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456D86" w:rsidR="005A2354" w:rsidP="6F09B545" w:rsidRDefault="0C45851A" w14:paraId="01DE5040" w14:textId="11B5EEB4">
      <w:pPr>
        <w:pStyle w:val="Tytudokumentu"/>
        <w:shd w:val="clear" w:color="auto" w:fill="auto"/>
        <w:spacing w:before="2640" w:line="288" w:lineRule="auto"/>
        <w:jc w:val="center"/>
        <w:rPr>
          <w:rFonts w:ascii="Arial" w:hAnsi="Arial" w:cs="Arial"/>
          <w:i w:val="0"/>
          <w:iCs w:val="0"/>
          <w:sz w:val="70"/>
          <w:szCs w:val="70"/>
        </w:rPr>
      </w:pPr>
      <w:r w:rsidRPr="6F09B545" w:rsidR="0047741E">
        <w:rPr>
          <w:rFonts w:ascii="Arial" w:hAnsi="Arial" w:cs="Arial"/>
          <w:i w:val="0"/>
          <w:iCs w:val="0"/>
          <w:sz w:val="70"/>
          <w:szCs w:val="70"/>
        </w:rPr>
        <w:t xml:space="preserve">Instrukcja przygotowania danych do importu inicjalnego zapewniającego możliwość przeniesienia </w:t>
      </w:r>
      <w:r w:rsidRPr="6F09B545" w:rsidR="007D5CA2">
        <w:rPr>
          <w:rFonts w:ascii="Arial" w:hAnsi="Arial" w:cs="Arial"/>
          <w:i w:val="0"/>
          <w:iCs w:val="0"/>
          <w:sz w:val="70"/>
          <w:szCs w:val="70"/>
        </w:rPr>
        <w:t>grafików</w:t>
      </w:r>
      <w:r w:rsidRPr="6F09B545" w:rsidR="0047741E">
        <w:rPr>
          <w:rFonts w:ascii="Arial" w:hAnsi="Arial" w:cs="Arial"/>
          <w:i w:val="0"/>
          <w:iCs w:val="0"/>
          <w:sz w:val="70"/>
          <w:szCs w:val="70"/>
        </w:rPr>
        <w:t xml:space="preserve"> z systemu </w:t>
      </w:r>
      <w:r w:rsidRPr="6F09B545" w:rsidR="007C5D76">
        <w:rPr>
          <w:rFonts w:ascii="Arial" w:hAnsi="Arial" w:cs="Arial"/>
          <w:i w:val="0"/>
          <w:iCs w:val="0"/>
          <w:sz w:val="70"/>
          <w:szCs w:val="70"/>
        </w:rPr>
        <w:t>Usługodawcy</w:t>
      </w:r>
      <w:r w:rsidRPr="6F09B545" w:rsidR="0047741E">
        <w:rPr>
          <w:rFonts w:ascii="Arial" w:hAnsi="Arial" w:cs="Arial"/>
          <w:i w:val="0"/>
          <w:iCs w:val="0"/>
          <w:sz w:val="70"/>
          <w:szCs w:val="70"/>
        </w:rPr>
        <w:t xml:space="preserve"> do </w:t>
      </w:r>
      <w:r w:rsidRPr="6F09B545" w:rsidR="007D5CA2">
        <w:rPr>
          <w:rFonts w:ascii="Arial" w:hAnsi="Arial" w:cs="Arial"/>
          <w:i w:val="0"/>
          <w:iCs w:val="0"/>
          <w:sz w:val="70"/>
          <w:szCs w:val="70"/>
        </w:rPr>
        <w:t>Systemu e</w:t>
      </w:r>
      <w:r w:rsidR="00A52659">
        <w:rPr>
          <w:rFonts w:ascii="Arial" w:hAnsi="Arial" w:cs="Arial"/>
          <w:i w:val="0"/>
          <w:sz w:val="70"/>
          <w:szCs w:val="70"/>
        </w:rPr>
        <w:noBreakHyphen/>
      </w:r>
      <w:r w:rsidRPr="6F09B545" w:rsidR="007D5CA2">
        <w:rPr>
          <w:rFonts w:ascii="Arial" w:hAnsi="Arial" w:cs="Arial"/>
          <w:i w:val="0"/>
          <w:iCs w:val="0"/>
          <w:sz w:val="70"/>
          <w:szCs w:val="70"/>
        </w:rPr>
        <w:t>Rejestracj</w:t>
      </w:r>
      <w:r w:rsidRPr="6F09B545" w:rsidR="00440C7F">
        <w:rPr>
          <w:rFonts w:ascii="Arial" w:hAnsi="Arial" w:cs="Arial"/>
          <w:i w:val="0"/>
          <w:iCs w:val="0"/>
          <w:sz w:val="70"/>
          <w:szCs w:val="70"/>
        </w:rPr>
        <w:t>a</w:t>
      </w:r>
    </w:p>
    <w:p w:rsidRPr="005A2354" w:rsidR="005A2354" w:rsidP="005A2354" w:rsidRDefault="005A2354" w14:paraId="4B5E0F02" w14:textId="2E28436A">
      <w:pPr>
        <w:keepNext/>
        <w:keepLines/>
        <w:spacing w:before="0" w:line="288" w:lineRule="auto"/>
        <w:jc w:val="right"/>
        <w:rPr>
          <w:rFonts w:ascii="Arial" w:hAnsi="Arial" w:cs="Arial"/>
          <w:b/>
          <w:smallCaps/>
          <w:color w:val="17365D"/>
          <w:sz w:val="36"/>
          <w:szCs w:val="20"/>
        </w:rPr>
      </w:pPr>
    </w:p>
    <w:p w:rsidR="005A2354" w:rsidRDefault="005A2354" w14:paraId="7272A780" w14:textId="77777777">
      <w:pPr>
        <w:spacing w:before="0" w:after="0" w:line="240" w:lineRule="auto"/>
        <w:jc w:val="left"/>
      </w:pPr>
      <w:r>
        <w:br w:type="page"/>
      </w:r>
    </w:p>
    <w:tbl>
      <w:tblPr>
        <w:tblW w:w="9661" w:type="dxa"/>
        <w:tblInd w:w="-45" w:type="dxa"/>
        <w:tblBorders>
          <w:top w:val="single" w:color="8B8178" w:sz="18" w:space="0"/>
          <w:left w:val="single" w:color="8B8178" w:sz="18" w:space="0"/>
          <w:bottom w:val="single" w:color="8B8178" w:sz="18" w:space="0"/>
          <w:right w:val="single" w:color="8B8178" w:sz="18" w:space="0"/>
          <w:insideH w:val="single" w:color="8B8178" w:sz="6" w:space="0"/>
          <w:insideV w:val="single" w:color="8B8178" w:sz="6" w:space="0"/>
        </w:tblBorders>
        <w:tblLayout w:type="fixed"/>
        <w:tblLook w:val="0000" w:firstRow="0" w:lastRow="0" w:firstColumn="0" w:lastColumn="0" w:noHBand="0" w:noVBand="0"/>
      </w:tblPr>
      <w:tblGrid>
        <w:gridCol w:w="2482"/>
        <w:gridCol w:w="2054"/>
        <w:gridCol w:w="2410"/>
        <w:gridCol w:w="2715"/>
      </w:tblGrid>
      <w:tr w:rsidRPr="00C93E94" w:rsidR="00F8094A" w:rsidTr="339163CC" w14:paraId="54871C62" w14:textId="77777777">
        <w:trPr>
          <w:trHeight w:val="340"/>
        </w:trPr>
        <w:tc>
          <w:tcPr>
            <w:tcW w:w="9661" w:type="dxa"/>
            <w:gridSpan w:val="4"/>
            <w:shd w:val="clear" w:color="auto" w:fill="17365D" w:themeFill="text2" w:themeFillShade="BF"/>
            <w:tcMar/>
          </w:tcPr>
          <w:p w:rsidRPr="00C93E94" w:rsidR="0001199F" w:rsidP="00696DBD" w:rsidRDefault="0001199F" w14:paraId="3390C94B" w14:textId="77777777">
            <w:pPr>
              <w:spacing w:before="48" w:after="48" w:line="288" w:lineRule="auto"/>
              <w:rPr>
                <w:rFonts w:eastAsia="Calibri"/>
              </w:rPr>
            </w:pPr>
            <w:r w:rsidRPr="00C93E94">
              <w:lastRenderedPageBreak/>
              <w:br w:type="page"/>
            </w:r>
            <w:r w:rsidRPr="00C93E94">
              <w:rPr>
                <w:rFonts w:eastAsia="Calibri"/>
                <w:b/>
                <w:color w:val="FFFFFF"/>
              </w:rPr>
              <w:t>Metryka</w:t>
            </w:r>
          </w:p>
        </w:tc>
      </w:tr>
      <w:tr w:rsidRPr="00C93E94" w:rsidR="00F8094A" w:rsidTr="339163CC" w14:paraId="461538D7" w14:textId="77777777">
        <w:trPr>
          <w:trHeight w:val="340"/>
        </w:trPr>
        <w:tc>
          <w:tcPr>
            <w:tcW w:w="2482" w:type="dxa"/>
            <w:shd w:val="clear" w:color="auto" w:fill="17365D" w:themeFill="text2" w:themeFillShade="BF"/>
            <w:tcMar/>
          </w:tcPr>
          <w:p w:rsidRPr="00C93E94" w:rsidR="0001199F" w:rsidP="00696DBD" w:rsidRDefault="0001199F" w14:paraId="5E58C925" w14:textId="77777777">
            <w:pPr>
              <w:pStyle w:val="Tabelanagwekdolewej"/>
            </w:pPr>
            <w:r w:rsidRPr="00C93E94">
              <w:t>Właściciel</w:t>
            </w:r>
          </w:p>
        </w:tc>
        <w:tc>
          <w:tcPr>
            <w:tcW w:w="7179" w:type="dxa"/>
            <w:gridSpan w:val="3"/>
            <w:tcMar/>
          </w:tcPr>
          <w:p w:rsidRPr="00C93E94" w:rsidR="0001199F" w:rsidP="000B71AC" w:rsidRDefault="0001199F" w14:paraId="0F297FB7" w14:textId="0C68830D">
            <w:pPr>
              <w:spacing w:before="48" w:after="48" w:line="288" w:lineRule="auto"/>
              <w:rPr>
                <w:rFonts w:eastAsia="Calibri"/>
              </w:rPr>
            </w:pPr>
            <w:r w:rsidRPr="00C93E94">
              <w:rPr>
                <w:rFonts w:eastAsia="Calibri"/>
              </w:rPr>
              <w:t xml:space="preserve">Centrum </w:t>
            </w:r>
            <w:r w:rsidR="000B71AC">
              <w:rPr>
                <w:rFonts w:eastAsia="Calibri"/>
              </w:rPr>
              <w:t>e-Zdrowia</w:t>
            </w:r>
          </w:p>
        </w:tc>
      </w:tr>
      <w:tr w:rsidRPr="00C93E94" w:rsidR="00F8094A" w:rsidTr="339163CC" w14:paraId="3F97A703" w14:textId="77777777">
        <w:trPr>
          <w:trHeight w:val="340"/>
        </w:trPr>
        <w:tc>
          <w:tcPr>
            <w:tcW w:w="2482" w:type="dxa"/>
            <w:shd w:val="clear" w:color="auto" w:fill="17365D" w:themeFill="text2" w:themeFillShade="BF"/>
            <w:tcMar/>
          </w:tcPr>
          <w:p w:rsidRPr="00C93E94" w:rsidR="0001199F" w:rsidP="00696DBD" w:rsidRDefault="0001199F" w14:paraId="37327423" w14:textId="77777777">
            <w:pPr>
              <w:pStyle w:val="Tabelanagwekdolewej"/>
            </w:pPr>
            <w:r w:rsidRPr="00C93E94">
              <w:t>Autor</w:t>
            </w:r>
          </w:p>
        </w:tc>
        <w:tc>
          <w:tcPr>
            <w:tcW w:w="7179" w:type="dxa"/>
            <w:gridSpan w:val="3"/>
            <w:tcMar/>
          </w:tcPr>
          <w:p w:rsidRPr="00C93E94" w:rsidR="0001199F" w:rsidP="00696DBD" w:rsidRDefault="000B71AC" w14:paraId="259E2900" w14:textId="6834A98F">
            <w:pPr>
              <w:spacing w:before="48" w:after="48" w:line="288" w:lineRule="auto"/>
              <w:rPr>
                <w:rFonts w:eastAsia="Calibri"/>
              </w:rPr>
            </w:pPr>
            <w:r w:rsidRPr="00C93E94">
              <w:rPr>
                <w:rFonts w:eastAsia="Calibri"/>
              </w:rPr>
              <w:t xml:space="preserve">Centrum </w:t>
            </w:r>
            <w:r>
              <w:rPr>
                <w:rFonts w:eastAsia="Calibri"/>
              </w:rPr>
              <w:t>e-Zdrowia</w:t>
            </w:r>
          </w:p>
        </w:tc>
      </w:tr>
      <w:tr w:rsidRPr="00C93E94" w:rsidR="00F8094A" w:rsidTr="339163CC" w14:paraId="67A54D51" w14:textId="77777777">
        <w:trPr>
          <w:trHeight w:val="340"/>
        </w:trPr>
        <w:tc>
          <w:tcPr>
            <w:tcW w:w="2482" w:type="dxa"/>
            <w:shd w:val="clear" w:color="auto" w:fill="17365D" w:themeFill="text2" w:themeFillShade="BF"/>
            <w:tcMar/>
          </w:tcPr>
          <w:p w:rsidRPr="00C93E94" w:rsidR="0001199F" w:rsidP="00696DBD" w:rsidRDefault="0001199F" w14:paraId="37EEF8E7" w14:textId="77777777">
            <w:pPr>
              <w:pStyle w:val="Tabelanagwekdolewej"/>
            </w:pPr>
            <w:r w:rsidRPr="00C93E94">
              <w:t>Recenzent</w:t>
            </w:r>
          </w:p>
        </w:tc>
        <w:tc>
          <w:tcPr>
            <w:tcW w:w="7179" w:type="dxa"/>
            <w:gridSpan w:val="3"/>
            <w:tcMar/>
          </w:tcPr>
          <w:p w:rsidRPr="00C93E94" w:rsidR="0001199F" w:rsidP="00696DBD" w:rsidRDefault="000B71AC" w14:paraId="65CF9573" w14:textId="04045A17">
            <w:pPr>
              <w:spacing w:before="48" w:after="48" w:line="288" w:lineRule="auto"/>
              <w:rPr>
                <w:rFonts w:eastAsia="Calibri"/>
              </w:rPr>
            </w:pPr>
            <w:r w:rsidRPr="00C93E94">
              <w:rPr>
                <w:rFonts w:eastAsia="Calibri"/>
              </w:rPr>
              <w:t xml:space="preserve">Centrum </w:t>
            </w:r>
            <w:r>
              <w:rPr>
                <w:rFonts w:eastAsia="Calibri"/>
              </w:rPr>
              <w:t>e-Zdrowia</w:t>
            </w:r>
          </w:p>
        </w:tc>
      </w:tr>
      <w:tr w:rsidRPr="00C93E94" w:rsidR="00F8094A" w:rsidTr="339163CC" w14:paraId="429FAA20" w14:textId="77777777">
        <w:trPr>
          <w:trHeight w:val="340"/>
        </w:trPr>
        <w:tc>
          <w:tcPr>
            <w:tcW w:w="2482" w:type="dxa"/>
            <w:shd w:val="clear" w:color="auto" w:fill="17365D" w:themeFill="text2" w:themeFillShade="BF"/>
            <w:tcMar/>
          </w:tcPr>
          <w:p w:rsidRPr="00C93E94" w:rsidR="0001199F" w:rsidP="00696DBD" w:rsidRDefault="0001199F" w14:paraId="4B9415E2" w14:textId="77777777">
            <w:pPr>
              <w:pStyle w:val="Tabelanagwekdolewej"/>
            </w:pPr>
            <w:r>
              <w:t>Liczba stron</w:t>
            </w:r>
          </w:p>
        </w:tc>
        <w:tc>
          <w:tcPr>
            <w:tcW w:w="7179" w:type="dxa"/>
            <w:gridSpan w:val="3"/>
            <w:tcMar/>
          </w:tcPr>
          <w:p w:rsidRPr="00C93E94" w:rsidR="0001199F" w:rsidP="0057311E" w:rsidRDefault="00447665" w14:paraId="0B1869CE" w14:textId="3E83EDE2">
            <w:pPr>
              <w:spacing w:before="48" w:after="48" w:line="288" w:lineRule="auto"/>
              <w:rPr>
                <w:rFonts w:eastAsia="Calibri"/>
              </w:rPr>
            </w:pPr>
            <w:r w:rsidRPr="007833D5">
              <w:rPr>
                <w:rFonts w:eastAsia="Calibri"/>
              </w:rPr>
              <w:t>3</w:t>
            </w:r>
            <w:r w:rsidR="00D639F8">
              <w:rPr>
                <w:rFonts w:eastAsia="Calibri"/>
              </w:rPr>
              <w:t>2</w:t>
            </w:r>
          </w:p>
        </w:tc>
      </w:tr>
      <w:tr w:rsidRPr="00C93E94" w:rsidR="00FF7DDE" w:rsidTr="339163CC" w14:paraId="7B5BE2FA" w14:textId="77777777">
        <w:trPr>
          <w:trHeight w:val="340"/>
        </w:trPr>
        <w:tc>
          <w:tcPr>
            <w:tcW w:w="2482" w:type="dxa"/>
            <w:shd w:val="clear" w:color="auto" w:fill="17365D" w:themeFill="text2" w:themeFillShade="BF"/>
            <w:tcMar/>
          </w:tcPr>
          <w:p w:rsidRPr="00C93E94" w:rsidR="0001199F" w:rsidP="00696DBD" w:rsidRDefault="0001199F" w14:paraId="024E6080" w14:textId="77777777">
            <w:pPr>
              <w:pStyle w:val="Tabelanagwekdolewej"/>
            </w:pPr>
            <w:r w:rsidRPr="00C93E94">
              <w:t>Zatwierdzający</w:t>
            </w:r>
          </w:p>
        </w:tc>
        <w:tc>
          <w:tcPr>
            <w:tcW w:w="2054" w:type="dxa"/>
            <w:shd w:val="clear" w:color="auto" w:fill="FFFFFF" w:themeFill="background1"/>
            <w:tcMar/>
          </w:tcPr>
          <w:p w:rsidRPr="00C93E94" w:rsidR="0001199F" w:rsidP="00696DBD" w:rsidRDefault="000B71AC" w14:paraId="13D8BDEF" w14:textId="03F16171">
            <w:pPr>
              <w:spacing w:before="48" w:after="48" w:line="288" w:lineRule="auto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CeZ</w:t>
            </w:r>
            <w:proofErr w:type="spellEnd"/>
          </w:p>
        </w:tc>
        <w:tc>
          <w:tcPr>
            <w:tcW w:w="2410" w:type="dxa"/>
            <w:shd w:val="clear" w:color="auto" w:fill="17365D" w:themeFill="text2" w:themeFillShade="BF"/>
            <w:tcMar/>
          </w:tcPr>
          <w:p w:rsidRPr="00C93E94" w:rsidR="0001199F" w:rsidP="00696DBD" w:rsidRDefault="0001199F" w14:paraId="7CFB2C7A" w14:textId="77777777">
            <w:pPr>
              <w:spacing w:before="48" w:after="48" w:line="288" w:lineRule="auto"/>
              <w:rPr>
                <w:rFonts w:eastAsia="Calibri"/>
              </w:rPr>
            </w:pPr>
            <w:r w:rsidRPr="00C93E94">
              <w:rPr>
                <w:rFonts w:eastAsia="Calibri"/>
                <w:b/>
                <w:color w:val="FFFFFF"/>
              </w:rPr>
              <w:t>Data zatwierdzenia</w:t>
            </w:r>
          </w:p>
        </w:tc>
        <w:tc>
          <w:tcPr>
            <w:tcW w:w="2715" w:type="dxa"/>
            <w:tcMar/>
          </w:tcPr>
          <w:p w:rsidRPr="00C93E94" w:rsidR="0001199F" w:rsidP="00462BE3" w:rsidRDefault="0001199F" w14:paraId="4AE62D12" w14:textId="77777777">
            <w:pPr>
              <w:spacing w:before="48" w:after="48" w:line="288" w:lineRule="auto"/>
              <w:rPr>
                <w:rFonts w:eastAsia="Calibri"/>
              </w:rPr>
            </w:pPr>
          </w:p>
        </w:tc>
      </w:tr>
      <w:tr w:rsidRPr="00C93E94" w:rsidR="00FF7DDE" w:rsidTr="339163CC" w14:paraId="10A0CF35" w14:textId="77777777">
        <w:trPr>
          <w:trHeight w:val="340"/>
        </w:trPr>
        <w:tc>
          <w:tcPr>
            <w:tcW w:w="2482" w:type="dxa"/>
            <w:shd w:val="clear" w:color="auto" w:fill="17365D" w:themeFill="text2" w:themeFillShade="BF"/>
            <w:tcMar/>
          </w:tcPr>
          <w:p w:rsidRPr="00C93E94" w:rsidR="0001199F" w:rsidP="00696DBD" w:rsidRDefault="0001199F" w14:paraId="0F1F900D" w14:textId="77777777">
            <w:pPr>
              <w:pStyle w:val="Tabelanagwekdolewej"/>
            </w:pPr>
            <w:r w:rsidRPr="00C93E94">
              <w:t>Wersja</w:t>
            </w:r>
          </w:p>
        </w:tc>
        <w:tc>
          <w:tcPr>
            <w:tcW w:w="2054" w:type="dxa"/>
            <w:shd w:val="clear" w:color="auto" w:fill="FFFFFF" w:themeFill="background1"/>
            <w:tcMar/>
          </w:tcPr>
          <w:p w:rsidRPr="00C93E94" w:rsidR="0001199F" w:rsidP="004C0741" w:rsidRDefault="0047741E" w14:paraId="48E606AF" w14:textId="1CBADBAA">
            <w:pPr>
              <w:spacing w:before="48" w:after="48" w:line="288" w:lineRule="auto"/>
              <w:rPr>
                <w:rFonts w:eastAsia="Calibri"/>
              </w:rPr>
            </w:pPr>
            <w:r w:rsidRPr="339163CC" w:rsidR="0047741E">
              <w:rPr>
                <w:rFonts w:eastAsia="Calibri"/>
              </w:rPr>
              <w:t>1.</w:t>
            </w:r>
            <w:r w:rsidRPr="339163CC" w:rsidR="00E60301">
              <w:rPr>
                <w:rFonts w:eastAsia="Calibri"/>
              </w:rPr>
              <w:t>4</w:t>
            </w:r>
            <w:r w:rsidRPr="339163CC" w:rsidR="6F67367F">
              <w:rPr>
                <w:rFonts w:eastAsia="Calibri"/>
              </w:rPr>
              <w:t>.01</w:t>
            </w:r>
          </w:p>
        </w:tc>
        <w:tc>
          <w:tcPr>
            <w:tcW w:w="2410" w:type="dxa"/>
            <w:shd w:val="clear" w:color="auto" w:fill="17365D" w:themeFill="text2" w:themeFillShade="BF"/>
            <w:tcMar/>
          </w:tcPr>
          <w:p w:rsidRPr="00C93E94" w:rsidR="0001199F" w:rsidP="00696DBD" w:rsidRDefault="0001199F" w14:paraId="3B9B37C0" w14:textId="77777777">
            <w:pPr>
              <w:spacing w:before="48" w:after="48" w:line="288" w:lineRule="auto"/>
              <w:rPr>
                <w:rFonts w:eastAsia="Calibri"/>
              </w:rPr>
            </w:pPr>
            <w:r w:rsidRPr="00C93E94">
              <w:rPr>
                <w:rFonts w:eastAsia="Calibri"/>
                <w:b/>
                <w:color w:val="FFFFFF"/>
              </w:rPr>
              <w:t>Status dokumentu</w:t>
            </w:r>
          </w:p>
        </w:tc>
        <w:tc>
          <w:tcPr>
            <w:tcW w:w="2715" w:type="dxa"/>
            <w:tcMar/>
          </w:tcPr>
          <w:p w:rsidRPr="00C93E94" w:rsidR="0001199F" w:rsidP="3831D4C5" w:rsidRDefault="0001199F" w14:paraId="4CB681DD" w14:textId="77777777">
            <w:pPr>
              <w:spacing w:before="48" w:after="48" w:line="288" w:lineRule="auto"/>
              <w:rPr>
                <w:rFonts w:eastAsia="Calibri"/>
              </w:rPr>
            </w:pPr>
          </w:p>
        </w:tc>
      </w:tr>
      <w:tr w:rsidRPr="00C93E94" w:rsidR="00FF7DDE" w:rsidTr="339163CC" w14:paraId="02F61E06" w14:textId="77777777">
        <w:trPr>
          <w:trHeight w:val="340"/>
        </w:trPr>
        <w:tc>
          <w:tcPr>
            <w:tcW w:w="2482" w:type="dxa"/>
            <w:shd w:val="clear" w:color="auto" w:fill="17365D" w:themeFill="text2" w:themeFillShade="BF"/>
            <w:tcMar/>
          </w:tcPr>
          <w:p w:rsidRPr="00C93E94" w:rsidR="0001199F" w:rsidP="00696DBD" w:rsidRDefault="0001199F" w14:paraId="0439E884" w14:textId="77777777">
            <w:pPr>
              <w:pStyle w:val="Tabelanagwekdolewej"/>
            </w:pPr>
            <w:r w:rsidRPr="00C93E94">
              <w:t>Data utworzenia</w:t>
            </w:r>
          </w:p>
        </w:tc>
        <w:tc>
          <w:tcPr>
            <w:tcW w:w="2054" w:type="dxa"/>
            <w:shd w:val="clear" w:color="auto" w:fill="FFFFFF" w:themeFill="background1"/>
            <w:tcMar/>
          </w:tcPr>
          <w:p w:rsidRPr="00C93E94" w:rsidR="0001199F" w:rsidP="51D4CDD3" w:rsidRDefault="51D4CDD3" w14:paraId="3C99D5A3" w14:textId="06B90B8B">
            <w:pPr>
              <w:spacing w:before="48" w:after="48" w:line="288" w:lineRule="auto"/>
              <w:rPr>
                <w:rFonts w:eastAsia="Calibri"/>
              </w:rPr>
            </w:pPr>
            <w:r w:rsidRPr="7EA6BEC8">
              <w:rPr>
                <w:rFonts w:eastAsia="Calibri"/>
              </w:rPr>
              <w:t>2</w:t>
            </w:r>
            <w:r w:rsidR="0047741E">
              <w:rPr>
                <w:rFonts w:eastAsia="Calibri"/>
              </w:rPr>
              <w:t>022-02-17</w:t>
            </w:r>
          </w:p>
        </w:tc>
        <w:tc>
          <w:tcPr>
            <w:tcW w:w="2410" w:type="dxa"/>
            <w:shd w:val="clear" w:color="auto" w:fill="17365D" w:themeFill="text2" w:themeFillShade="BF"/>
            <w:tcMar/>
          </w:tcPr>
          <w:p w:rsidRPr="00C93E94" w:rsidR="0001199F" w:rsidP="00696DBD" w:rsidRDefault="0001199F" w14:paraId="74A5A534" w14:textId="77777777">
            <w:pPr>
              <w:spacing w:before="48" w:after="48" w:line="288" w:lineRule="auto"/>
              <w:jc w:val="left"/>
              <w:rPr>
                <w:rFonts w:eastAsia="Calibri"/>
              </w:rPr>
            </w:pPr>
            <w:r w:rsidRPr="00C93E94">
              <w:rPr>
                <w:rFonts w:eastAsia="Calibri"/>
                <w:b/>
                <w:color w:val="FFFFFF"/>
              </w:rPr>
              <w:t>Data ostatniej modyfikacji</w:t>
            </w:r>
          </w:p>
        </w:tc>
        <w:tc>
          <w:tcPr>
            <w:tcW w:w="2715" w:type="dxa"/>
            <w:tcMar/>
          </w:tcPr>
          <w:p w:rsidRPr="00C93E94" w:rsidR="0001199F" w:rsidP="339163CC" w:rsidRDefault="009500A3" w14:paraId="11BFB7AD" w14:textId="74341730">
            <w:pPr>
              <w:pStyle w:val="Normalny"/>
              <w:bidi w:val="0"/>
              <w:spacing w:before="48" w:beforeAutospacing="off" w:after="48" w:afterAutospacing="off" w:line="288" w:lineRule="auto"/>
              <w:ind w:left="0" w:right="0"/>
              <w:jc w:val="both"/>
            </w:pPr>
            <w:r w:rsidRPr="339163CC" w:rsidR="45032703">
              <w:rPr>
                <w:rFonts w:eastAsia="Calibri"/>
              </w:rPr>
              <w:t>2022-11-15</w:t>
            </w:r>
          </w:p>
        </w:tc>
      </w:tr>
    </w:tbl>
    <w:p w:rsidRPr="00460391" w:rsidR="0001199F" w:rsidP="00647C0A" w:rsidRDefault="0001199F" w14:paraId="36EA8C2B" w14:textId="77777777">
      <w:pPr>
        <w:rPr>
          <w:rFonts w:eastAsia="Calibri"/>
        </w:rPr>
      </w:pPr>
    </w:p>
    <w:tbl>
      <w:tblPr>
        <w:tblW w:w="9657" w:type="dxa"/>
        <w:tblInd w:w="-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1146"/>
        <w:gridCol w:w="845"/>
        <w:gridCol w:w="986"/>
        <w:gridCol w:w="6680"/>
      </w:tblGrid>
      <w:tr w:rsidRPr="00460391" w:rsidR="00F8094A" w:rsidTr="3F430EA7" w14:paraId="0A78FA87" w14:textId="77777777">
        <w:trPr>
          <w:trHeight w:val="340"/>
        </w:trPr>
        <w:tc>
          <w:tcPr>
            <w:tcW w:w="9657" w:type="dxa"/>
            <w:gridSpan w:val="4"/>
            <w:shd w:val="clear" w:color="auto" w:fill="17365D" w:themeFill="text2" w:themeFillShade="BF"/>
          </w:tcPr>
          <w:p w:rsidRPr="00460391" w:rsidR="00E46697" w:rsidP="00647C0A" w:rsidRDefault="00E46697" w14:paraId="5F102C1B" w14:textId="77777777">
            <w:pPr>
              <w:rPr>
                <w:rFonts w:eastAsia="Calibri"/>
              </w:rPr>
            </w:pPr>
            <w:r w:rsidRPr="00460391">
              <w:rPr>
                <w:rFonts w:eastAsia="Calibri"/>
              </w:rPr>
              <w:t>Historia zmian</w:t>
            </w:r>
          </w:p>
        </w:tc>
      </w:tr>
      <w:tr w:rsidRPr="00460391" w:rsidR="00ED3E34" w:rsidTr="3F430EA7" w14:paraId="3E6D88A0" w14:textId="77777777">
        <w:trPr>
          <w:trHeight w:val="340"/>
        </w:trPr>
        <w:tc>
          <w:tcPr>
            <w:tcW w:w="1146" w:type="dxa"/>
            <w:shd w:val="clear" w:color="auto" w:fill="17365D" w:themeFill="text2" w:themeFillShade="BF"/>
          </w:tcPr>
          <w:p w:rsidRPr="00460391" w:rsidR="00E46697" w:rsidP="00647C0A" w:rsidRDefault="00E46697" w14:paraId="5E2FC40A" w14:textId="77777777">
            <w:pPr>
              <w:rPr>
                <w:rFonts w:eastAsia="Calibri"/>
              </w:rPr>
            </w:pPr>
            <w:r w:rsidRPr="00460391">
              <w:rPr>
                <w:rFonts w:eastAsia="Calibri"/>
              </w:rPr>
              <w:t>Data</w:t>
            </w:r>
          </w:p>
        </w:tc>
        <w:tc>
          <w:tcPr>
            <w:tcW w:w="845" w:type="dxa"/>
            <w:shd w:val="clear" w:color="auto" w:fill="17365D" w:themeFill="text2" w:themeFillShade="BF"/>
          </w:tcPr>
          <w:p w:rsidRPr="00460391" w:rsidR="00E46697" w:rsidP="00647C0A" w:rsidRDefault="00E46697" w14:paraId="698099E8" w14:textId="77777777">
            <w:pPr>
              <w:rPr>
                <w:rFonts w:eastAsia="Calibri"/>
              </w:rPr>
            </w:pPr>
            <w:r w:rsidRPr="00460391">
              <w:rPr>
                <w:rFonts w:eastAsia="Calibri"/>
              </w:rPr>
              <w:t>Wersja</w:t>
            </w:r>
          </w:p>
        </w:tc>
        <w:tc>
          <w:tcPr>
            <w:tcW w:w="986" w:type="dxa"/>
            <w:shd w:val="clear" w:color="auto" w:fill="17365D" w:themeFill="text2" w:themeFillShade="BF"/>
          </w:tcPr>
          <w:p w:rsidRPr="00460391" w:rsidR="00E46697" w:rsidP="00647C0A" w:rsidRDefault="00E46697" w14:paraId="059D572A" w14:textId="77777777">
            <w:pPr>
              <w:rPr>
                <w:rFonts w:eastAsia="Calibri"/>
              </w:rPr>
            </w:pPr>
            <w:r w:rsidRPr="00460391">
              <w:rPr>
                <w:rFonts w:eastAsia="Calibri"/>
              </w:rPr>
              <w:t>Autor zmiany</w:t>
            </w:r>
          </w:p>
        </w:tc>
        <w:tc>
          <w:tcPr>
            <w:tcW w:w="6680" w:type="dxa"/>
            <w:shd w:val="clear" w:color="auto" w:fill="17365D" w:themeFill="text2" w:themeFillShade="BF"/>
          </w:tcPr>
          <w:p w:rsidRPr="00460391" w:rsidR="00E46697" w:rsidP="00647C0A" w:rsidRDefault="00E46697" w14:paraId="00259FBB" w14:textId="77777777">
            <w:pPr>
              <w:rPr>
                <w:rFonts w:eastAsia="Calibri"/>
              </w:rPr>
            </w:pPr>
            <w:r w:rsidRPr="00460391">
              <w:rPr>
                <w:rFonts w:eastAsia="Calibri"/>
              </w:rPr>
              <w:t>Opis zmiany</w:t>
            </w:r>
          </w:p>
        </w:tc>
      </w:tr>
      <w:tr w:rsidRPr="00460391" w:rsidR="00D000D1" w:rsidTr="3F430EA7" w14:paraId="5ACBFEE4" w14:textId="77777777">
        <w:trPr>
          <w:trHeight w:val="340"/>
        </w:trPr>
        <w:tc>
          <w:tcPr>
            <w:tcW w:w="1146" w:type="dxa"/>
          </w:tcPr>
          <w:p w:rsidRPr="00EC5421" w:rsidR="00E46697" w:rsidP="00D60A52" w:rsidRDefault="51D4CDD3" w14:paraId="0B1F24BE" w14:textId="29D65BD1">
            <w:pPr>
              <w:jc w:val="left"/>
              <w:rPr>
                <w:rFonts w:eastAsia="Calibri" w:cstheme="minorHAnsi"/>
                <w:sz w:val="16"/>
                <w:szCs w:val="16"/>
              </w:rPr>
            </w:pPr>
            <w:r w:rsidRPr="0045128A">
              <w:rPr>
                <w:rFonts w:eastAsia="Calibri" w:cstheme="minorHAnsi"/>
                <w:sz w:val="16"/>
                <w:szCs w:val="16"/>
              </w:rPr>
              <w:t>20</w:t>
            </w:r>
            <w:r w:rsidRPr="0045128A" w:rsidR="0047741E">
              <w:rPr>
                <w:rFonts w:eastAsia="Calibri" w:cstheme="minorHAnsi"/>
                <w:sz w:val="16"/>
                <w:szCs w:val="16"/>
              </w:rPr>
              <w:t>22-0</w:t>
            </w:r>
            <w:r w:rsidRPr="0045128A" w:rsidR="007F198B">
              <w:rPr>
                <w:rFonts w:eastAsia="Calibri" w:cstheme="minorHAnsi"/>
                <w:sz w:val="16"/>
                <w:szCs w:val="16"/>
              </w:rPr>
              <w:t>3</w:t>
            </w:r>
            <w:r w:rsidRPr="0045128A" w:rsidR="0047741E">
              <w:rPr>
                <w:rFonts w:eastAsia="Calibri" w:cstheme="minorHAnsi"/>
                <w:sz w:val="16"/>
                <w:szCs w:val="16"/>
              </w:rPr>
              <w:t>-</w:t>
            </w:r>
            <w:r w:rsidRPr="0045128A" w:rsidR="007F198B">
              <w:rPr>
                <w:rFonts w:eastAsia="Calibri" w:cstheme="minorHAnsi"/>
                <w:sz w:val="16"/>
                <w:szCs w:val="16"/>
              </w:rPr>
              <w:t>2</w:t>
            </w:r>
            <w:r w:rsidR="0045128A">
              <w:rPr>
                <w:rFonts w:eastAsia="Calibri" w:cstheme="minorHAnsi"/>
                <w:sz w:val="16"/>
                <w:szCs w:val="16"/>
              </w:rPr>
              <w:t>9</w:t>
            </w:r>
          </w:p>
        </w:tc>
        <w:tc>
          <w:tcPr>
            <w:tcW w:w="845" w:type="dxa"/>
          </w:tcPr>
          <w:p w:rsidRPr="00EC5421" w:rsidR="00E46697" w:rsidP="00D60A52" w:rsidRDefault="51D4CDD3" w14:paraId="44D13AE1" w14:textId="77777777">
            <w:pPr>
              <w:jc w:val="left"/>
              <w:rPr>
                <w:rFonts w:eastAsia="Calibri" w:cstheme="minorHAnsi"/>
                <w:sz w:val="16"/>
                <w:szCs w:val="16"/>
              </w:rPr>
            </w:pPr>
            <w:r w:rsidRPr="00EC5421">
              <w:rPr>
                <w:rFonts w:eastAsia="Calibri" w:cstheme="minorHAnsi"/>
                <w:sz w:val="16"/>
                <w:szCs w:val="16"/>
              </w:rPr>
              <w:t>1.0</w:t>
            </w:r>
          </w:p>
        </w:tc>
        <w:tc>
          <w:tcPr>
            <w:tcW w:w="986" w:type="dxa"/>
          </w:tcPr>
          <w:p w:rsidRPr="00EC5421" w:rsidR="00E46697" w:rsidP="00D60A52" w:rsidRDefault="0047741E" w14:paraId="29CCA9DF" w14:textId="305C8A77">
            <w:pPr>
              <w:jc w:val="left"/>
              <w:rPr>
                <w:rFonts w:eastAsia="Calibri" w:cstheme="minorHAnsi"/>
                <w:sz w:val="16"/>
                <w:szCs w:val="16"/>
              </w:rPr>
            </w:pPr>
            <w:proofErr w:type="spellStart"/>
            <w:r>
              <w:rPr>
                <w:rFonts w:eastAsia="Calibri" w:cstheme="minorHAnsi"/>
                <w:sz w:val="16"/>
                <w:szCs w:val="16"/>
              </w:rPr>
              <w:t>CeZ</w:t>
            </w:r>
            <w:proofErr w:type="spellEnd"/>
          </w:p>
        </w:tc>
        <w:tc>
          <w:tcPr>
            <w:tcW w:w="6680" w:type="dxa"/>
          </w:tcPr>
          <w:p w:rsidRPr="00EC5421" w:rsidR="00E46697" w:rsidP="00D60A52" w:rsidRDefault="51D4CDD3" w14:paraId="2B9DAB93" w14:textId="77777777">
            <w:pPr>
              <w:jc w:val="left"/>
              <w:rPr>
                <w:rFonts w:eastAsia="Calibri" w:cstheme="minorHAnsi"/>
                <w:sz w:val="16"/>
                <w:szCs w:val="16"/>
              </w:rPr>
            </w:pPr>
            <w:r w:rsidRPr="00EC5421">
              <w:rPr>
                <w:rFonts w:eastAsia="Calibri" w:cstheme="minorHAnsi"/>
                <w:sz w:val="16"/>
                <w:szCs w:val="16"/>
              </w:rPr>
              <w:t>Wersja inicjalna dokumentu</w:t>
            </w:r>
          </w:p>
        </w:tc>
      </w:tr>
      <w:tr w:rsidRPr="00460391" w:rsidR="00A534A7" w:rsidTr="3F430EA7" w14:paraId="66A2B6E8" w14:textId="77777777">
        <w:trPr>
          <w:trHeight w:val="340"/>
        </w:trPr>
        <w:tc>
          <w:tcPr>
            <w:tcW w:w="1146" w:type="dxa"/>
          </w:tcPr>
          <w:p w:rsidRPr="0045128A" w:rsidR="00A534A7" w:rsidP="00D60A52" w:rsidRDefault="00A534A7" w14:paraId="3C8EE418" w14:textId="646EED35">
            <w:pPr>
              <w:jc w:val="left"/>
              <w:rPr>
                <w:rFonts w:eastAsia="Calibri" w:cstheme="minorHAnsi"/>
                <w:sz w:val="16"/>
                <w:szCs w:val="16"/>
              </w:rPr>
            </w:pPr>
            <w:r>
              <w:rPr>
                <w:rFonts w:eastAsia="Calibri" w:cstheme="minorHAnsi"/>
                <w:sz w:val="16"/>
                <w:szCs w:val="16"/>
              </w:rPr>
              <w:t>2022-04-27</w:t>
            </w:r>
          </w:p>
        </w:tc>
        <w:tc>
          <w:tcPr>
            <w:tcW w:w="845" w:type="dxa"/>
          </w:tcPr>
          <w:p w:rsidRPr="00EC5421" w:rsidR="00A534A7" w:rsidP="00D60A52" w:rsidRDefault="00A534A7" w14:paraId="50D148CF" w14:textId="662E3D70">
            <w:pPr>
              <w:jc w:val="left"/>
              <w:rPr>
                <w:rFonts w:eastAsia="Calibri" w:cstheme="minorHAnsi"/>
                <w:sz w:val="16"/>
                <w:szCs w:val="16"/>
              </w:rPr>
            </w:pPr>
            <w:r>
              <w:rPr>
                <w:rFonts w:eastAsia="Calibri" w:cstheme="minorHAnsi"/>
                <w:sz w:val="16"/>
                <w:szCs w:val="16"/>
              </w:rPr>
              <w:t>1.1</w:t>
            </w:r>
          </w:p>
        </w:tc>
        <w:tc>
          <w:tcPr>
            <w:tcW w:w="986" w:type="dxa"/>
          </w:tcPr>
          <w:p w:rsidR="00A534A7" w:rsidP="00D60A52" w:rsidRDefault="00A534A7" w14:paraId="07E300BF" w14:textId="7D03506D">
            <w:pPr>
              <w:jc w:val="left"/>
              <w:rPr>
                <w:rFonts w:eastAsia="Calibri" w:cstheme="minorHAnsi"/>
                <w:sz w:val="16"/>
                <w:szCs w:val="16"/>
              </w:rPr>
            </w:pPr>
            <w:proofErr w:type="spellStart"/>
            <w:r>
              <w:rPr>
                <w:rFonts w:eastAsia="Calibri" w:cstheme="minorHAnsi"/>
                <w:sz w:val="16"/>
                <w:szCs w:val="16"/>
              </w:rPr>
              <w:t>CeZ</w:t>
            </w:r>
            <w:proofErr w:type="spellEnd"/>
          </w:p>
        </w:tc>
        <w:tc>
          <w:tcPr>
            <w:tcW w:w="6680" w:type="dxa"/>
          </w:tcPr>
          <w:p w:rsidRPr="00EC5421" w:rsidR="00A534A7" w:rsidP="00D60A52" w:rsidRDefault="00A534A7" w14:paraId="2AA0672B" w14:textId="5371FEB5">
            <w:pPr>
              <w:jc w:val="left"/>
              <w:rPr>
                <w:rFonts w:eastAsia="Calibri" w:cstheme="minorHAnsi"/>
                <w:sz w:val="16"/>
                <w:szCs w:val="16"/>
              </w:rPr>
            </w:pPr>
            <w:r>
              <w:rPr>
                <w:rFonts w:eastAsia="Calibri" w:cstheme="minorHAnsi"/>
                <w:sz w:val="16"/>
                <w:szCs w:val="16"/>
              </w:rPr>
              <w:t xml:space="preserve">Usunięcie zapisów dot. klucza </w:t>
            </w:r>
            <w:proofErr w:type="spellStart"/>
            <w:r>
              <w:rPr>
                <w:rFonts w:eastAsia="Calibri" w:cstheme="minorHAnsi"/>
                <w:sz w:val="16"/>
                <w:szCs w:val="16"/>
              </w:rPr>
              <w:t>eskierowania</w:t>
            </w:r>
            <w:proofErr w:type="spellEnd"/>
          </w:p>
        </w:tc>
      </w:tr>
      <w:tr w:rsidRPr="00460391" w:rsidR="0018660E" w:rsidTr="3F430EA7" w14:paraId="0FD63FBB" w14:textId="77777777">
        <w:trPr>
          <w:trHeight w:val="340"/>
        </w:trPr>
        <w:tc>
          <w:tcPr>
            <w:tcW w:w="1146" w:type="dxa"/>
          </w:tcPr>
          <w:p w:rsidR="0018660E" w:rsidP="446C4FFA" w:rsidRDefault="0018660E" w14:paraId="009EC1FD" w14:textId="59251F8E">
            <w:pPr>
              <w:jc w:val="left"/>
              <w:rPr>
                <w:rFonts w:eastAsia="Calibri"/>
                <w:sz w:val="16"/>
                <w:szCs w:val="16"/>
              </w:rPr>
            </w:pPr>
            <w:r w:rsidRPr="446C4FFA">
              <w:rPr>
                <w:rFonts w:eastAsia="Calibri"/>
                <w:sz w:val="16"/>
                <w:szCs w:val="16"/>
              </w:rPr>
              <w:t>2022-05-12</w:t>
            </w:r>
          </w:p>
        </w:tc>
        <w:tc>
          <w:tcPr>
            <w:tcW w:w="845" w:type="dxa"/>
          </w:tcPr>
          <w:p w:rsidR="0018660E" w:rsidP="00D60A52" w:rsidRDefault="0018660E" w14:paraId="6584C4B9" w14:textId="2B8F50AA">
            <w:pPr>
              <w:jc w:val="left"/>
              <w:rPr>
                <w:rFonts w:eastAsia="Calibri" w:cstheme="minorHAnsi"/>
                <w:sz w:val="16"/>
                <w:szCs w:val="16"/>
              </w:rPr>
            </w:pPr>
            <w:r>
              <w:rPr>
                <w:rFonts w:eastAsia="Calibri" w:cstheme="minorHAnsi"/>
                <w:sz w:val="16"/>
                <w:szCs w:val="16"/>
              </w:rPr>
              <w:t>1.2</w:t>
            </w:r>
          </w:p>
        </w:tc>
        <w:tc>
          <w:tcPr>
            <w:tcW w:w="986" w:type="dxa"/>
          </w:tcPr>
          <w:p w:rsidR="0018660E" w:rsidP="00D60A52" w:rsidRDefault="0018660E" w14:paraId="317BE7CB" w14:textId="6408F887">
            <w:pPr>
              <w:jc w:val="left"/>
              <w:rPr>
                <w:rFonts w:eastAsia="Calibri" w:cstheme="minorHAnsi"/>
                <w:sz w:val="16"/>
                <w:szCs w:val="16"/>
              </w:rPr>
            </w:pPr>
            <w:proofErr w:type="spellStart"/>
            <w:r>
              <w:rPr>
                <w:rFonts w:eastAsia="Calibri" w:cstheme="minorHAnsi"/>
                <w:sz w:val="16"/>
                <w:szCs w:val="16"/>
              </w:rPr>
              <w:t>CeZ</w:t>
            </w:r>
            <w:proofErr w:type="spellEnd"/>
          </w:p>
        </w:tc>
        <w:tc>
          <w:tcPr>
            <w:tcW w:w="6680" w:type="dxa"/>
          </w:tcPr>
          <w:p w:rsidR="0018660E" w:rsidRDefault="0018660E" w14:paraId="01B9B1C8" w14:textId="3D623595">
            <w:pPr>
              <w:pStyle w:val="Akapitzlist"/>
              <w:numPr>
                <w:ilvl w:val="0"/>
                <w:numId w:val="19"/>
              </w:numPr>
              <w:tabs>
                <w:tab w:val="left" w:pos="189"/>
              </w:tabs>
              <w:spacing w:before="0" w:after="0"/>
              <w:ind w:left="0" w:firstLine="0"/>
              <w:jc w:val="left"/>
              <w:rPr>
                <w:rFonts w:eastAsia="Calibri" w:cstheme="minorHAnsi"/>
                <w:sz w:val="16"/>
                <w:szCs w:val="16"/>
              </w:rPr>
            </w:pPr>
            <w:r w:rsidRPr="00FF5AB5">
              <w:rPr>
                <w:rFonts w:eastAsia="Calibri" w:cstheme="minorHAnsi"/>
                <w:sz w:val="16"/>
                <w:szCs w:val="16"/>
              </w:rPr>
              <w:t>Doszczegółowienie założeń dot. identyfikatora MUŚ oraz Identyfikatora Lokalnego Podmiotu</w:t>
            </w:r>
          </w:p>
          <w:p w:rsidRPr="00FF5AB5" w:rsidR="00FF5AB5" w:rsidRDefault="00FF5AB5" w14:paraId="79781BFA" w14:textId="1DF3CE06">
            <w:pPr>
              <w:pStyle w:val="Akapitzlist"/>
              <w:numPr>
                <w:ilvl w:val="0"/>
                <w:numId w:val="19"/>
              </w:numPr>
              <w:tabs>
                <w:tab w:val="left" w:pos="189"/>
              </w:tabs>
              <w:spacing w:before="0" w:after="0"/>
              <w:ind w:left="0" w:firstLine="0"/>
              <w:jc w:val="left"/>
              <w:rPr>
                <w:rFonts w:eastAsia="Calibri" w:cstheme="minorBidi"/>
                <w:sz w:val="16"/>
                <w:szCs w:val="16"/>
              </w:rPr>
            </w:pPr>
            <w:r w:rsidRPr="446C4FFA">
              <w:rPr>
                <w:rFonts w:eastAsia="Calibri" w:cstheme="minorBidi"/>
                <w:sz w:val="16"/>
                <w:szCs w:val="16"/>
              </w:rPr>
              <w:t>Zmiana w strukturze pliku CSV – usunięcie kolumny „Strona ciała”, „Okolica ciała”, „Procedura”, dodanie kolumny „</w:t>
            </w:r>
            <w:proofErr w:type="spellStart"/>
            <w:r w:rsidRPr="446C4FFA">
              <w:rPr>
                <w:rFonts w:eastAsia="Calibri" w:cstheme="minorBidi"/>
                <w:sz w:val="16"/>
                <w:szCs w:val="16"/>
              </w:rPr>
              <w:t>Procedura|Strona</w:t>
            </w:r>
            <w:proofErr w:type="spellEnd"/>
            <w:r w:rsidRPr="446C4FFA">
              <w:rPr>
                <w:rFonts w:eastAsia="Calibri" w:cstheme="minorBidi"/>
                <w:sz w:val="16"/>
                <w:szCs w:val="16"/>
              </w:rPr>
              <w:t xml:space="preserve"> </w:t>
            </w:r>
            <w:proofErr w:type="spellStart"/>
            <w:r w:rsidRPr="446C4FFA">
              <w:rPr>
                <w:rFonts w:eastAsia="Calibri" w:cstheme="minorBidi"/>
                <w:sz w:val="16"/>
                <w:szCs w:val="16"/>
              </w:rPr>
              <w:t>ciała|Okolica</w:t>
            </w:r>
            <w:proofErr w:type="spellEnd"/>
            <w:r w:rsidRPr="446C4FFA">
              <w:rPr>
                <w:rFonts w:eastAsia="Calibri" w:cstheme="minorBidi"/>
                <w:sz w:val="16"/>
                <w:szCs w:val="16"/>
              </w:rPr>
              <w:t xml:space="preserve"> ciała” z możliwością podania listy procedur.</w:t>
            </w:r>
          </w:p>
        </w:tc>
      </w:tr>
      <w:tr w:rsidRPr="00460391" w:rsidR="00480850" w:rsidTr="3F430EA7" w14:paraId="02DA6EA5" w14:textId="77777777">
        <w:trPr>
          <w:trHeight w:val="340"/>
        </w:trPr>
        <w:tc>
          <w:tcPr>
            <w:tcW w:w="1146" w:type="dxa"/>
          </w:tcPr>
          <w:p w:rsidRPr="446C4FFA" w:rsidR="00480850" w:rsidP="446C4FFA" w:rsidRDefault="00480850" w14:paraId="192B14DD" w14:textId="79102079">
            <w:pPr>
              <w:jc w:val="lef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</w:t>
            </w:r>
            <w:r w:rsidR="00796969">
              <w:rPr>
                <w:rFonts w:eastAsia="Calibri"/>
                <w:sz w:val="16"/>
                <w:szCs w:val="16"/>
              </w:rPr>
              <w:t>022-10-07</w:t>
            </w:r>
          </w:p>
        </w:tc>
        <w:tc>
          <w:tcPr>
            <w:tcW w:w="845" w:type="dxa"/>
          </w:tcPr>
          <w:p w:rsidR="00480850" w:rsidP="00D60A52" w:rsidRDefault="00796969" w14:paraId="24CC26D9" w14:textId="53A85105">
            <w:pPr>
              <w:jc w:val="left"/>
              <w:rPr>
                <w:rFonts w:eastAsia="Calibri" w:cstheme="minorHAnsi"/>
                <w:sz w:val="16"/>
                <w:szCs w:val="16"/>
              </w:rPr>
            </w:pPr>
            <w:r>
              <w:rPr>
                <w:rFonts w:eastAsia="Calibri" w:cstheme="minorHAnsi"/>
                <w:sz w:val="16"/>
                <w:szCs w:val="16"/>
              </w:rPr>
              <w:t>1.3</w:t>
            </w:r>
          </w:p>
        </w:tc>
        <w:tc>
          <w:tcPr>
            <w:tcW w:w="986" w:type="dxa"/>
          </w:tcPr>
          <w:p w:rsidR="00480850" w:rsidP="00D60A52" w:rsidRDefault="00796969" w14:paraId="46FB0E06" w14:textId="4F94C216">
            <w:pPr>
              <w:jc w:val="left"/>
              <w:rPr>
                <w:rFonts w:eastAsia="Calibri" w:cstheme="minorHAnsi"/>
                <w:sz w:val="16"/>
                <w:szCs w:val="16"/>
              </w:rPr>
            </w:pPr>
            <w:proofErr w:type="spellStart"/>
            <w:r>
              <w:rPr>
                <w:rFonts w:eastAsia="Calibri" w:cstheme="minorHAnsi"/>
                <w:sz w:val="16"/>
                <w:szCs w:val="16"/>
              </w:rPr>
              <w:t>CeZ</w:t>
            </w:r>
            <w:proofErr w:type="spellEnd"/>
          </w:p>
        </w:tc>
        <w:tc>
          <w:tcPr>
            <w:tcW w:w="6680" w:type="dxa"/>
          </w:tcPr>
          <w:p w:rsidR="00480850" w:rsidP="00796969" w:rsidRDefault="00E15503" w14:paraId="1EB18182" w14:textId="77777777">
            <w:pPr>
              <w:pStyle w:val="Akapitzlist"/>
              <w:tabs>
                <w:tab w:val="left" w:pos="189"/>
              </w:tabs>
              <w:spacing w:before="0" w:after="0"/>
              <w:ind w:left="0"/>
              <w:jc w:val="left"/>
              <w:rPr>
                <w:rFonts w:eastAsia="Calibri" w:cstheme="minorHAnsi"/>
                <w:sz w:val="16"/>
                <w:szCs w:val="16"/>
              </w:rPr>
            </w:pPr>
            <w:r>
              <w:rPr>
                <w:rFonts w:eastAsia="Calibri" w:cstheme="minorHAnsi"/>
                <w:sz w:val="16"/>
                <w:szCs w:val="16"/>
              </w:rPr>
              <w:t xml:space="preserve">1. </w:t>
            </w:r>
            <w:r w:rsidR="00796969">
              <w:rPr>
                <w:rFonts w:eastAsia="Calibri" w:cstheme="minorHAnsi"/>
                <w:sz w:val="16"/>
                <w:szCs w:val="16"/>
              </w:rPr>
              <w:t xml:space="preserve">Zmiana w formacie numeru telefonu pacjenta z </w:t>
            </w:r>
            <w:r w:rsidR="00025024">
              <w:rPr>
                <w:rFonts w:eastAsia="Calibri" w:cstheme="minorHAnsi"/>
                <w:sz w:val="16"/>
                <w:szCs w:val="16"/>
              </w:rPr>
              <w:t xml:space="preserve">numeru z </w:t>
            </w:r>
            <w:r w:rsidR="00143958">
              <w:rPr>
                <w:rFonts w:eastAsia="Calibri" w:cstheme="minorHAnsi"/>
                <w:sz w:val="16"/>
                <w:szCs w:val="16"/>
              </w:rPr>
              <w:t>kod</w:t>
            </w:r>
            <w:r w:rsidR="00025024">
              <w:rPr>
                <w:rFonts w:eastAsia="Calibri" w:cstheme="minorHAnsi"/>
                <w:sz w:val="16"/>
                <w:szCs w:val="16"/>
              </w:rPr>
              <w:t>em</w:t>
            </w:r>
            <w:r w:rsidR="00143958">
              <w:rPr>
                <w:rFonts w:eastAsia="Calibri" w:cstheme="minorHAnsi"/>
                <w:sz w:val="16"/>
                <w:szCs w:val="16"/>
              </w:rPr>
              <w:t xml:space="preserve"> kraju Polska na dowolny numer międzynarodowy</w:t>
            </w:r>
          </w:p>
          <w:p w:rsidRPr="00FF5AB5" w:rsidR="00E15503" w:rsidP="00796969" w:rsidRDefault="00E15503" w14:paraId="2855E90D" w14:textId="2C7CDECD">
            <w:pPr>
              <w:pStyle w:val="Akapitzlist"/>
              <w:tabs>
                <w:tab w:val="left" w:pos="189"/>
              </w:tabs>
              <w:spacing w:before="0" w:after="0"/>
              <w:ind w:left="0"/>
              <w:jc w:val="left"/>
              <w:rPr>
                <w:rFonts w:eastAsia="Calibri" w:cstheme="minorHAnsi"/>
                <w:sz w:val="16"/>
                <w:szCs w:val="16"/>
              </w:rPr>
            </w:pPr>
            <w:r>
              <w:rPr>
                <w:rFonts w:eastAsia="Calibri" w:cstheme="minorHAnsi"/>
                <w:sz w:val="16"/>
                <w:szCs w:val="16"/>
              </w:rPr>
              <w:t>2. Dodanie informacji o powiadomieniu pacjenta przy przeniesieniu wizyty do Poczekalni.</w:t>
            </w:r>
          </w:p>
        </w:tc>
      </w:tr>
      <w:tr w:rsidRPr="00460391" w:rsidR="00E60301" w:rsidTr="3F430EA7" w14:paraId="4A7C5B76" w14:textId="77777777">
        <w:trPr>
          <w:trHeight w:val="340"/>
          <w:ins w:author="Autor" w:id="5"/>
        </w:trPr>
        <w:tc>
          <w:tcPr>
            <w:tcW w:w="1146" w:type="dxa"/>
          </w:tcPr>
          <w:p w:rsidR="00E60301" w:rsidP="446C4FFA" w:rsidRDefault="00E60301" w14:paraId="1708AEA9" w14:textId="5FCC7817">
            <w:pPr>
              <w:jc w:val="left"/>
              <w:rPr>
                <w:ins w:author="Autor" w:id="6"/>
                <w:rFonts w:eastAsia="Calibri"/>
                <w:sz w:val="16"/>
                <w:szCs w:val="16"/>
              </w:rPr>
            </w:pPr>
            <w:ins w:author="Autor" w:id="7">
              <w:r>
                <w:rPr>
                  <w:rFonts w:eastAsia="Calibri"/>
                  <w:sz w:val="16"/>
                  <w:szCs w:val="16"/>
                </w:rPr>
                <w:t>2022-10-31</w:t>
              </w:r>
            </w:ins>
          </w:p>
        </w:tc>
        <w:tc>
          <w:tcPr>
            <w:tcW w:w="845" w:type="dxa"/>
          </w:tcPr>
          <w:p w:rsidR="00E60301" w:rsidP="00D60A52" w:rsidRDefault="00E60301" w14:paraId="4321426B" w14:textId="56675B26">
            <w:pPr>
              <w:jc w:val="left"/>
              <w:rPr>
                <w:ins w:author="Autor" w:id="8"/>
                <w:rFonts w:eastAsia="Calibri" w:cstheme="minorHAnsi"/>
                <w:sz w:val="16"/>
                <w:szCs w:val="16"/>
              </w:rPr>
            </w:pPr>
            <w:ins w:author="Autor" w:id="9">
              <w:r>
                <w:rPr>
                  <w:rFonts w:eastAsia="Calibri" w:cstheme="minorHAnsi"/>
                  <w:sz w:val="16"/>
                  <w:szCs w:val="16"/>
                </w:rPr>
                <w:t>1.4</w:t>
              </w:r>
            </w:ins>
          </w:p>
        </w:tc>
        <w:tc>
          <w:tcPr>
            <w:tcW w:w="986" w:type="dxa"/>
          </w:tcPr>
          <w:p w:rsidR="00E60301" w:rsidP="00D60A52" w:rsidRDefault="00E60301" w14:paraId="6DFDCD7A" w14:textId="3F734974">
            <w:pPr>
              <w:jc w:val="left"/>
              <w:rPr>
                <w:ins w:author="Autor" w:id="10"/>
                <w:rFonts w:eastAsia="Calibri" w:cstheme="minorHAnsi"/>
                <w:sz w:val="16"/>
                <w:szCs w:val="16"/>
              </w:rPr>
            </w:pPr>
            <w:proofErr w:type="spellStart"/>
            <w:ins w:author="Autor" w:id="11">
              <w:r>
                <w:rPr>
                  <w:rFonts w:eastAsia="Calibri" w:cstheme="minorHAnsi"/>
                  <w:sz w:val="16"/>
                  <w:szCs w:val="16"/>
                </w:rPr>
                <w:t>CeZ</w:t>
              </w:r>
              <w:proofErr w:type="spellEnd"/>
            </w:ins>
          </w:p>
        </w:tc>
        <w:tc>
          <w:tcPr>
            <w:tcW w:w="6680" w:type="dxa"/>
          </w:tcPr>
          <w:p w:rsidR="00E60301" w:rsidP="00E252A4" w:rsidRDefault="00E60301" w14:paraId="2FAB2F3A" w14:textId="77777777">
            <w:pPr>
              <w:pStyle w:val="Akapitzlist"/>
              <w:numPr>
                <w:ilvl w:val="0"/>
                <w:numId w:val="20"/>
              </w:numPr>
              <w:tabs>
                <w:tab w:val="left" w:pos="189"/>
              </w:tabs>
              <w:spacing w:before="0" w:after="0"/>
              <w:ind w:left="334"/>
              <w:jc w:val="left"/>
              <w:rPr>
                <w:ins w:author="Autor" w:id="12"/>
                <w:rFonts w:eastAsia="Calibri" w:cstheme="minorHAnsi"/>
                <w:sz w:val="16"/>
                <w:szCs w:val="16"/>
              </w:rPr>
            </w:pPr>
            <w:ins w:author="Autor" w:id="13">
              <w:r>
                <w:rPr>
                  <w:rFonts w:eastAsia="Calibri" w:cstheme="minorHAnsi"/>
                  <w:sz w:val="16"/>
                  <w:szCs w:val="16"/>
                </w:rPr>
                <w:t>Dodanie rodzaju telefonu (stacjonarny/komórkowy)</w:t>
              </w:r>
            </w:ins>
          </w:p>
          <w:p w:rsidR="00E60301" w:rsidP="00E252A4" w:rsidRDefault="00E60301" w14:paraId="71A1AF69" w14:textId="77777777">
            <w:pPr>
              <w:pStyle w:val="Akapitzlist"/>
              <w:numPr>
                <w:ilvl w:val="0"/>
                <w:numId w:val="20"/>
              </w:numPr>
              <w:tabs>
                <w:tab w:val="left" w:pos="189"/>
              </w:tabs>
              <w:spacing w:before="0" w:after="0"/>
              <w:ind w:left="334"/>
              <w:jc w:val="left"/>
              <w:rPr>
                <w:ins w:author="Autor" w:id="14"/>
                <w:rFonts w:eastAsia="Calibri" w:cstheme="minorHAnsi"/>
                <w:sz w:val="16"/>
                <w:szCs w:val="16"/>
              </w:rPr>
            </w:pPr>
            <w:ins w:author="Autor" w:id="15">
              <w:r>
                <w:rPr>
                  <w:rFonts w:eastAsia="Calibri" w:cstheme="minorHAnsi"/>
                  <w:sz w:val="16"/>
                  <w:szCs w:val="16"/>
                </w:rPr>
                <w:t>Dodanie identyfikatora wystawcy skierowania papierowego</w:t>
              </w:r>
            </w:ins>
          </w:p>
          <w:p w:rsidR="00E60301" w:rsidP="00E252A4" w:rsidRDefault="00E60301" w14:paraId="23238776" w14:textId="77777777">
            <w:pPr>
              <w:pStyle w:val="Akapitzlist"/>
              <w:numPr>
                <w:ilvl w:val="0"/>
                <w:numId w:val="20"/>
              </w:numPr>
              <w:tabs>
                <w:tab w:val="left" w:pos="189"/>
              </w:tabs>
              <w:spacing w:before="0" w:after="0"/>
              <w:ind w:left="334"/>
              <w:jc w:val="left"/>
              <w:rPr>
                <w:ins w:author="Autor" w:id="16"/>
                <w:rFonts w:eastAsia="Calibri" w:cstheme="minorHAnsi"/>
                <w:sz w:val="16"/>
                <w:szCs w:val="16"/>
              </w:rPr>
            </w:pPr>
            <w:ins w:author="Autor" w:id="17">
              <w:r>
                <w:rPr>
                  <w:rFonts w:eastAsia="Calibri" w:cstheme="minorHAnsi"/>
                  <w:sz w:val="16"/>
                  <w:szCs w:val="16"/>
                </w:rPr>
                <w:t>Dodanie daty zapisu na wizytę</w:t>
              </w:r>
            </w:ins>
          </w:p>
          <w:p w:rsidR="00E60301" w:rsidP="00E252A4" w:rsidRDefault="00E60301" w14:paraId="3CC0C618" w14:textId="4AED549C">
            <w:pPr>
              <w:pStyle w:val="Akapitzlist"/>
              <w:numPr>
                <w:ilvl w:val="0"/>
                <w:numId w:val="20"/>
              </w:numPr>
              <w:tabs>
                <w:tab w:val="left" w:pos="189"/>
              </w:tabs>
              <w:spacing w:before="0" w:after="0"/>
              <w:ind w:left="334"/>
              <w:jc w:val="left"/>
              <w:rPr>
                <w:ins w:author="Autor" w:id="18"/>
                <w:rFonts w:eastAsia="Calibri" w:cstheme="minorHAnsi"/>
                <w:sz w:val="16"/>
                <w:szCs w:val="16"/>
              </w:rPr>
            </w:pPr>
            <w:ins w:author="Autor" w:id="19">
              <w:r>
                <w:rPr>
                  <w:rFonts w:eastAsia="Calibri" w:cstheme="minorHAnsi"/>
                  <w:sz w:val="16"/>
                  <w:szCs w:val="16"/>
                </w:rPr>
                <w:t>Usunięcie daty wystawienia karty DILO</w:t>
              </w:r>
            </w:ins>
          </w:p>
        </w:tc>
      </w:tr>
      <w:tr w:rsidR="46AF9359" w:rsidTr="3F430EA7" w14:paraId="49A04AF9" w14:textId="77777777">
        <w:trPr>
          <w:trHeight w:val="340"/>
          <w:ins w:author="Autor" w:id="20"/>
        </w:trPr>
        <w:tc>
          <w:tcPr>
            <w:tcW w:w="1146" w:type="dxa"/>
          </w:tcPr>
          <w:p w:rsidR="6CCB999E" w:rsidP="46AF9359" w:rsidRDefault="6CCB999E" w14:paraId="611B196D" w14:textId="69122943">
            <w:pPr>
              <w:jc w:val="left"/>
              <w:rPr>
                <w:ins w:author="Autor" w:id="21"/>
                <w:rFonts w:eastAsia="Calibri"/>
                <w:sz w:val="16"/>
                <w:szCs w:val="16"/>
              </w:rPr>
            </w:pPr>
            <w:ins w:author="Autor" w:id="22">
              <w:r w:rsidRPr="46AF9359">
                <w:rPr>
                  <w:rFonts w:eastAsia="Calibri"/>
                  <w:sz w:val="16"/>
                  <w:szCs w:val="16"/>
                </w:rPr>
                <w:t>2022-11-15</w:t>
              </w:r>
            </w:ins>
          </w:p>
        </w:tc>
        <w:tc>
          <w:tcPr>
            <w:tcW w:w="845" w:type="dxa"/>
          </w:tcPr>
          <w:p w:rsidR="6CCB999E" w:rsidP="46AF9359" w:rsidRDefault="6CCB999E" w14:paraId="3DF129A5" w14:textId="3F2B6D7B">
            <w:pPr>
              <w:jc w:val="left"/>
              <w:rPr>
                <w:ins w:author="Autor" w:id="23"/>
                <w:rFonts w:eastAsia="Calibri"/>
                <w:sz w:val="16"/>
                <w:szCs w:val="16"/>
              </w:rPr>
            </w:pPr>
            <w:ins w:author="Autor" w:id="24">
              <w:r w:rsidRPr="3F430EA7">
                <w:rPr>
                  <w:rFonts w:eastAsia="Calibri"/>
                  <w:sz w:val="16"/>
                  <w:szCs w:val="16"/>
                </w:rPr>
                <w:t>1.4</w:t>
              </w:r>
              <w:r w:rsidRPr="3F430EA7" w:rsidR="010A821D">
                <w:rPr>
                  <w:rFonts w:eastAsia="Calibri"/>
                  <w:sz w:val="16"/>
                  <w:szCs w:val="16"/>
                </w:rPr>
                <w:t>.01</w:t>
              </w:r>
            </w:ins>
          </w:p>
        </w:tc>
        <w:tc>
          <w:tcPr>
            <w:tcW w:w="986" w:type="dxa"/>
          </w:tcPr>
          <w:p w:rsidR="6CCB999E" w:rsidP="46AF9359" w:rsidRDefault="6CCB999E" w14:paraId="29A3EA31" w14:textId="455C7FFF">
            <w:pPr>
              <w:jc w:val="left"/>
              <w:rPr>
                <w:ins w:author="Autor" w:id="25"/>
                <w:rFonts w:eastAsia="Calibri"/>
                <w:sz w:val="16"/>
                <w:szCs w:val="16"/>
              </w:rPr>
            </w:pPr>
            <w:proofErr w:type="spellStart"/>
            <w:ins w:author="Autor" w:id="26">
              <w:r w:rsidRPr="46AF9359">
                <w:rPr>
                  <w:rFonts w:eastAsia="Calibri"/>
                  <w:sz w:val="16"/>
                  <w:szCs w:val="16"/>
                </w:rPr>
                <w:t>CeZ</w:t>
              </w:r>
              <w:proofErr w:type="spellEnd"/>
            </w:ins>
          </w:p>
        </w:tc>
        <w:tc>
          <w:tcPr>
            <w:tcW w:w="6680" w:type="dxa"/>
          </w:tcPr>
          <w:p w:rsidR="6CCB999E" w:rsidP="46AF9359" w:rsidRDefault="6CCB999E" w14:paraId="501657F1" w14:textId="4EBADE77">
            <w:pPr>
              <w:jc w:val="left"/>
              <w:rPr>
                <w:ins w:author="Autor" w:id="27"/>
                <w:rFonts w:eastAsia="Calibri"/>
                <w:sz w:val="16"/>
                <w:szCs w:val="16"/>
              </w:rPr>
            </w:pPr>
            <w:ins w:author="Autor" w:id="28">
              <w:r w:rsidRPr="46AF9359">
                <w:rPr>
                  <w:rFonts w:eastAsia="Calibri"/>
                  <w:sz w:val="16"/>
                  <w:szCs w:val="16"/>
                </w:rPr>
                <w:t>Zmiana formatu daty zapisu na wizytę - dodanie czasu</w:t>
              </w:r>
            </w:ins>
          </w:p>
        </w:tc>
      </w:tr>
    </w:tbl>
    <w:p w:rsidRPr="008C7074" w:rsidR="34C0B953" w:rsidP="3F1AC25E" w:rsidRDefault="34C0B953" w14:paraId="1A4CB65D" w14:textId="6C232482"/>
    <w:tbl>
      <w:tblPr>
        <w:tblW w:w="9123" w:type="dxa"/>
        <w:tblInd w:w="-15" w:type="dxa"/>
        <w:tblBorders>
          <w:top w:val="single" w:color="7F7F7F" w:sz="12" w:space="0"/>
          <w:left w:val="single" w:color="7F7F7F" w:sz="12" w:space="0"/>
          <w:bottom w:val="single" w:color="7F7F7F" w:sz="12" w:space="0"/>
          <w:right w:val="single" w:color="7F7F7F" w:sz="12" w:space="0"/>
          <w:insideH w:val="single" w:color="7F7F7F" w:sz="4" w:space="0"/>
          <w:insideV w:val="single" w:color="7F7F7F" w:sz="4" w:space="0"/>
        </w:tblBorders>
        <w:tblLayout w:type="fixed"/>
        <w:tblLook w:val="04A0" w:firstRow="1" w:lastRow="0" w:firstColumn="1" w:lastColumn="0" w:noHBand="0" w:noVBand="1"/>
      </w:tblPr>
      <w:tblGrid>
        <w:gridCol w:w="1683"/>
        <w:gridCol w:w="7440"/>
      </w:tblGrid>
      <w:tr w:rsidRPr="00460391" w:rsidR="00F8094A" w:rsidTr="1CDAC2C8" w14:paraId="2B8CD512" w14:textId="77777777">
        <w:trPr>
          <w:trHeight w:val="397"/>
          <w:tblHeader/>
        </w:trPr>
        <w:tc>
          <w:tcPr>
            <w:tcW w:w="9123" w:type="dxa"/>
            <w:gridSpan w:val="2"/>
            <w:shd w:val="clear" w:color="auto" w:fill="17365D" w:themeFill="text2" w:themeFillShade="BF"/>
          </w:tcPr>
          <w:p w:rsidRPr="00460391" w:rsidR="00E46697" w:rsidP="00647C0A" w:rsidRDefault="00E46697" w14:paraId="256840DB" w14:textId="77777777">
            <w:pPr>
              <w:pStyle w:val="Tabelanagwekdolewej"/>
            </w:pPr>
            <w:r w:rsidRPr="00460391">
              <w:t>Dokumenty powiązane</w:t>
            </w:r>
          </w:p>
        </w:tc>
      </w:tr>
      <w:tr w:rsidRPr="00460391" w:rsidR="00F8094A" w:rsidTr="1CDAC2C8" w14:paraId="3E12282B" w14:textId="77777777">
        <w:trPr>
          <w:trHeight w:val="397"/>
        </w:trPr>
        <w:tc>
          <w:tcPr>
            <w:tcW w:w="1683" w:type="dxa"/>
            <w:shd w:val="clear" w:color="auto" w:fill="17365D" w:themeFill="text2" w:themeFillShade="BF"/>
          </w:tcPr>
          <w:p w:rsidRPr="00460391" w:rsidR="00E46697" w:rsidP="00647C0A" w:rsidRDefault="00E46697" w14:paraId="54D6E044" w14:textId="77777777">
            <w:pPr>
              <w:pStyle w:val="Tabelanagwekdolewej"/>
            </w:pPr>
            <w:r w:rsidRPr="00460391">
              <w:t>Nazwa pliku</w:t>
            </w:r>
          </w:p>
        </w:tc>
        <w:tc>
          <w:tcPr>
            <w:tcW w:w="7440" w:type="dxa"/>
            <w:shd w:val="clear" w:color="auto" w:fill="auto"/>
          </w:tcPr>
          <w:p w:rsidRPr="00460391" w:rsidR="00567FC5" w:rsidP="00B1192B" w:rsidRDefault="00567FC5" w14:paraId="52666A8B" w14:textId="77777777">
            <w:pPr>
              <w:pStyle w:val="tabelanormalny"/>
            </w:pPr>
            <w:r w:rsidRPr="00460391">
              <w:t>-</w:t>
            </w:r>
          </w:p>
        </w:tc>
      </w:tr>
      <w:tr w:rsidRPr="00460391" w:rsidR="00F8094A" w:rsidTr="1CDAC2C8" w14:paraId="39AF372E" w14:textId="77777777">
        <w:trPr>
          <w:trHeight w:val="397"/>
        </w:trPr>
        <w:tc>
          <w:tcPr>
            <w:tcW w:w="1683" w:type="dxa"/>
            <w:shd w:val="clear" w:color="auto" w:fill="17365D" w:themeFill="text2" w:themeFillShade="BF"/>
          </w:tcPr>
          <w:p w:rsidRPr="00460391" w:rsidR="00E46697" w:rsidP="00647C0A" w:rsidRDefault="00E46697" w14:paraId="599BD302" w14:textId="77777777">
            <w:pPr>
              <w:pStyle w:val="Tabelanagwekdolewej"/>
            </w:pPr>
            <w:r w:rsidRPr="00460391">
              <w:t>Zakres</w:t>
            </w:r>
          </w:p>
        </w:tc>
        <w:tc>
          <w:tcPr>
            <w:tcW w:w="7440" w:type="dxa"/>
            <w:shd w:val="clear" w:color="auto" w:fill="auto"/>
          </w:tcPr>
          <w:p w:rsidRPr="00460391" w:rsidR="00E46697" w:rsidP="00B1192B" w:rsidRDefault="1CDAC2C8" w14:paraId="49FAE851" w14:textId="77777777">
            <w:pPr>
              <w:pStyle w:val="tabelanormalny"/>
            </w:pPr>
            <w:r w:rsidRPr="1CDAC2C8">
              <w:t>-</w:t>
            </w:r>
          </w:p>
        </w:tc>
      </w:tr>
    </w:tbl>
    <w:p w:rsidR="007F106C" w:rsidRDefault="007F106C" w14:paraId="11E4ABB1" w14:textId="77777777">
      <w:r>
        <w:rPr>
          <w:b/>
        </w:rPr>
        <w:br w:type="page"/>
      </w:r>
    </w:p>
    <w:sdt>
      <w:sdtPr>
        <w:rPr>
          <w:rFonts w:eastAsia="Times New Roman" w:asciiTheme="minorHAnsi" w:hAnsiTheme="minorHAnsi" w:cstheme="minorBidi"/>
          <w:color w:val="auto"/>
          <w:sz w:val="22"/>
          <w:szCs w:val="24"/>
          <w:lang w:eastAsia="en-US"/>
        </w:rPr>
        <w:id w:val="-34540864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324F87" w:rsidRDefault="00324F87" w14:paraId="6B96D8BA" w14:textId="45DACB46">
          <w:pPr>
            <w:pStyle w:val="Nagwekspisutreci"/>
          </w:pPr>
          <w:r>
            <w:t>Spis treści</w:t>
          </w:r>
        </w:p>
        <w:p w:rsidR="00E60301" w:rsidRDefault="00E96A93" w14:paraId="2FC07695" w14:textId="5DF93292">
          <w:pPr>
            <w:pStyle w:val="Spistreci1"/>
            <w:rPr>
              <w:rFonts w:eastAsiaTheme="minorEastAsia"/>
              <w:b w:val="0"/>
              <w:noProof/>
              <w:szCs w:val="22"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history="1" w:anchor="_Toc118114850">
            <w:r w:rsidRPr="001F4DC1" w:rsidR="00E60301">
              <w:rPr>
                <w:rStyle w:val="Hipercze"/>
                <w:noProof/>
              </w:rPr>
              <w:t>1.</w:t>
            </w:r>
            <w:r w:rsidR="00E60301">
              <w:rPr>
                <w:rFonts w:eastAsiaTheme="minorEastAsia"/>
                <w:b w:val="0"/>
                <w:noProof/>
                <w:szCs w:val="22"/>
                <w:lang w:eastAsia="pl-PL"/>
              </w:rPr>
              <w:tab/>
            </w:r>
            <w:r w:rsidRPr="001F4DC1" w:rsidR="00E60301">
              <w:rPr>
                <w:rStyle w:val="Hipercze"/>
                <w:noProof/>
              </w:rPr>
              <w:t>Wstęp</w:t>
            </w:r>
            <w:r w:rsidR="00E60301">
              <w:rPr>
                <w:noProof/>
                <w:webHidden/>
              </w:rPr>
              <w:tab/>
            </w:r>
            <w:r w:rsidR="00E60301">
              <w:rPr>
                <w:noProof/>
                <w:webHidden/>
              </w:rPr>
              <w:fldChar w:fldCharType="begin"/>
            </w:r>
            <w:r w:rsidR="00E60301">
              <w:rPr>
                <w:noProof/>
                <w:webHidden/>
              </w:rPr>
              <w:instrText xml:space="preserve"> PAGEREF _Toc118114850 \h </w:instrText>
            </w:r>
            <w:r w:rsidR="00E60301">
              <w:rPr>
                <w:noProof/>
                <w:webHidden/>
              </w:rPr>
            </w:r>
            <w:r w:rsidR="00E60301">
              <w:rPr>
                <w:noProof/>
                <w:webHidden/>
              </w:rPr>
              <w:fldChar w:fldCharType="separate"/>
            </w:r>
            <w:r w:rsidR="00E60301">
              <w:rPr>
                <w:noProof/>
                <w:webHidden/>
              </w:rPr>
              <w:t>4</w:t>
            </w:r>
            <w:r w:rsidR="00E60301">
              <w:rPr>
                <w:noProof/>
                <w:webHidden/>
              </w:rPr>
              <w:fldChar w:fldCharType="end"/>
            </w:r>
          </w:hyperlink>
        </w:p>
        <w:p w:rsidR="00E60301" w:rsidP="00C528FA" w:rsidRDefault="00000000" w14:paraId="05920993" w14:textId="7E8ADB44">
          <w:pPr>
            <w:pStyle w:val="Spistreci2"/>
            <w:rPr>
              <w:rFonts w:eastAsiaTheme="minorEastAsia"/>
              <w:noProof/>
              <w:szCs w:val="22"/>
              <w:lang w:eastAsia="pl-PL"/>
            </w:rPr>
          </w:pPr>
          <w:hyperlink w:history="1" w:anchor="_Toc118114851">
            <w:r w:rsidRPr="001F4DC1" w:rsidR="00E60301">
              <w:rPr>
                <w:rStyle w:val="Hipercze"/>
                <w:noProof/>
              </w:rPr>
              <w:t>Cel i zakres dokumentu</w:t>
            </w:r>
            <w:r w:rsidR="00E60301">
              <w:rPr>
                <w:noProof/>
                <w:webHidden/>
              </w:rPr>
              <w:tab/>
            </w:r>
            <w:r w:rsidR="00E60301">
              <w:rPr>
                <w:noProof/>
                <w:webHidden/>
              </w:rPr>
              <w:fldChar w:fldCharType="begin"/>
            </w:r>
            <w:r w:rsidR="00E60301">
              <w:rPr>
                <w:noProof/>
                <w:webHidden/>
              </w:rPr>
              <w:instrText xml:space="preserve"> PAGEREF _Toc118114851 \h </w:instrText>
            </w:r>
            <w:r w:rsidR="00E60301">
              <w:rPr>
                <w:noProof/>
                <w:webHidden/>
              </w:rPr>
            </w:r>
            <w:r w:rsidR="00E60301">
              <w:rPr>
                <w:noProof/>
                <w:webHidden/>
              </w:rPr>
              <w:fldChar w:fldCharType="separate"/>
            </w:r>
            <w:r w:rsidR="00E60301">
              <w:rPr>
                <w:noProof/>
                <w:webHidden/>
              </w:rPr>
              <w:t>4</w:t>
            </w:r>
            <w:r w:rsidR="00E60301">
              <w:rPr>
                <w:noProof/>
                <w:webHidden/>
              </w:rPr>
              <w:fldChar w:fldCharType="end"/>
            </w:r>
          </w:hyperlink>
        </w:p>
        <w:p w:rsidR="00E60301" w:rsidP="00C528FA" w:rsidRDefault="00000000" w14:paraId="4E85FEE7" w14:textId="6BAB5909">
          <w:pPr>
            <w:pStyle w:val="Spistreci2"/>
            <w:rPr>
              <w:rFonts w:eastAsiaTheme="minorEastAsia"/>
              <w:noProof/>
              <w:szCs w:val="22"/>
              <w:lang w:eastAsia="pl-PL"/>
            </w:rPr>
          </w:pPr>
          <w:hyperlink w:history="1" w:anchor="_Toc118114852">
            <w:r w:rsidRPr="001F4DC1" w:rsidR="00E60301">
              <w:rPr>
                <w:rStyle w:val="Hipercze"/>
                <w:noProof/>
              </w:rPr>
              <w:t>Wykorzystywane skróty i terminy</w:t>
            </w:r>
            <w:r w:rsidR="00E60301">
              <w:rPr>
                <w:noProof/>
                <w:webHidden/>
              </w:rPr>
              <w:tab/>
            </w:r>
            <w:r w:rsidR="00E60301">
              <w:rPr>
                <w:noProof/>
                <w:webHidden/>
              </w:rPr>
              <w:fldChar w:fldCharType="begin"/>
            </w:r>
            <w:r w:rsidR="00E60301">
              <w:rPr>
                <w:noProof/>
                <w:webHidden/>
              </w:rPr>
              <w:instrText xml:space="preserve"> PAGEREF _Toc118114852 \h </w:instrText>
            </w:r>
            <w:r w:rsidR="00E60301">
              <w:rPr>
                <w:noProof/>
                <w:webHidden/>
              </w:rPr>
            </w:r>
            <w:r w:rsidR="00E60301">
              <w:rPr>
                <w:noProof/>
                <w:webHidden/>
              </w:rPr>
              <w:fldChar w:fldCharType="separate"/>
            </w:r>
            <w:r w:rsidR="00E60301">
              <w:rPr>
                <w:noProof/>
                <w:webHidden/>
              </w:rPr>
              <w:t>5</w:t>
            </w:r>
            <w:r w:rsidR="00E60301">
              <w:rPr>
                <w:noProof/>
                <w:webHidden/>
              </w:rPr>
              <w:fldChar w:fldCharType="end"/>
            </w:r>
          </w:hyperlink>
        </w:p>
        <w:p w:rsidR="00E60301" w:rsidRDefault="00000000" w14:paraId="0590CE18" w14:textId="1EB0B5C8">
          <w:pPr>
            <w:pStyle w:val="Spistreci1"/>
            <w:rPr>
              <w:rFonts w:eastAsiaTheme="minorEastAsia"/>
              <w:b w:val="0"/>
              <w:noProof/>
              <w:szCs w:val="22"/>
              <w:lang w:eastAsia="pl-PL"/>
            </w:rPr>
          </w:pPr>
          <w:hyperlink w:history="1" w:anchor="_Toc118114853">
            <w:r w:rsidRPr="001F4DC1" w:rsidR="00E60301">
              <w:rPr>
                <w:rStyle w:val="Hipercze"/>
                <w:noProof/>
              </w:rPr>
              <w:t>2.</w:t>
            </w:r>
            <w:r w:rsidR="00E60301">
              <w:rPr>
                <w:rFonts w:eastAsiaTheme="minorEastAsia"/>
                <w:b w:val="0"/>
                <w:noProof/>
                <w:szCs w:val="22"/>
                <w:lang w:eastAsia="pl-PL"/>
              </w:rPr>
              <w:tab/>
            </w:r>
            <w:r w:rsidRPr="001F4DC1" w:rsidR="00E60301">
              <w:rPr>
                <w:rStyle w:val="Hipercze"/>
                <w:noProof/>
              </w:rPr>
              <w:t>Założenia biznesowe i techniczne</w:t>
            </w:r>
            <w:r w:rsidR="00E60301">
              <w:rPr>
                <w:noProof/>
                <w:webHidden/>
              </w:rPr>
              <w:tab/>
            </w:r>
            <w:r w:rsidR="00E60301">
              <w:rPr>
                <w:noProof/>
                <w:webHidden/>
              </w:rPr>
              <w:fldChar w:fldCharType="begin"/>
            </w:r>
            <w:r w:rsidR="00E60301">
              <w:rPr>
                <w:noProof/>
                <w:webHidden/>
              </w:rPr>
              <w:instrText xml:space="preserve"> PAGEREF _Toc118114853 \h </w:instrText>
            </w:r>
            <w:r w:rsidR="00E60301">
              <w:rPr>
                <w:noProof/>
                <w:webHidden/>
              </w:rPr>
            </w:r>
            <w:r w:rsidR="00E60301">
              <w:rPr>
                <w:noProof/>
                <w:webHidden/>
              </w:rPr>
              <w:fldChar w:fldCharType="separate"/>
            </w:r>
            <w:r w:rsidR="00E60301">
              <w:rPr>
                <w:noProof/>
                <w:webHidden/>
              </w:rPr>
              <w:t>6</w:t>
            </w:r>
            <w:r w:rsidR="00E60301">
              <w:rPr>
                <w:noProof/>
                <w:webHidden/>
              </w:rPr>
              <w:fldChar w:fldCharType="end"/>
            </w:r>
          </w:hyperlink>
        </w:p>
        <w:p w:rsidR="00E60301" w:rsidP="00C528FA" w:rsidRDefault="00000000" w14:paraId="1F3F30F5" w14:textId="19ED8974">
          <w:pPr>
            <w:pStyle w:val="Spistreci2"/>
            <w:rPr>
              <w:rFonts w:eastAsiaTheme="minorEastAsia"/>
              <w:noProof/>
              <w:szCs w:val="22"/>
              <w:lang w:eastAsia="pl-PL"/>
            </w:rPr>
          </w:pPr>
          <w:hyperlink w:history="1" w:anchor="_Toc118114854">
            <w:r w:rsidRPr="001F4DC1" w:rsidR="00E60301">
              <w:rPr>
                <w:rStyle w:val="Hipercze"/>
                <w:noProof/>
              </w:rPr>
              <w:t>Założenia ogólne</w:t>
            </w:r>
            <w:r w:rsidR="00E60301">
              <w:rPr>
                <w:noProof/>
                <w:webHidden/>
              </w:rPr>
              <w:tab/>
            </w:r>
            <w:r w:rsidR="00E60301">
              <w:rPr>
                <w:noProof/>
                <w:webHidden/>
              </w:rPr>
              <w:fldChar w:fldCharType="begin"/>
            </w:r>
            <w:r w:rsidR="00E60301">
              <w:rPr>
                <w:noProof/>
                <w:webHidden/>
              </w:rPr>
              <w:instrText xml:space="preserve"> PAGEREF _Toc118114854 \h </w:instrText>
            </w:r>
            <w:r w:rsidR="00E60301">
              <w:rPr>
                <w:noProof/>
                <w:webHidden/>
              </w:rPr>
            </w:r>
            <w:r w:rsidR="00E60301">
              <w:rPr>
                <w:noProof/>
                <w:webHidden/>
              </w:rPr>
              <w:fldChar w:fldCharType="separate"/>
            </w:r>
            <w:r w:rsidR="00E60301">
              <w:rPr>
                <w:noProof/>
                <w:webHidden/>
              </w:rPr>
              <w:t>6</w:t>
            </w:r>
            <w:r w:rsidR="00E60301">
              <w:rPr>
                <w:noProof/>
                <w:webHidden/>
              </w:rPr>
              <w:fldChar w:fldCharType="end"/>
            </w:r>
          </w:hyperlink>
        </w:p>
        <w:p w:rsidR="00E60301" w:rsidP="00C528FA" w:rsidRDefault="00000000" w14:paraId="5645F05C" w14:textId="6F403F45">
          <w:pPr>
            <w:pStyle w:val="Spistreci2"/>
            <w:rPr>
              <w:rFonts w:eastAsiaTheme="minorEastAsia"/>
              <w:noProof/>
              <w:szCs w:val="22"/>
              <w:lang w:eastAsia="pl-PL"/>
            </w:rPr>
          </w:pPr>
          <w:hyperlink w:history="1" w:anchor="_Toc118114855">
            <w:r w:rsidRPr="001F4DC1" w:rsidR="00E60301">
              <w:rPr>
                <w:rStyle w:val="Hipercze"/>
                <w:noProof/>
              </w:rPr>
              <w:t>Założenia techniczne dotyczące pliku CSV do importu</w:t>
            </w:r>
            <w:r w:rsidR="00E60301">
              <w:rPr>
                <w:noProof/>
                <w:webHidden/>
              </w:rPr>
              <w:tab/>
            </w:r>
            <w:r w:rsidR="00E60301">
              <w:rPr>
                <w:noProof/>
                <w:webHidden/>
              </w:rPr>
              <w:fldChar w:fldCharType="begin"/>
            </w:r>
            <w:r w:rsidR="00E60301">
              <w:rPr>
                <w:noProof/>
                <w:webHidden/>
              </w:rPr>
              <w:instrText xml:space="preserve"> PAGEREF _Toc118114855 \h </w:instrText>
            </w:r>
            <w:r w:rsidR="00E60301">
              <w:rPr>
                <w:noProof/>
                <w:webHidden/>
              </w:rPr>
            </w:r>
            <w:r w:rsidR="00E60301">
              <w:rPr>
                <w:noProof/>
                <w:webHidden/>
              </w:rPr>
              <w:fldChar w:fldCharType="separate"/>
            </w:r>
            <w:r w:rsidR="00E60301">
              <w:rPr>
                <w:noProof/>
                <w:webHidden/>
              </w:rPr>
              <w:t>8</w:t>
            </w:r>
            <w:r w:rsidR="00E60301">
              <w:rPr>
                <w:noProof/>
                <w:webHidden/>
              </w:rPr>
              <w:fldChar w:fldCharType="end"/>
            </w:r>
          </w:hyperlink>
        </w:p>
        <w:p w:rsidR="00E60301" w:rsidP="00C528FA" w:rsidRDefault="00000000" w14:paraId="5422CC97" w14:textId="0CB5CB5C">
          <w:pPr>
            <w:pStyle w:val="Spistreci2"/>
            <w:rPr>
              <w:rFonts w:eastAsiaTheme="minorEastAsia"/>
              <w:noProof/>
              <w:szCs w:val="22"/>
              <w:lang w:eastAsia="pl-PL"/>
            </w:rPr>
          </w:pPr>
          <w:hyperlink w:history="1" w:anchor="_Toc118114856">
            <w:r w:rsidRPr="001F4DC1" w:rsidR="00E60301">
              <w:rPr>
                <w:rStyle w:val="Hipercze"/>
                <w:noProof/>
              </w:rPr>
              <w:t>Założenia biznesowe dotyczące pól pliku CSV do importu</w:t>
            </w:r>
            <w:r w:rsidR="00E60301">
              <w:rPr>
                <w:noProof/>
                <w:webHidden/>
              </w:rPr>
              <w:tab/>
            </w:r>
            <w:r w:rsidR="00E60301">
              <w:rPr>
                <w:noProof/>
                <w:webHidden/>
              </w:rPr>
              <w:fldChar w:fldCharType="begin"/>
            </w:r>
            <w:r w:rsidR="00E60301">
              <w:rPr>
                <w:noProof/>
                <w:webHidden/>
              </w:rPr>
              <w:instrText xml:space="preserve"> PAGEREF _Toc118114856 \h </w:instrText>
            </w:r>
            <w:r w:rsidR="00E60301">
              <w:rPr>
                <w:noProof/>
                <w:webHidden/>
              </w:rPr>
            </w:r>
            <w:r w:rsidR="00E60301">
              <w:rPr>
                <w:noProof/>
                <w:webHidden/>
              </w:rPr>
              <w:fldChar w:fldCharType="separate"/>
            </w:r>
            <w:r w:rsidR="00E60301">
              <w:rPr>
                <w:noProof/>
                <w:webHidden/>
              </w:rPr>
              <w:t>8</w:t>
            </w:r>
            <w:r w:rsidR="00E60301">
              <w:rPr>
                <w:noProof/>
                <w:webHidden/>
              </w:rPr>
              <w:fldChar w:fldCharType="end"/>
            </w:r>
          </w:hyperlink>
        </w:p>
        <w:p w:rsidR="00E60301" w:rsidRDefault="00000000" w14:paraId="560FAE85" w14:textId="5095CF6D">
          <w:pPr>
            <w:pStyle w:val="Spistreci1"/>
            <w:rPr>
              <w:rFonts w:eastAsiaTheme="minorEastAsia"/>
              <w:b w:val="0"/>
              <w:noProof/>
              <w:szCs w:val="22"/>
              <w:lang w:eastAsia="pl-PL"/>
            </w:rPr>
          </w:pPr>
          <w:hyperlink w:history="1" w:anchor="_Toc118114857">
            <w:r w:rsidRPr="001F4DC1" w:rsidR="00E60301">
              <w:rPr>
                <w:rStyle w:val="Hipercze"/>
                <w:noProof/>
              </w:rPr>
              <w:t>3.</w:t>
            </w:r>
            <w:r w:rsidR="00E60301">
              <w:rPr>
                <w:rFonts w:eastAsiaTheme="minorEastAsia"/>
                <w:b w:val="0"/>
                <w:noProof/>
                <w:szCs w:val="22"/>
                <w:lang w:eastAsia="pl-PL"/>
              </w:rPr>
              <w:tab/>
            </w:r>
            <w:r w:rsidRPr="001F4DC1" w:rsidR="00E60301">
              <w:rPr>
                <w:rStyle w:val="Hipercze"/>
                <w:noProof/>
              </w:rPr>
              <w:t>Założenia dotyczące pól pliku importu CSV</w:t>
            </w:r>
            <w:r w:rsidR="00E60301">
              <w:rPr>
                <w:noProof/>
                <w:webHidden/>
              </w:rPr>
              <w:tab/>
            </w:r>
            <w:r w:rsidR="00E60301">
              <w:rPr>
                <w:noProof/>
                <w:webHidden/>
              </w:rPr>
              <w:fldChar w:fldCharType="begin"/>
            </w:r>
            <w:r w:rsidR="00E60301">
              <w:rPr>
                <w:noProof/>
                <w:webHidden/>
              </w:rPr>
              <w:instrText xml:space="preserve"> PAGEREF _Toc118114857 \h </w:instrText>
            </w:r>
            <w:r w:rsidR="00E60301">
              <w:rPr>
                <w:noProof/>
                <w:webHidden/>
              </w:rPr>
            </w:r>
            <w:r w:rsidR="00E60301">
              <w:rPr>
                <w:noProof/>
                <w:webHidden/>
              </w:rPr>
              <w:fldChar w:fldCharType="separate"/>
            </w:r>
            <w:r w:rsidR="00E60301">
              <w:rPr>
                <w:noProof/>
                <w:webHidden/>
              </w:rPr>
              <w:t>10</w:t>
            </w:r>
            <w:r w:rsidR="00E60301">
              <w:rPr>
                <w:noProof/>
                <w:webHidden/>
              </w:rPr>
              <w:fldChar w:fldCharType="end"/>
            </w:r>
          </w:hyperlink>
        </w:p>
        <w:p w:rsidR="00E60301" w:rsidRDefault="00000000" w14:paraId="32A71336" w14:textId="0D986FDA">
          <w:pPr>
            <w:pStyle w:val="Spistreci1"/>
            <w:rPr>
              <w:rFonts w:eastAsiaTheme="minorEastAsia"/>
              <w:b w:val="0"/>
              <w:noProof/>
              <w:szCs w:val="22"/>
              <w:lang w:eastAsia="pl-PL"/>
            </w:rPr>
          </w:pPr>
          <w:hyperlink w:history="1" w:anchor="_Toc118114858">
            <w:r w:rsidRPr="001F4DC1" w:rsidR="00E60301">
              <w:rPr>
                <w:rStyle w:val="Hipercze"/>
                <w:noProof/>
              </w:rPr>
              <w:t>4.</w:t>
            </w:r>
            <w:r w:rsidR="00E60301">
              <w:rPr>
                <w:rFonts w:eastAsiaTheme="minorEastAsia"/>
                <w:b w:val="0"/>
                <w:noProof/>
                <w:szCs w:val="22"/>
                <w:lang w:eastAsia="pl-PL"/>
              </w:rPr>
              <w:tab/>
            </w:r>
            <w:r w:rsidRPr="001F4DC1" w:rsidR="00E60301">
              <w:rPr>
                <w:rStyle w:val="Hipercze"/>
                <w:noProof/>
              </w:rPr>
              <w:t>Słowniki</w:t>
            </w:r>
            <w:r w:rsidR="00E60301">
              <w:rPr>
                <w:noProof/>
                <w:webHidden/>
              </w:rPr>
              <w:tab/>
            </w:r>
            <w:r w:rsidR="00E60301">
              <w:rPr>
                <w:noProof/>
                <w:webHidden/>
              </w:rPr>
              <w:fldChar w:fldCharType="begin"/>
            </w:r>
            <w:r w:rsidR="00E60301">
              <w:rPr>
                <w:noProof/>
                <w:webHidden/>
              </w:rPr>
              <w:instrText xml:space="preserve"> PAGEREF _Toc118114858 \h </w:instrText>
            </w:r>
            <w:r w:rsidR="00E60301">
              <w:rPr>
                <w:noProof/>
                <w:webHidden/>
              </w:rPr>
            </w:r>
            <w:r w:rsidR="00E60301">
              <w:rPr>
                <w:noProof/>
                <w:webHidden/>
              </w:rPr>
              <w:fldChar w:fldCharType="separate"/>
            </w:r>
            <w:r w:rsidR="00E60301">
              <w:rPr>
                <w:noProof/>
                <w:webHidden/>
              </w:rPr>
              <w:t>22</w:t>
            </w:r>
            <w:r w:rsidR="00E60301">
              <w:rPr>
                <w:noProof/>
                <w:webHidden/>
              </w:rPr>
              <w:fldChar w:fldCharType="end"/>
            </w:r>
          </w:hyperlink>
        </w:p>
        <w:p w:rsidR="00E60301" w:rsidP="00C528FA" w:rsidRDefault="00000000" w14:paraId="4E98D1DD" w14:textId="6E4E47D2">
          <w:pPr>
            <w:pStyle w:val="Spistreci2"/>
            <w:rPr>
              <w:rFonts w:eastAsiaTheme="minorEastAsia"/>
              <w:noProof/>
              <w:szCs w:val="22"/>
              <w:lang w:eastAsia="pl-PL"/>
            </w:rPr>
          </w:pPr>
          <w:hyperlink w:history="1" w:anchor="_Toc118114859">
            <w:r w:rsidRPr="001F4DC1" w:rsidR="00E60301">
              <w:rPr>
                <w:rStyle w:val="Hipercze"/>
                <w:noProof/>
              </w:rPr>
              <w:t>Słownik podstaw wizyt bez skierowania lub bez DILO</w:t>
            </w:r>
            <w:r w:rsidR="00E60301">
              <w:rPr>
                <w:noProof/>
                <w:webHidden/>
              </w:rPr>
              <w:tab/>
            </w:r>
            <w:r w:rsidR="00E60301">
              <w:rPr>
                <w:noProof/>
                <w:webHidden/>
              </w:rPr>
              <w:fldChar w:fldCharType="begin"/>
            </w:r>
            <w:r w:rsidR="00E60301">
              <w:rPr>
                <w:noProof/>
                <w:webHidden/>
              </w:rPr>
              <w:instrText xml:space="preserve"> PAGEREF _Toc118114859 \h </w:instrText>
            </w:r>
            <w:r w:rsidR="00E60301">
              <w:rPr>
                <w:noProof/>
                <w:webHidden/>
              </w:rPr>
            </w:r>
            <w:r w:rsidR="00E60301">
              <w:rPr>
                <w:noProof/>
                <w:webHidden/>
              </w:rPr>
              <w:fldChar w:fldCharType="separate"/>
            </w:r>
            <w:r w:rsidR="00E60301">
              <w:rPr>
                <w:noProof/>
                <w:webHidden/>
              </w:rPr>
              <w:t>22</w:t>
            </w:r>
            <w:r w:rsidR="00E60301">
              <w:rPr>
                <w:noProof/>
                <w:webHidden/>
              </w:rPr>
              <w:fldChar w:fldCharType="end"/>
            </w:r>
          </w:hyperlink>
        </w:p>
        <w:p w:rsidR="00E60301" w:rsidP="00C528FA" w:rsidRDefault="00000000" w14:paraId="57B7DD8E" w14:textId="3A29A3BD">
          <w:pPr>
            <w:pStyle w:val="Spistreci2"/>
            <w:rPr>
              <w:rFonts w:eastAsiaTheme="minorEastAsia"/>
              <w:noProof/>
              <w:szCs w:val="22"/>
              <w:lang w:eastAsia="pl-PL"/>
            </w:rPr>
          </w:pPr>
          <w:hyperlink w:history="1" w:anchor="_Toc118114860">
            <w:r w:rsidRPr="001F4DC1" w:rsidR="00E60301">
              <w:rPr>
                <w:rStyle w:val="Hipercze"/>
                <w:noProof/>
              </w:rPr>
              <w:t>Słownik rodzajów uprawnień</w:t>
            </w:r>
            <w:r w:rsidR="00E60301">
              <w:rPr>
                <w:noProof/>
                <w:webHidden/>
              </w:rPr>
              <w:tab/>
            </w:r>
            <w:r w:rsidR="00E60301">
              <w:rPr>
                <w:noProof/>
                <w:webHidden/>
              </w:rPr>
              <w:fldChar w:fldCharType="begin"/>
            </w:r>
            <w:r w:rsidR="00E60301">
              <w:rPr>
                <w:noProof/>
                <w:webHidden/>
              </w:rPr>
              <w:instrText xml:space="preserve"> PAGEREF _Toc118114860 \h </w:instrText>
            </w:r>
            <w:r w:rsidR="00E60301">
              <w:rPr>
                <w:noProof/>
                <w:webHidden/>
              </w:rPr>
            </w:r>
            <w:r w:rsidR="00E60301">
              <w:rPr>
                <w:noProof/>
                <w:webHidden/>
              </w:rPr>
              <w:fldChar w:fldCharType="separate"/>
            </w:r>
            <w:r w:rsidR="00E60301">
              <w:rPr>
                <w:noProof/>
                <w:webHidden/>
              </w:rPr>
              <w:t>22</w:t>
            </w:r>
            <w:r w:rsidR="00E60301">
              <w:rPr>
                <w:noProof/>
                <w:webHidden/>
              </w:rPr>
              <w:fldChar w:fldCharType="end"/>
            </w:r>
          </w:hyperlink>
        </w:p>
        <w:p w:rsidR="00E60301" w:rsidP="00C528FA" w:rsidRDefault="00000000" w14:paraId="43BB7B5C" w14:textId="19DD66F0">
          <w:pPr>
            <w:pStyle w:val="Spistreci2"/>
            <w:rPr>
              <w:rFonts w:eastAsiaTheme="minorEastAsia"/>
              <w:noProof/>
              <w:szCs w:val="22"/>
              <w:lang w:eastAsia="pl-PL"/>
            </w:rPr>
          </w:pPr>
          <w:hyperlink w:history="1" w:anchor="_Toc118114861">
            <w:r w:rsidRPr="001F4DC1" w:rsidR="00E60301">
              <w:rPr>
                <w:rStyle w:val="Hipercze"/>
                <w:noProof/>
              </w:rPr>
              <w:t>Słownik okolic ciała</w:t>
            </w:r>
            <w:r w:rsidR="00E60301">
              <w:rPr>
                <w:noProof/>
                <w:webHidden/>
              </w:rPr>
              <w:tab/>
            </w:r>
            <w:r w:rsidR="00E60301">
              <w:rPr>
                <w:noProof/>
                <w:webHidden/>
              </w:rPr>
              <w:fldChar w:fldCharType="begin"/>
            </w:r>
            <w:r w:rsidR="00E60301">
              <w:rPr>
                <w:noProof/>
                <w:webHidden/>
              </w:rPr>
              <w:instrText xml:space="preserve"> PAGEREF _Toc118114861 \h </w:instrText>
            </w:r>
            <w:r w:rsidR="00E60301">
              <w:rPr>
                <w:noProof/>
                <w:webHidden/>
              </w:rPr>
            </w:r>
            <w:r w:rsidR="00E60301">
              <w:rPr>
                <w:noProof/>
                <w:webHidden/>
              </w:rPr>
              <w:fldChar w:fldCharType="separate"/>
            </w:r>
            <w:r w:rsidR="00E60301">
              <w:rPr>
                <w:noProof/>
                <w:webHidden/>
              </w:rPr>
              <w:t>24</w:t>
            </w:r>
            <w:r w:rsidR="00E60301">
              <w:rPr>
                <w:noProof/>
                <w:webHidden/>
              </w:rPr>
              <w:fldChar w:fldCharType="end"/>
            </w:r>
          </w:hyperlink>
        </w:p>
        <w:p w:rsidR="00E60301" w:rsidP="00C528FA" w:rsidRDefault="00000000" w14:paraId="0A784C0C" w14:textId="795CD4F6">
          <w:pPr>
            <w:pStyle w:val="Spistreci2"/>
            <w:rPr>
              <w:rFonts w:eastAsiaTheme="minorEastAsia"/>
              <w:noProof/>
              <w:szCs w:val="22"/>
              <w:lang w:eastAsia="pl-PL"/>
            </w:rPr>
          </w:pPr>
          <w:hyperlink w:history="1" w:anchor="_Toc118114862">
            <w:r w:rsidRPr="001F4DC1" w:rsidR="00E60301">
              <w:rPr>
                <w:rStyle w:val="Hipercze"/>
                <w:noProof/>
              </w:rPr>
              <w:t>Słownik nazw krajów wydania dokumentu tożsamości obcokrajowca</w:t>
            </w:r>
            <w:r w:rsidR="00E60301">
              <w:rPr>
                <w:noProof/>
                <w:webHidden/>
              </w:rPr>
              <w:tab/>
            </w:r>
            <w:r w:rsidR="00E60301">
              <w:rPr>
                <w:noProof/>
                <w:webHidden/>
              </w:rPr>
              <w:fldChar w:fldCharType="begin"/>
            </w:r>
            <w:r w:rsidR="00E60301">
              <w:rPr>
                <w:noProof/>
                <w:webHidden/>
              </w:rPr>
              <w:instrText xml:space="preserve"> PAGEREF _Toc118114862 \h </w:instrText>
            </w:r>
            <w:r w:rsidR="00E60301">
              <w:rPr>
                <w:noProof/>
                <w:webHidden/>
              </w:rPr>
            </w:r>
            <w:r w:rsidR="00E60301">
              <w:rPr>
                <w:noProof/>
                <w:webHidden/>
              </w:rPr>
              <w:fldChar w:fldCharType="separate"/>
            </w:r>
            <w:r w:rsidR="00E60301">
              <w:rPr>
                <w:noProof/>
                <w:webHidden/>
              </w:rPr>
              <w:t>26</w:t>
            </w:r>
            <w:r w:rsidR="00E60301">
              <w:rPr>
                <w:noProof/>
                <w:webHidden/>
              </w:rPr>
              <w:fldChar w:fldCharType="end"/>
            </w:r>
          </w:hyperlink>
        </w:p>
        <w:p w:rsidR="00324F87" w:rsidRDefault="00E96A93" w14:paraId="150555E7" w14:textId="440A10BF">
          <w:r>
            <w:fldChar w:fldCharType="end"/>
          </w:r>
        </w:p>
      </w:sdtContent>
    </w:sdt>
    <w:p w:rsidR="00F12A29" w:rsidRDefault="00F12A29" w14:paraId="10AE00DD" w14:textId="0C6E3D3D">
      <w:pPr>
        <w:spacing w:before="0" w:after="0" w:line="240" w:lineRule="auto"/>
        <w:jc w:val="left"/>
        <w:rPr>
          <w:b/>
          <w:bCs/>
        </w:rPr>
      </w:pPr>
      <w:r>
        <w:rPr>
          <w:b/>
          <w:bCs/>
        </w:rPr>
        <w:br w:type="page"/>
      </w:r>
    </w:p>
    <w:p w:rsidRPr="00460391" w:rsidR="003464AC" w:rsidRDefault="70168CF5" w14:paraId="7E63DF05" w14:textId="0C6E3D3D">
      <w:pPr>
        <w:pStyle w:val="Nagwek1"/>
      </w:pPr>
      <w:bookmarkStart w:name="_Toc14365199" w:id="29"/>
      <w:bookmarkStart w:name="_Toc54100897" w:id="30"/>
      <w:bookmarkStart w:name="_Toc61286142" w:id="31"/>
      <w:bookmarkStart w:name="_Toc66452948" w:id="32"/>
      <w:bookmarkStart w:name="_Toc73459826" w:id="33"/>
      <w:bookmarkStart w:name="_Toc89434414" w:id="34"/>
      <w:bookmarkStart w:name="_Toc88487175" w:id="35"/>
      <w:bookmarkStart w:name="_Toc91765183" w:id="36"/>
      <w:bookmarkStart w:name="_Toc118114850" w:id="37"/>
      <w:bookmarkStart w:name="_Toc103248047" w:id="38"/>
      <w:r>
        <w:lastRenderedPageBreak/>
        <w:t>Wstęp</w:t>
      </w:r>
      <w:bookmarkStart w:name="_Toc487461976" w:id="39"/>
      <w:bookmarkStart w:name="_Toc501107016" w:id="40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</w:p>
    <w:p w:rsidRPr="00460391" w:rsidR="00E46697" w:rsidP="000D585E" w:rsidRDefault="4C03CEA0" w14:paraId="586FC09F" w14:textId="0C6E3D3D">
      <w:pPr>
        <w:pStyle w:val="Nagwek2"/>
      </w:pPr>
      <w:bookmarkStart w:name="_Toc487461977" w:id="41"/>
      <w:bookmarkStart w:name="_Toc501107017" w:id="42"/>
      <w:bookmarkStart w:name="_Toc14365200" w:id="43"/>
      <w:bookmarkStart w:name="_Toc54100898" w:id="44"/>
      <w:bookmarkStart w:name="_Toc61286143" w:id="45"/>
      <w:bookmarkStart w:name="_Toc66452949" w:id="46"/>
      <w:bookmarkStart w:name="_Toc73459827" w:id="47"/>
      <w:bookmarkStart w:name="_Toc89434415" w:id="48"/>
      <w:bookmarkStart w:name="_Toc88487176" w:id="49"/>
      <w:bookmarkStart w:name="_Toc91765184" w:id="50"/>
      <w:bookmarkStart w:name="_Toc118114851" w:id="51"/>
      <w:bookmarkStart w:name="_Toc103248048" w:id="52"/>
      <w:r>
        <w:t>Cel i zakres dokumentu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B854A8" w:rsidP="00B854A8" w:rsidRDefault="00EE04DF" w14:paraId="523D6CB3" w14:textId="1209EDA3">
      <w:r w:rsidRPr="1CDAC2C8">
        <w:t xml:space="preserve">Niniejszy </w:t>
      </w:r>
      <w:r w:rsidR="00B854A8">
        <w:t>opracowanie</w:t>
      </w:r>
      <w:r w:rsidRPr="1CDAC2C8">
        <w:t xml:space="preserve"> </w:t>
      </w:r>
      <w:bookmarkStart w:name="_Toc487461978" w:id="53"/>
      <w:bookmarkStart w:name="_Toc501107018" w:id="54"/>
      <w:bookmarkStart w:name="_Toc14365201" w:id="55"/>
      <w:r w:rsidR="00B854A8">
        <w:t xml:space="preserve">stanowi dokumentację techniczną </w:t>
      </w:r>
      <w:r w:rsidR="007D5CA2">
        <w:t>będącą i</w:t>
      </w:r>
      <w:r w:rsidRPr="007D5CA2" w:rsidR="007D5CA2">
        <w:t>nstrukcj</w:t>
      </w:r>
      <w:r w:rsidR="007D5CA2">
        <w:t>ą</w:t>
      </w:r>
      <w:r w:rsidRPr="007D5CA2" w:rsidR="007D5CA2">
        <w:t xml:space="preserve"> przygotowania danych</w:t>
      </w:r>
      <w:r w:rsidR="007D5CA2">
        <w:t xml:space="preserve"> (w postaci pliku CSV)</w:t>
      </w:r>
      <w:r w:rsidRPr="007D5CA2" w:rsidR="007D5CA2">
        <w:t xml:space="preserve"> do importu inicjalnego zapewniającego możliwość przeniesienia </w:t>
      </w:r>
      <w:r w:rsidR="007D5CA2">
        <w:t>grafików</w:t>
      </w:r>
      <w:r w:rsidRPr="007D5CA2" w:rsidR="007D5CA2">
        <w:t xml:space="preserve"> z systemu świadczeniodawcy do </w:t>
      </w:r>
      <w:r w:rsidR="00C53152">
        <w:t>S</w:t>
      </w:r>
      <w:r w:rsidR="007D5CA2">
        <w:t>ystemu e</w:t>
      </w:r>
      <w:r w:rsidR="00C53152">
        <w:t>-</w:t>
      </w:r>
      <w:r w:rsidR="007D5CA2">
        <w:t>Rejestracji (</w:t>
      </w:r>
      <w:r w:rsidRPr="007D5CA2" w:rsidR="007D5CA2">
        <w:t>SER</w:t>
      </w:r>
      <w:r w:rsidR="007D5CA2">
        <w:t>)</w:t>
      </w:r>
      <w:r w:rsidR="00B854A8">
        <w:t>.</w:t>
      </w:r>
    </w:p>
    <w:p w:rsidR="00E15099" w:rsidRDefault="00E15099" w14:paraId="5E935619" w14:textId="77777777">
      <w:pPr>
        <w:spacing w:before="0" w:after="0" w:line="240" w:lineRule="auto"/>
        <w:jc w:val="left"/>
      </w:pPr>
      <w:r>
        <w:br w:type="page"/>
      </w:r>
    </w:p>
    <w:p w:rsidRPr="00460391" w:rsidR="00E46697" w:rsidP="000D585E" w:rsidRDefault="4C03CEA0" w14:paraId="555AED2C" w14:textId="77777777">
      <w:pPr>
        <w:pStyle w:val="Nagwek2"/>
      </w:pPr>
      <w:bookmarkStart w:name="_Toc54100899" w:id="56"/>
      <w:bookmarkStart w:name="_Toc61286144" w:id="57"/>
      <w:bookmarkStart w:name="_Toc66452950" w:id="58"/>
      <w:bookmarkStart w:name="_Toc73459828" w:id="59"/>
      <w:bookmarkStart w:name="_Toc89434416" w:id="60"/>
      <w:bookmarkStart w:name="_Toc88487177" w:id="61"/>
      <w:bookmarkStart w:name="_Toc91765185" w:id="62"/>
      <w:bookmarkStart w:name="_Toc118114852" w:id="63"/>
      <w:bookmarkStart w:name="_Toc103248049" w:id="64"/>
      <w:r>
        <w:lastRenderedPageBreak/>
        <w:t>Wykorzystywane skróty i terminy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</w:p>
    <w:tbl>
      <w:tblPr>
        <w:tblW w:w="894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78"/>
        <w:gridCol w:w="1301"/>
        <w:gridCol w:w="7062"/>
      </w:tblGrid>
      <w:tr w:rsidRPr="00460391" w:rsidR="00E46697" w:rsidTr="00395AB7" w14:paraId="001095F7" w14:textId="77777777">
        <w:trPr>
          <w:cantSplit/>
          <w:tblHeader/>
        </w:trPr>
        <w:tc>
          <w:tcPr>
            <w:tcW w:w="578" w:type="dxa"/>
            <w:shd w:val="clear" w:color="auto" w:fill="17365D" w:themeFill="text2" w:themeFillShade="BF"/>
          </w:tcPr>
          <w:p w:rsidRPr="00460391" w:rsidR="00E46697" w:rsidP="00647C0A" w:rsidRDefault="00E46697" w14:paraId="1C49A700" w14:textId="77777777">
            <w:pPr>
              <w:pStyle w:val="Tabelanagwekdolewej"/>
            </w:pPr>
            <w:r w:rsidRPr="00460391">
              <w:t>Lp.</w:t>
            </w:r>
          </w:p>
        </w:tc>
        <w:tc>
          <w:tcPr>
            <w:tcW w:w="1294" w:type="dxa"/>
            <w:shd w:val="clear" w:color="auto" w:fill="17365D" w:themeFill="text2" w:themeFillShade="BF"/>
          </w:tcPr>
          <w:p w:rsidRPr="00460391" w:rsidR="00E46697" w:rsidP="00C822A8" w:rsidRDefault="00E46697" w14:paraId="509861B2" w14:textId="57A64FF8">
            <w:pPr>
              <w:pStyle w:val="Tabelanagwekdolewej"/>
            </w:pPr>
            <w:r w:rsidRPr="00460391">
              <w:t>Skrót/termin</w:t>
            </w:r>
          </w:p>
        </w:tc>
        <w:tc>
          <w:tcPr>
            <w:tcW w:w="7069" w:type="dxa"/>
            <w:shd w:val="clear" w:color="auto" w:fill="17365D" w:themeFill="text2" w:themeFillShade="BF"/>
          </w:tcPr>
          <w:p w:rsidRPr="00460391" w:rsidR="00E46697" w:rsidP="00647C0A" w:rsidRDefault="00E46697" w14:paraId="00E8DA6F" w14:textId="269DA488">
            <w:pPr>
              <w:pStyle w:val="Tabelanagwekdolewej"/>
            </w:pPr>
            <w:r w:rsidRPr="00460391">
              <w:t>W</w:t>
            </w:r>
            <w:r w:rsidR="00C822A8">
              <w:t>yjaśnienie skrótu/</w:t>
            </w:r>
            <w:r w:rsidRPr="00460391">
              <w:t>terminu</w:t>
            </w:r>
          </w:p>
        </w:tc>
      </w:tr>
      <w:tr w:rsidRPr="00460391" w:rsidR="00D22EB6" w:rsidTr="00395AB7" w14:paraId="7739A639" w14:textId="77777777">
        <w:trPr>
          <w:cantSplit/>
        </w:trPr>
        <w:tc>
          <w:tcPr>
            <w:tcW w:w="578" w:type="dxa"/>
          </w:tcPr>
          <w:p w:rsidRPr="00460391" w:rsidR="00D22EB6" w:rsidRDefault="00D22EB6" w14:paraId="05C535E0" w14:textId="77777777">
            <w:pPr>
              <w:pStyle w:val="tabelanormalny"/>
              <w:numPr>
                <w:ilvl w:val="0"/>
                <w:numId w:val="10"/>
              </w:numPr>
            </w:pPr>
          </w:p>
        </w:tc>
        <w:tc>
          <w:tcPr>
            <w:tcW w:w="1294" w:type="dxa"/>
          </w:tcPr>
          <w:p w:rsidR="00D22EB6" w:rsidP="00B1192B" w:rsidRDefault="00D22EB6" w14:paraId="79B08A91" w14:textId="50B6BF35">
            <w:pPr>
              <w:pStyle w:val="tabelanormalny"/>
            </w:pPr>
            <w:r>
              <w:t>AUA</w:t>
            </w:r>
          </w:p>
        </w:tc>
        <w:tc>
          <w:tcPr>
            <w:tcW w:w="7069" w:type="dxa"/>
          </w:tcPr>
          <w:p w:rsidR="00395AB7" w:rsidP="00B1192B" w:rsidRDefault="00D22EB6" w14:paraId="780CEF82" w14:textId="77777777">
            <w:pPr>
              <w:pStyle w:val="tabelanormalny"/>
              <w:rPr>
                <w:bCs w:val="0"/>
                <w:szCs w:val="24"/>
              </w:rPr>
            </w:pPr>
            <w:r>
              <w:rPr>
                <w:bCs w:val="0"/>
                <w:szCs w:val="24"/>
              </w:rPr>
              <w:t>A</w:t>
            </w:r>
            <w:r w:rsidRPr="00D22EB6">
              <w:rPr>
                <w:bCs w:val="0"/>
                <w:szCs w:val="24"/>
              </w:rPr>
              <w:t xml:space="preserve">plikacja </w:t>
            </w:r>
            <w:r>
              <w:rPr>
                <w:bCs w:val="0"/>
                <w:szCs w:val="24"/>
              </w:rPr>
              <w:t>U</w:t>
            </w:r>
            <w:r w:rsidRPr="00D22EB6">
              <w:rPr>
                <w:bCs w:val="0"/>
                <w:szCs w:val="24"/>
              </w:rPr>
              <w:t xml:space="preserve">sługodawców i </w:t>
            </w:r>
            <w:r>
              <w:rPr>
                <w:bCs w:val="0"/>
                <w:szCs w:val="24"/>
              </w:rPr>
              <w:t>A</w:t>
            </w:r>
            <w:r w:rsidRPr="00D22EB6">
              <w:rPr>
                <w:bCs w:val="0"/>
                <w:szCs w:val="24"/>
              </w:rPr>
              <w:t>ptekarzy</w:t>
            </w:r>
            <w:r>
              <w:rPr>
                <w:bCs w:val="0"/>
                <w:szCs w:val="24"/>
              </w:rPr>
              <w:t xml:space="preserve"> </w:t>
            </w:r>
          </w:p>
          <w:p w:rsidR="00D22EB6" w:rsidP="00B1192B" w:rsidRDefault="00D22EB6" w14:paraId="04C0E5B9" w14:textId="560AD151">
            <w:pPr>
              <w:pStyle w:val="tabelanormalny"/>
              <w:rPr>
                <w:bCs w:val="0"/>
                <w:szCs w:val="24"/>
              </w:rPr>
            </w:pPr>
            <w:r>
              <w:rPr>
                <w:bCs w:val="0"/>
                <w:szCs w:val="24"/>
              </w:rPr>
              <w:t xml:space="preserve">dostępna pod adresem </w:t>
            </w:r>
            <w:r w:rsidRPr="00D22EB6">
              <w:rPr>
                <w:bCs w:val="0"/>
                <w:szCs w:val="24"/>
              </w:rPr>
              <w:t>https://gabinet.gov.pl/</w:t>
            </w:r>
          </w:p>
        </w:tc>
      </w:tr>
      <w:tr w:rsidRPr="00460391" w:rsidR="00D22EB6" w:rsidTr="00395AB7" w14:paraId="27935030" w14:textId="77777777">
        <w:trPr>
          <w:cantSplit/>
        </w:trPr>
        <w:tc>
          <w:tcPr>
            <w:tcW w:w="578" w:type="dxa"/>
          </w:tcPr>
          <w:p w:rsidRPr="00460391" w:rsidR="00D22EB6" w:rsidRDefault="00D22EB6" w14:paraId="14E97567" w14:textId="77777777">
            <w:pPr>
              <w:pStyle w:val="tabelanormalny"/>
              <w:numPr>
                <w:ilvl w:val="0"/>
                <w:numId w:val="10"/>
              </w:numPr>
            </w:pPr>
          </w:p>
        </w:tc>
        <w:tc>
          <w:tcPr>
            <w:tcW w:w="1294" w:type="dxa"/>
          </w:tcPr>
          <w:p w:rsidRPr="00460391" w:rsidR="00D22EB6" w:rsidP="00171C24" w:rsidRDefault="00D22EB6" w14:paraId="5B499D60" w14:textId="77777777">
            <w:pPr>
              <w:pStyle w:val="tabelanormalny"/>
            </w:pPr>
            <w:proofErr w:type="spellStart"/>
            <w:r w:rsidRPr="00460391">
              <w:t>C</w:t>
            </w:r>
            <w:r>
              <w:t>e</w:t>
            </w:r>
            <w:r w:rsidRPr="00460391">
              <w:t>Z</w:t>
            </w:r>
            <w:proofErr w:type="spellEnd"/>
          </w:p>
        </w:tc>
        <w:tc>
          <w:tcPr>
            <w:tcW w:w="7069" w:type="dxa"/>
          </w:tcPr>
          <w:p w:rsidRPr="00B1192B" w:rsidR="00D22EB6" w:rsidP="00171C24" w:rsidRDefault="00D22EB6" w14:paraId="3227451E" w14:textId="5A3FA0DB">
            <w:pPr>
              <w:pStyle w:val="tabelanormalny"/>
              <w:rPr>
                <w:bCs w:val="0"/>
                <w:szCs w:val="24"/>
              </w:rPr>
            </w:pPr>
            <w:r w:rsidRPr="00B1192B">
              <w:rPr>
                <w:bCs w:val="0"/>
                <w:szCs w:val="24"/>
              </w:rPr>
              <w:t xml:space="preserve">Centrum </w:t>
            </w:r>
            <w:r>
              <w:rPr>
                <w:bCs w:val="0"/>
                <w:szCs w:val="24"/>
              </w:rPr>
              <w:t>e</w:t>
            </w:r>
            <w:r>
              <w:t>-</w:t>
            </w:r>
            <w:r w:rsidRPr="00B1192B">
              <w:rPr>
                <w:bCs w:val="0"/>
                <w:szCs w:val="24"/>
              </w:rPr>
              <w:t>Zdrowia</w:t>
            </w:r>
          </w:p>
        </w:tc>
      </w:tr>
      <w:tr w:rsidRPr="00460391" w:rsidR="00D22EB6" w:rsidTr="00395AB7" w14:paraId="2276C041" w14:textId="77777777">
        <w:trPr>
          <w:cantSplit/>
        </w:trPr>
        <w:tc>
          <w:tcPr>
            <w:tcW w:w="578" w:type="dxa"/>
          </w:tcPr>
          <w:p w:rsidRPr="00460391" w:rsidR="00D22EB6" w:rsidRDefault="00D22EB6" w14:paraId="0616D1DF" w14:textId="77777777">
            <w:pPr>
              <w:pStyle w:val="tabelanormalny"/>
              <w:numPr>
                <w:ilvl w:val="0"/>
                <w:numId w:val="10"/>
              </w:numPr>
            </w:pPr>
          </w:p>
        </w:tc>
        <w:tc>
          <w:tcPr>
            <w:tcW w:w="1294" w:type="dxa"/>
          </w:tcPr>
          <w:p w:rsidR="00D22EB6" w:rsidP="00171C24" w:rsidRDefault="00D22EB6" w14:paraId="347E0C03" w14:textId="77777777">
            <w:pPr>
              <w:pStyle w:val="tabelanormalny"/>
            </w:pPr>
            <w:r>
              <w:t>MUŚ</w:t>
            </w:r>
          </w:p>
        </w:tc>
        <w:tc>
          <w:tcPr>
            <w:tcW w:w="7069" w:type="dxa"/>
          </w:tcPr>
          <w:p w:rsidR="00D22EB6" w:rsidP="00171C24" w:rsidRDefault="00D22EB6" w14:paraId="629FAB2D" w14:textId="77777777">
            <w:pPr>
              <w:pStyle w:val="tabelanormalny"/>
              <w:rPr>
                <w:bCs w:val="0"/>
                <w:szCs w:val="24"/>
              </w:rPr>
            </w:pPr>
            <w:r w:rsidRPr="00F709AE">
              <w:rPr>
                <w:rFonts w:cstheme="minorHAnsi"/>
                <w:szCs w:val="22"/>
              </w:rPr>
              <w:t>Miejsce Udzielania Świadczeń</w:t>
            </w:r>
          </w:p>
        </w:tc>
      </w:tr>
      <w:tr w:rsidRPr="00460391" w:rsidR="00D22EB6" w:rsidTr="00395AB7" w14:paraId="714E3ECF" w14:textId="77777777">
        <w:trPr>
          <w:cantSplit/>
        </w:trPr>
        <w:tc>
          <w:tcPr>
            <w:tcW w:w="578" w:type="dxa"/>
          </w:tcPr>
          <w:p w:rsidRPr="00460391" w:rsidR="00D22EB6" w:rsidRDefault="00D22EB6" w14:paraId="7B9E6869" w14:textId="77777777">
            <w:pPr>
              <w:pStyle w:val="tabelanormalny"/>
              <w:numPr>
                <w:ilvl w:val="0"/>
                <w:numId w:val="10"/>
              </w:numPr>
            </w:pPr>
          </w:p>
        </w:tc>
        <w:tc>
          <w:tcPr>
            <w:tcW w:w="1294" w:type="dxa"/>
          </w:tcPr>
          <w:p w:rsidRPr="00460391" w:rsidR="00D22EB6" w:rsidP="00171C24" w:rsidRDefault="00D22EB6" w14:paraId="071887A6" w14:textId="77777777">
            <w:pPr>
              <w:pStyle w:val="tabelanormalny"/>
            </w:pPr>
            <w:r>
              <w:t>SER</w:t>
            </w:r>
          </w:p>
        </w:tc>
        <w:tc>
          <w:tcPr>
            <w:tcW w:w="7069" w:type="dxa"/>
          </w:tcPr>
          <w:p w:rsidRPr="00B1192B" w:rsidR="00D22EB6" w:rsidP="00171C24" w:rsidRDefault="00D22EB6" w14:paraId="53189663" w14:textId="77777777">
            <w:pPr>
              <w:pStyle w:val="tabelanormalny"/>
              <w:rPr>
                <w:bCs w:val="0"/>
                <w:szCs w:val="24"/>
              </w:rPr>
            </w:pPr>
            <w:r>
              <w:rPr>
                <w:bCs w:val="0"/>
                <w:szCs w:val="24"/>
              </w:rPr>
              <w:t>System e-Rejestracja</w:t>
            </w:r>
          </w:p>
        </w:tc>
      </w:tr>
    </w:tbl>
    <w:p w:rsidR="00E172F7" w:rsidRDefault="00E172F7" w14:paraId="685CB198" w14:textId="5B1913E5">
      <w:pPr>
        <w:spacing w:before="0" w:after="0" w:line="240" w:lineRule="auto"/>
        <w:jc w:val="left"/>
      </w:pPr>
      <w:bookmarkStart w:name="_Toc487461990" w:id="65"/>
      <w:bookmarkStart w:name="_Toc501107030" w:id="66"/>
      <w:bookmarkEnd w:id="65"/>
      <w:bookmarkEnd w:id="66"/>
    </w:p>
    <w:p w:rsidR="006B120F" w:rsidRDefault="006B120F" w14:paraId="6C1D2DAD" w14:textId="366E3EDC">
      <w:pPr>
        <w:spacing w:before="0" w:after="0" w:line="240" w:lineRule="auto"/>
        <w:jc w:val="left"/>
      </w:pPr>
    </w:p>
    <w:p w:rsidR="006B120F" w:rsidRDefault="006B120F" w14:paraId="07021B65" w14:textId="77777777">
      <w:pPr>
        <w:spacing w:before="0" w:after="0" w:line="240" w:lineRule="auto"/>
        <w:jc w:val="left"/>
        <w:rPr>
          <w:b/>
          <w:bCs/>
          <w:smallCaps/>
          <w:color w:val="17365D"/>
          <w:kern w:val="32"/>
          <w:sz w:val="52"/>
          <w:szCs w:val="32"/>
        </w:rPr>
      </w:pPr>
    </w:p>
    <w:p w:rsidR="004E32FD" w:rsidRDefault="007D5CA2" w14:paraId="1A686F60" w14:textId="09672762">
      <w:pPr>
        <w:pStyle w:val="Nagwek1"/>
        <w:ind w:left="567" w:hanging="567"/>
      </w:pPr>
      <w:bookmarkStart w:name="_Toc118114853" w:id="67"/>
      <w:bookmarkStart w:name="_Toc103248050" w:id="68"/>
      <w:r w:rsidRPr="007D5CA2">
        <w:lastRenderedPageBreak/>
        <w:t>Założenia biznesowe</w:t>
      </w:r>
      <w:r>
        <w:t xml:space="preserve"> i techniczne</w:t>
      </w:r>
      <w:bookmarkEnd w:id="67"/>
      <w:bookmarkEnd w:id="68"/>
    </w:p>
    <w:p w:rsidR="3AE87FD9" w:rsidP="000D585E" w:rsidRDefault="007D5CA2" w14:paraId="22D39497" w14:textId="42E47323">
      <w:pPr>
        <w:pStyle w:val="Nagwek2"/>
      </w:pPr>
      <w:bookmarkStart w:name="_Toc118114854" w:id="69"/>
      <w:bookmarkStart w:name="_Toc103248051" w:id="70"/>
      <w:r w:rsidRPr="007D5CA2">
        <w:t xml:space="preserve">Założenia </w:t>
      </w:r>
      <w:r>
        <w:t>ogólne</w:t>
      </w:r>
      <w:bookmarkEnd w:id="69"/>
      <w:bookmarkEnd w:id="70"/>
    </w:p>
    <w:p w:rsidR="00EF1E51" w:rsidRDefault="00EF1E51" w14:paraId="659D6035" w14:textId="491BACC7">
      <w:pPr>
        <w:pStyle w:val="Akapitzlist"/>
        <w:numPr>
          <w:ilvl w:val="0"/>
          <w:numId w:val="13"/>
        </w:numPr>
        <w:spacing w:before="0" w:line="240" w:lineRule="auto"/>
        <w:contextualSpacing w:val="0"/>
        <w:jc w:val="left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Identyfikator MUŚ</w:t>
      </w:r>
    </w:p>
    <w:p w:rsidR="00171C24" w:rsidRDefault="002E1161" w14:paraId="73D6A181" w14:textId="4EE00540">
      <w:pPr>
        <w:pStyle w:val="Akapitzlist"/>
        <w:numPr>
          <w:ilvl w:val="1"/>
          <w:numId w:val="13"/>
        </w:numPr>
        <w:rPr>
          <w:rFonts w:asciiTheme="minorHAnsi" w:hAnsiTheme="minorHAnsi" w:cstheme="minorHAnsi"/>
          <w:szCs w:val="22"/>
        </w:rPr>
      </w:pPr>
      <w:r w:rsidRPr="00171C24">
        <w:rPr>
          <w:rFonts w:cstheme="minorHAnsi"/>
          <w:szCs w:val="22"/>
        </w:rPr>
        <w:t xml:space="preserve">Przed wykonaniem importu w </w:t>
      </w:r>
      <w:r w:rsidRPr="00171C24" w:rsidR="00D22EB6">
        <w:rPr>
          <w:rFonts w:cstheme="minorHAnsi"/>
          <w:szCs w:val="22"/>
        </w:rPr>
        <w:t>S</w:t>
      </w:r>
      <w:r w:rsidRPr="00171C24">
        <w:rPr>
          <w:rFonts w:cstheme="minorHAnsi"/>
          <w:szCs w:val="22"/>
        </w:rPr>
        <w:t>ystemie e-Rejestracj</w:t>
      </w:r>
      <w:r w:rsidRPr="00171C24" w:rsidR="00440C7F">
        <w:rPr>
          <w:rFonts w:cstheme="minorHAnsi"/>
          <w:szCs w:val="22"/>
        </w:rPr>
        <w:t>a</w:t>
      </w:r>
      <w:r w:rsidRPr="00171C24" w:rsidR="00424252">
        <w:rPr>
          <w:rFonts w:cstheme="minorHAnsi"/>
          <w:szCs w:val="22"/>
        </w:rPr>
        <w:t xml:space="preserve"> (SER)</w:t>
      </w:r>
      <w:r w:rsidRPr="00171C24">
        <w:rPr>
          <w:rFonts w:cstheme="minorHAnsi"/>
          <w:szCs w:val="22"/>
        </w:rPr>
        <w:t xml:space="preserve"> musi być utworzone w AUA</w:t>
      </w:r>
      <w:r w:rsidRPr="00171C24" w:rsidR="00D22EB6">
        <w:rPr>
          <w:rFonts w:cstheme="minorHAnsi"/>
          <w:szCs w:val="22"/>
        </w:rPr>
        <w:t xml:space="preserve"> (</w:t>
      </w:r>
      <w:r w:rsidRPr="00171C24" w:rsidR="00D22EB6">
        <w:rPr>
          <w:bCs/>
        </w:rPr>
        <w:t>A</w:t>
      </w:r>
      <w:r w:rsidRPr="00D22EB6" w:rsidR="00D22EB6">
        <w:t xml:space="preserve">plikacja </w:t>
      </w:r>
      <w:r w:rsidRPr="00171C24" w:rsidR="00D22EB6">
        <w:rPr>
          <w:bCs/>
        </w:rPr>
        <w:t>U</w:t>
      </w:r>
      <w:r w:rsidRPr="00D22EB6" w:rsidR="00D22EB6">
        <w:t xml:space="preserve">sługodawców i </w:t>
      </w:r>
      <w:r w:rsidRPr="00171C24" w:rsidR="00D22EB6">
        <w:rPr>
          <w:bCs/>
        </w:rPr>
        <w:t>A</w:t>
      </w:r>
      <w:r w:rsidRPr="00D22EB6" w:rsidR="00D22EB6">
        <w:t>ptekarzy</w:t>
      </w:r>
      <w:r w:rsidRPr="00171C24" w:rsidR="00D22EB6">
        <w:rPr>
          <w:bCs/>
        </w:rPr>
        <w:t xml:space="preserve"> dostępna pod adresem </w:t>
      </w:r>
      <w:r w:rsidRPr="00D22EB6" w:rsidR="00D22EB6">
        <w:t>https://gabinet.gov.pl/</w:t>
      </w:r>
      <w:r w:rsidR="00D22EB6">
        <w:t>)</w:t>
      </w:r>
      <w:r w:rsidRPr="00171C24">
        <w:rPr>
          <w:rFonts w:cstheme="minorHAnsi"/>
          <w:szCs w:val="22"/>
        </w:rPr>
        <w:t xml:space="preserve"> Miejsce Udzielania Świadczeń (MUŚ) i</w:t>
      </w:r>
      <w:r w:rsidRPr="00171C24" w:rsidR="007C5D76">
        <w:rPr>
          <w:rFonts w:cstheme="minorHAnsi"/>
          <w:szCs w:val="22"/>
        </w:rPr>
        <w:t xml:space="preserve"> Usługodawcy/Podmiotowi</w:t>
      </w:r>
      <w:r w:rsidRPr="00171C24">
        <w:rPr>
          <w:rFonts w:cstheme="minorHAnsi"/>
          <w:szCs w:val="22"/>
        </w:rPr>
        <w:t xml:space="preserve"> znany jest identyfikator tego MUŚ.</w:t>
      </w:r>
      <w:r w:rsidRPr="00171C24" w:rsidR="00171C24">
        <w:rPr>
          <w:rFonts w:cstheme="minorHAnsi"/>
          <w:szCs w:val="22"/>
        </w:rPr>
        <w:t xml:space="preserve"> </w:t>
      </w:r>
      <w:r w:rsidRPr="00171C24" w:rsidR="00171C24">
        <w:rPr>
          <w:rFonts w:asciiTheme="minorHAnsi" w:hAnsiTheme="minorHAnsi" w:cstheme="minorHAnsi"/>
          <w:szCs w:val="22"/>
        </w:rPr>
        <w:t>Dostęp do AUA realizowany jest wpierw poprzez założenie w AUA konta dla administratora podmiotu - z poziomu konta podmiotu w RPWDL, proces ten opisano w podręczniku użytkownika AUA w sekcji „Jak uzyskać dostęp do aplikacji?”</w:t>
      </w:r>
    </w:p>
    <w:p w:rsidR="008F08A2" w:rsidRDefault="00A520B1" w14:paraId="4D6D28CA" w14:textId="77777777">
      <w:pPr>
        <w:pStyle w:val="Akapitzlist"/>
        <w:numPr>
          <w:ilvl w:val="1"/>
          <w:numId w:val="13"/>
        </w:num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Identyfikator</w:t>
      </w:r>
      <w:r w:rsidR="008F08A2">
        <w:rPr>
          <w:rFonts w:asciiTheme="minorHAnsi" w:hAnsiTheme="minorHAnsi" w:cstheme="minorHAnsi"/>
          <w:szCs w:val="22"/>
        </w:rPr>
        <w:t xml:space="preserve"> </w:t>
      </w:r>
      <w:r>
        <w:rPr>
          <w:rFonts w:asciiTheme="minorHAnsi" w:hAnsiTheme="minorHAnsi" w:cstheme="minorHAnsi"/>
          <w:szCs w:val="22"/>
        </w:rPr>
        <w:t>MUŚ</w:t>
      </w:r>
      <w:r w:rsidR="008F08A2">
        <w:rPr>
          <w:rFonts w:asciiTheme="minorHAnsi" w:hAnsiTheme="minorHAnsi" w:cstheme="minorHAnsi"/>
          <w:szCs w:val="22"/>
        </w:rPr>
        <w:t xml:space="preserve"> </w:t>
      </w:r>
      <w:r>
        <w:rPr>
          <w:rFonts w:asciiTheme="minorHAnsi" w:hAnsiTheme="minorHAnsi" w:cstheme="minorHAnsi"/>
          <w:szCs w:val="22"/>
        </w:rPr>
        <w:t>posiada</w:t>
      </w:r>
      <w:r w:rsidR="008F08A2">
        <w:rPr>
          <w:rFonts w:asciiTheme="minorHAnsi" w:hAnsiTheme="minorHAnsi" w:cstheme="minorHAnsi"/>
          <w:szCs w:val="22"/>
        </w:rPr>
        <w:t xml:space="preserve"> </w:t>
      </w:r>
      <w:r>
        <w:rPr>
          <w:rFonts w:asciiTheme="minorHAnsi" w:hAnsiTheme="minorHAnsi" w:cstheme="minorHAnsi"/>
          <w:szCs w:val="22"/>
        </w:rPr>
        <w:t>strukturę</w:t>
      </w:r>
      <w:r w:rsidR="008F08A2">
        <w:rPr>
          <w:rFonts w:asciiTheme="minorHAnsi" w:hAnsiTheme="minorHAnsi" w:cstheme="minorHAnsi"/>
          <w:szCs w:val="22"/>
        </w:rPr>
        <w:t>:</w:t>
      </w:r>
    </w:p>
    <w:p w:rsidRPr="00A1569D" w:rsidR="00276128" w:rsidP="00A1569D" w:rsidRDefault="00276128" w14:paraId="6D325B8F" w14:textId="42AD6689">
      <w:pPr>
        <w:pStyle w:val="Akapitzlist"/>
        <w:ind w:left="1440"/>
        <w:rPr>
          <w:rFonts w:asciiTheme="minorHAnsi" w:hAnsiTheme="minorHAnsi" w:cstheme="minorHAnsi"/>
          <w:szCs w:val="22"/>
        </w:rPr>
      </w:pPr>
      <w:proofErr w:type="spellStart"/>
      <w:r>
        <w:rPr>
          <w:rFonts w:asciiTheme="minorHAnsi" w:hAnsiTheme="minorHAnsi" w:cstheme="minorHAnsi"/>
          <w:b/>
          <w:szCs w:val="22"/>
        </w:rPr>
        <w:t>węzeł_</w:t>
      </w:r>
      <w:r w:rsidRPr="008F08A2" w:rsidR="008F08A2">
        <w:rPr>
          <w:rFonts w:asciiTheme="minorHAnsi" w:hAnsiTheme="minorHAnsi" w:cstheme="minorHAnsi"/>
          <w:b/>
          <w:szCs w:val="22"/>
        </w:rPr>
        <w:t>oid</w:t>
      </w:r>
      <w:r w:rsidR="00A520B1">
        <w:rPr>
          <w:rFonts w:asciiTheme="minorHAnsi" w:hAnsiTheme="minorHAnsi" w:cstheme="minorHAnsi"/>
          <w:szCs w:val="22"/>
        </w:rPr>
        <w:t>:</w:t>
      </w:r>
      <w:r w:rsidRPr="008F08A2" w:rsidR="008F08A2">
        <w:rPr>
          <w:rFonts w:asciiTheme="minorHAnsi" w:hAnsiTheme="minorHAnsi" w:cstheme="minorHAnsi"/>
          <w:b/>
          <w:szCs w:val="22"/>
        </w:rPr>
        <w:t>numer_księgi_rej</w:t>
      </w:r>
      <w:r w:rsidRPr="008C03E8" w:rsidR="008F08A2">
        <w:rPr>
          <w:rFonts w:asciiTheme="minorHAnsi" w:hAnsiTheme="minorHAnsi" w:cstheme="minorHAnsi"/>
          <w:szCs w:val="22"/>
        </w:rPr>
        <w:t>-</w:t>
      </w:r>
      <w:r w:rsidRPr="008F08A2" w:rsidR="008F08A2">
        <w:rPr>
          <w:rFonts w:asciiTheme="minorHAnsi" w:hAnsiTheme="minorHAnsi" w:cstheme="minorHAnsi"/>
          <w:b/>
          <w:szCs w:val="22"/>
        </w:rPr>
        <w:t>właściwa_część_kodu_resortowego</w:t>
      </w:r>
      <w:proofErr w:type="spellEnd"/>
      <w:r w:rsidR="008F08A2">
        <w:rPr>
          <w:rFonts w:asciiTheme="minorHAnsi" w:hAnsiTheme="minorHAnsi" w:cstheme="minorHAnsi"/>
          <w:szCs w:val="22"/>
        </w:rPr>
        <w:t xml:space="preserve"> </w:t>
      </w:r>
      <w:r w:rsidR="00A520B1">
        <w:rPr>
          <w:rFonts w:asciiTheme="minorHAnsi" w:hAnsiTheme="minorHAnsi" w:cstheme="minorHAnsi"/>
          <w:szCs w:val="22"/>
        </w:rPr>
        <w:t>gdzie</w:t>
      </w:r>
      <w:r w:rsidR="00A1569D">
        <w:rPr>
          <w:rFonts w:asciiTheme="minorHAnsi" w:hAnsiTheme="minorHAnsi" w:cstheme="minorHAnsi"/>
          <w:szCs w:val="22"/>
        </w:rPr>
        <w:t xml:space="preserve"> w</w:t>
      </w:r>
      <w:r w:rsidRPr="00A1569D" w:rsidR="00A520B1">
        <w:rPr>
          <w:rFonts w:cstheme="minorHAnsi"/>
          <w:szCs w:val="22"/>
        </w:rPr>
        <w:t>ęzeł</w:t>
      </w:r>
      <w:r w:rsidRPr="00A1569D">
        <w:rPr>
          <w:rFonts w:cstheme="minorHAnsi"/>
          <w:szCs w:val="22"/>
        </w:rPr>
        <w:t xml:space="preserve"> </w:t>
      </w:r>
      <w:r w:rsidRPr="00A1569D" w:rsidR="00A520B1">
        <w:rPr>
          <w:rFonts w:cstheme="minorHAnsi"/>
          <w:szCs w:val="22"/>
        </w:rPr>
        <w:t xml:space="preserve">OID </w:t>
      </w:r>
      <w:r w:rsidRPr="00A1569D">
        <w:rPr>
          <w:rFonts w:cstheme="minorHAnsi"/>
          <w:szCs w:val="22"/>
        </w:rPr>
        <w:t>dla:</w:t>
      </w:r>
    </w:p>
    <w:p w:rsidR="00276128" w:rsidRDefault="00276128" w14:paraId="0906504C" w14:textId="77777777">
      <w:pPr>
        <w:pStyle w:val="Akapitzlist"/>
        <w:numPr>
          <w:ilvl w:val="0"/>
          <w:numId w:val="18"/>
        </w:numPr>
        <w:rPr>
          <w:rFonts w:cstheme="minorHAnsi"/>
          <w:szCs w:val="22"/>
        </w:rPr>
      </w:pPr>
      <w:r>
        <w:rPr>
          <w:rFonts w:cstheme="minorHAnsi"/>
          <w:szCs w:val="22"/>
        </w:rPr>
        <w:t>podmiotów</w:t>
      </w:r>
      <w:r w:rsidRPr="00A520B1" w:rsidR="00A520B1">
        <w:rPr>
          <w:rFonts w:cstheme="minorHAnsi"/>
          <w:szCs w:val="22"/>
        </w:rPr>
        <w:t>:</w:t>
      </w:r>
      <w:r>
        <w:rPr>
          <w:rFonts w:cstheme="minorHAnsi"/>
          <w:szCs w:val="22"/>
        </w:rPr>
        <w:t xml:space="preserve"> </w:t>
      </w:r>
      <w:r w:rsidRPr="00A520B1" w:rsidR="00A520B1">
        <w:rPr>
          <w:rFonts w:cstheme="minorHAnsi"/>
          <w:szCs w:val="22"/>
        </w:rPr>
        <w:t>2.16.840.1.113883.3.4424.2.3.x</w:t>
      </w:r>
      <w:r>
        <w:rPr>
          <w:rFonts w:cstheme="minorHAnsi"/>
          <w:szCs w:val="22"/>
        </w:rPr>
        <w:t>,</w:t>
      </w:r>
    </w:p>
    <w:p w:rsidR="00276128" w:rsidRDefault="00276128" w14:paraId="6125B039" w14:textId="77777777">
      <w:pPr>
        <w:pStyle w:val="Akapitzlist"/>
        <w:numPr>
          <w:ilvl w:val="0"/>
          <w:numId w:val="18"/>
        </w:numPr>
        <w:rPr>
          <w:rFonts w:cstheme="minorHAnsi"/>
          <w:szCs w:val="22"/>
        </w:rPr>
      </w:pPr>
      <w:r w:rsidRPr="00276128">
        <w:rPr>
          <w:rFonts w:cstheme="minorHAnsi"/>
          <w:szCs w:val="22"/>
        </w:rPr>
        <w:t>praktyk</w:t>
      </w:r>
      <w:r>
        <w:rPr>
          <w:rFonts w:cstheme="minorHAnsi"/>
          <w:szCs w:val="22"/>
        </w:rPr>
        <w:t xml:space="preserve"> </w:t>
      </w:r>
      <w:r w:rsidRPr="00276128" w:rsidR="00A520B1">
        <w:rPr>
          <w:rFonts w:cstheme="minorHAnsi"/>
          <w:szCs w:val="22"/>
        </w:rPr>
        <w:t>OIL:</w:t>
      </w:r>
      <w:r w:rsidRPr="00276128">
        <w:rPr>
          <w:rFonts w:cstheme="minorHAnsi"/>
          <w:szCs w:val="22"/>
        </w:rPr>
        <w:t xml:space="preserve"> </w:t>
      </w:r>
      <w:r w:rsidRPr="00276128" w:rsidR="00A520B1">
        <w:rPr>
          <w:rFonts w:cstheme="minorHAnsi"/>
          <w:szCs w:val="22"/>
        </w:rPr>
        <w:t>2.16.840.1.113883.3.4424.2.4.xx.</w:t>
      </w:r>
    </w:p>
    <w:p w:rsidRPr="00276128" w:rsidR="00A520B1" w:rsidRDefault="00276128" w14:paraId="03364C82" w14:textId="5172BF20">
      <w:pPr>
        <w:pStyle w:val="Akapitzlist"/>
        <w:numPr>
          <w:ilvl w:val="0"/>
          <w:numId w:val="18"/>
        </w:numPr>
        <w:rPr>
          <w:rFonts w:cstheme="minorHAnsi"/>
          <w:szCs w:val="22"/>
        </w:rPr>
      </w:pPr>
      <w:r>
        <w:rPr>
          <w:rFonts w:cstheme="minorHAnsi"/>
          <w:szCs w:val="22"/>
        </w:rPr>
        <w:t>p</w:t>
      </w:r>
      <w:r w:rsidRPr="00276128" w:rsidR="00A520B1">
        <w:rPr>
          <w:rFonts w:cstheme="minorHAnsi"/>
          <w:szCs w:val="22"/>
        </w:rPr>
        <w:t xml:space="preserve">raktyk </w:t>
      </w:r>
      <w:proofErr w:type="spellStart"/>
      <w:r w:rsidRPr="00276128" w:rsidR="00A520B1">
        <w:rPr>
          <w:rFonts w:cstheme="minorHAnsi"/>
          <w:szCs w:val="22"/>
        </w:rPr>
        <w:t>PiP</w:t>
      </w:r>
      <w:proofErr w:type="spellEnd"/>
      <w:r w:rsidRPr="00276128" w:rsidR="00A520B1">
        <w:rPr>
          <w:rFonts w:cstheme="minorHAnsi"/>
          <w:szCs w:val="22"/>
        </w:rPr>
        <w:t>: 2.16.840.1.113883.3.4424.2.5.xx.1</w:t>
      </w:r>
    </w:p>
    <w:p w:rsidRPr="00F709AE" w:rsidR="00440C7F" w:rsidP="008C03E8" w:rsidRDefault="001C4676" w14:paraId="6290EEC2" w14:textId="6A06CCC2">
      <w:pPr>
        <w:pStyle w:val="Akapitzlist"/>
        <w:spacing w:before="0" w:line="240" w:lineRule="auto"/>
        <w:ind w:left="1440"/>
        <w:contextualSpacing w:val="0"/>
        <w:jc w:val="left"/>
        <w:rPr>
          <w:rFonts w:asciiTheme="minorHAnsi" w:hAnsiTheme="minorHAnsi" w:cstheme="minorHAnsi"/>
          <w:szCs w:val="22"/>
        </w:rPr>
      </w:pPr>
      <w:r w:rsidRPr="001C4676">
        <w:rPr>
          <w:rFonts w:asciiTheme="minorHAnsi" w:hAnsiTheme="minorHAnsi" w:cstheme="minorHAnsi"/>
          <w:color w:val="FF0000"/>
          <w:szCs w:val="22"/>
        </w:rPr>
        <w:t>UWAGA</w:t>
      </w:r>
      <w:r>
        <w:rPr>
          <w:rFonts w:asciiTheme="minorHAnsi" w:hAnsiTheme="minorHAnsi" w:cstheme="minorHAnsi"/>
          <w:szCs w:val="22"/>
        </w:rPr>
        <w:t xml:space="preserve">: </w:t>
      </w:r>
      <w:r w:rsidR="00440C7F">
        <w:rPr>
          <w:rFonts w:asciiTheme="minorHAnsi" w:hAnsiTheme="minorHAnsi" w:cstheme="minorHAnsi"/>
          <w:szCs w:val="22"/>
        </w:rPr>
        <w:t xml:space="preserve">W przypadku braku znajomości identyfikatora MUŚ </w:t>
      </w:r>
      <w:r w:rsidR="007C5D76">
        <w:rPr>
          <w:rFonts w:asciiTheme="minorHAnsi" w:hAnsiTheme="minorHAnsi" w:cstheme="minorHAnsi"/>
          <w:szCs w:val="22"/>
        </w:rPr>
        <w:t>Usługodawca/</w:t>
      </w:r>
      <w:r w:rsidR="00440C7F">
        <w:rPr>
          <w:rFonts w:asciiTheme="minorHAnsi" w:hAnsiTheme="minorHAnsi" w:cstheme="minorHAnsi"/>
          <w:szCs w:val="22"/>
        </w:rPr>
        <w:t xml:space="preserve">Podmiot winien zgłosić się do </w:t>
      </w:r>
      <w:proofErr w:type="spellStart"/>
      <w:r w:rsidR="00440C7F">
        <w:rPr>
          <w:rFonts w:asciiTheme="minorHAnsi" w:hAnsiTheme="minorHAnsi" w:cstheme="minorHAnsi"/>
          <w:szCs w:val="22"/>
        </w:rPr>
        <w:t>CeZ</w:t>
      </w:r>
      <w:proofErr w:type="spellEnd"/>
      <w:r w:rsidR="00440C7F">
        <w:rPr>
          <w:rFonts w:asciiTheme="minorHAnsi" w:hAnsiTheme="minorHAnsi" w:cstheme="minorHAnsi"/>
          <w:szCs w:val="22"/>
        </w:rPr>
        <w:t xml:space="preserve"> (</w:t>
      </w:r>
      <w:r w:rsidRPr="00B1192B" w:rsidR="00440C7F">
        <w:t xml:space="preserve">Centrum </w:t>
      </w:r>
      <w:r w:rsidR="00440C7F">
        <w:t>e-</w:t>
      </w:r>
      <w:r w:rsidRPr="00B1192B" w:rsidR="00440C7F">
        <w:t>Zdrowia</w:t>
      </w:r>
      <w:r w:rsidR="00440C7F">
        <w:t>)</w:t>
      </w:r>
      <w:r w:rsidR="00440C7F">
        <w:rPr>
          <w:rFonts w:asciiTheme="minorHAnsi" w:hAnsiTheme="minorHAnsi" w:cstheme="minorHAnsi"/>
          <w:szCs w:val="22"/>
        </w:rPr>
        <w:t xml:space="preserve"> o przekazanie tego identyfikatora.</w:t>
      </w:r>
    </w:p>
    <w:p w:rsidR="00EF1E51" w:rsidRDefault="00EF1E51" w14:paraId="79D8BA9D" w14:textId="09AA85CB">
      <w:pPr>
        <w:pStyle w:val="Akapitzlist"/>
        <w:numPr>
          <w:ilvl w:val="0"/>
          <w:numId w:val="13"/>
        </w:numPr>
        <w:spacing w:before="0" w:line="240" w:lineRule="auto"/>
        <w:contextualSpacing w:val="0"/>
        <w:jc w:val="left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Identyfikator grafiku</w:t>
      </w:r>
    </w:p>
    <w:p w:rsidR="002E1161" w:rsidRDefault="002E1161" w14:paraId="2887E651" w14:textId="45C035B2">
      <w:pPr>
        <w:pStyle w:val="Akapitzlist"/>
        <w:numPr>
          <w:ilvl w:val="1"/>
          <w:numId w:val="13"/>
        </w:numPr>
        <w:spacing w:before="0" w:line="240" w:lineRule="auto"/>
        <w:contextualSpacing w:val="0"/>
        <w:jc w:val="left"/>
        <w:rPr>
          <w:rFonts w:asciiTheme="minorHAnsi" w:hAnsiTheme="minorHAnsi" w:cstheme="minorHAnsi"/>
          <w:szCs w:val="22"/>
        </w:rPr>
      </w:pPr>
      <w:r w:rsidRPr="00F709AE">
        <w:rPr>
          <w:rFonts w:asciiTheme="minorHAnsi" w:hAnsiTheme="minorHAnsi" w:cstheme="minorHAnsi"/>
          <w:szCs w:val="22"/>
        </w:rPr>
        <w:t xml:space="preserve">Przed wykonaniem importu w </w:t>
      </w:r>
      <w:r w:rsidR="00D22EB6">
        <w:rPr>
          <w:rFonts w:asciiTheme="minorHAnsi" w:hAnsiTheme="minorHAnsi" w:cstheme="minorHAnsi"/>
          <w:szCs w:val="22"/>
        </w:rPr>
        <w:t>S</w:t>
      </w:r>
      <w:r w:rsidRPr="00F709AE">
        <w:rPr>
          <w:rFonts w:asciiTheme="minorHAnsi" w:hAnsiTheme="minorHAnsi" w:cstheme="minorHAnsi"/>
          <w:szCs w:val="22"/>
        </w:rPr>
        <w:t>ystemie e-Rejestracj</w:t>
      </w:r>
      <w:r w:rsidR="00440C7F">
        <w:rPr>
          <w:rFonts w:asciiTheme="minorHAnsi" w:hAnsiTheme="minorHAnsi" w:cstheme="minorHAnsi"/>
          <w:szCs w:val="22"/>
        </w:rPr>
        <w:t>a</w:t>
      </w:r>
      <w:r w:rsidRPr="00F709AE">
        <w:rPr>
          <w:rFonts w:asciiTheme="minorHAnsi" w:hAnsiTheme="minorHAnsi" w:cstheme="minorHAnsi"/>
          <w:szCs w:val="22"/>
        </w:rPr>
        <w:t xml:space="preserve"> musi być utworzony w AUA grafik i </w:t>
      </w:r>
      <w:r>
        <w:rPr>
          <w:rFonts w:asciiTheme="minorHAnsi" w:hAnsiTheme="minorHAnsi" w:cstheme="minorHAnsi"/>
          <w:szCs w:val="22"/>
        </w:rPr>
        <w:t xml:space="preserve">Podmiotowi </w:t>
      </w:r>
      <w:r w:rsidRPr="00F709AE">
        <w:rPr>
          <w:rFonts w:asciiTheme="minorHAnsi" w:hAnsiTheme="minorHAnsi" w:cstheme="minorHAnsi"/>
          <w:szCs w:val="22"/>
        </w:rPr>
        <w:t>znany jest identyfikator tego grafiku.</w:t>
      </w:r>
    </w:p>
    <w:p w:rsidR="00440C7F" w:rsidRDefault="001C4676" w14:paraId="3B126435" w14:textId="0F580263">
      <w:pPr>
        <w:pStyle w:val="Akapitzlist"/>
        <w:numPr>
          <w:ilvl w:val="1"/>
          <w:numId w:val="13"/>
        </w:numPr>
        <w:spacing w:before="0" w:line="240" w:lineRule="auto"/>
        <w:contextualSpacing w:val="0"/>
        <w:jc w:val="left"/>
        <w:rPr>
          <w:rFonts w:asciiTheme="minorHAnsi" w:hAnsiTheme="minorHAnsi" w:cstheme="minorHAnsi"/>
          <w:szCs w:val="22"/>
        </w:rPr>
      </w:pPr>
      <w:r w:rsidRPr="001C4676">
        <w:rPr>
          <w:rFonts w:asciiTheme="minorHAnsi" w:hAnsiTheme="minorHAnsi" w:cstheme="minorHAnsi"/>
          <w:color w:val="FF0000"/>
          <w:szCs w:val="22"/>
        </w:rPr>
        <w:t>UWAGA</w:t>
      </w:r>
      <w:r>
        <w:rPr>
          <w:rFonts w:asciiTheme="minorHAnsi" w:hAnsiTheme="minorHAnsi" w:cstheme="minorHAnsi"/>
          <w:szCs w:val="22"/>
        </w:rPr>
        <w:t xml:space="preserve">: </w:t>
      </w:r>
      <w:r w:rsidR="00440C7F">
        <w:rPr>
          <w:rFonts w:asciiTheme="minorHAnsi" w:hAnsiTheme="minorHAnsi" w:cstheme="minorHAnsi"/>
          <w:szCs w:val="22"/>
        </w:rPr>
        <w:t>Identyfikator grafiku można poznać poprzez format</w:t>
      </w:r>
      <w:r w:rsidR="00346EB0">
        <w:rPr>
          <w:rFonts w:asciiTheme="minorHAnsi" w:hAnsiTheme="minorHAnsi" w:cstheme="minorHAnsi"/>
          <w:szCs w:val="22"/>
        </w:rPr>
        <w:t>k</w:t>
      </w:r>
      <w:r w:rsidR="00440C7F">
        <w:rPr>
          <w:rFonts w:asciiTheme="minorHAnsi" w:hAnsiTheme="minorHAnsi" w:cstheme="minorHAnsi"/>
          <w:szCs w:val="22"/>
        </w:rPr>
        <w:t>ę wyszukania grafiku w AUA:</w:t>
      </w:r>
    </w:p>
    <w:p w:rsidRPr="001C4676" w:rsidR="00440C7F" w:rsidP="001C4676" w:rsidRDefault="004D556D" w14:paraId="5E980615" w14:textId="5238D3D6">
      <w:pPr>
        <w:spacing w:before="0" w:line="240" w:lineRule="auto"/>
        <w:jc w:val="center"/>
        <w:rPr>
          <w:rFonts w:cstheme="minorHAnsi"/>
          <w:szCs w:val="22"/>
        </w:rPr>
      </w:pPr>
      <w:r>
        <w:rPr>
          <w:rFonts w:cstheme="minorHAnsi"/>
          <w:noProof/>
          <w:szCs w:val="22"/>
        </w:rPr>
        <w:drawing>
          <wp:inline distT="0" distB="0" distL="0" distR="0" wp14:anchorId="6F287A84" wp14:editId="42BDE4ED">
            <wp:extent cx="4276725" cy="2531395"/>
            <wp:effectExtent l="0" t="0" r="0" b="254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5337" cy="25364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1E51" w:rsidRDefault="00EF1E51" w14:paraId="44ECAE3B" w14:textId="15F06878">
      <w:pPr>
        <w:pStyle w:val="Akapitzlist"/>
        <w:numPr>
          <w:ilvl w:val="0"/>
          <w:numId w:val="13"/>
        </w:numPr>
        <w:spacing w:before="0" w:line="240" w:lineRule="auto"/>
        <w:contextualSpacing w:val="0"/>
        <w:jc w:val="left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Identyfikator </w:t>
      </w:r>
      <w:r w:rsidR="00EE6133">
        <w:rPr>
          <w:rFonts w:asciiTheme="minorHAnsi" w:hAnsiTheme="minorHAnsi" w:cstheme="minorHAnsi"/>
          <w:szCs w:val="22"/>
        </w:rPr>
        <w:t>L</w:t>
      </w:r>
      <w:r>
        <w:rPr>
          <w:rFonts w:asciiTheme="minorHAnsi" w:hAnsiTheme="minorHAnsi" w:cstheme="minorHAnsi"/>
          <w:szCs w:val="22"/>
        </w:rPr>
        <w:t>okalny Podmiotu</w:t>
      </w:r>
    </w:p>
    <w:p w:rsidR="002E1161" w:rsidRDefault="002E1161" w14:paraId="009B856D" w14:textId="3887985B">
      <w:pPr>
        <w:pStyle w:val="Akapitzlist"/>
        <w:numPr>
          <w:ilvl w:val="1"/>
          <w:numId w:val="13"/>
        </w:numPr>
        <w:spacing w:before="0" w:line="240" w:lineRule="auto"/>
        <w:contextualSpacing w:val="0"/>
        <w:jc w:val="left"/>
        <w:rPr>
          <w:rFonts w:asciiTheme="minorHAnsi" w:hAnsiTheme="minorHAnsi" w:cstheme="minorHAnsi"/>
          <w:szCs w:val="22"/>
        </w:rPr>
      </w:pPr>
      <w:r w:rsidRPr="00F709AE">
        <w:rPr>
          <w:rFonts w:asciiTheme="minorHAnsi" w:hAnsiTheme="minorHAnsi" w:cstheme="minorHAnsi"/>
          <w:szCs w:val="22"/>
        </w:rPr>
        <w:lastRenderedPageBreak/>
        <w:t xml:space="preserve">Podmiot przekazujący grafiki do importu zna swój </w:t>
      </w:r>
      <w:r w:rsidRPr="00D7388A" w:rsidR="007C5D76">
        <w:rPr>
          <w:rFonts w:asciiTheme="minorHAnsi" w:hAnsiTheme="minorHAnsi" w:cstheme="minorHAnsi"/>
          <w:szCs w:val="22"/>
        </w:rPr>
        <w:t>I</w:t>
      </w:r>
      <w:r w:rsidRPr="00D7388A">
        <w:rPr>
          <w:rFonts w:asciiTheme="minorHAnsi" w:hAnsiTheme="minorHAnsi" w:cstheme="minorHAnsi"/>
          <w:szCs w:val="22"/>
        </w:rPr>
        <w:t xml:space="preserve">dentyfikator </w:t>
      </w:r>
      <w:r w:rsidRPr="00D7388A" w:rsidR="007C5D76">
        <w:rPr>
          <w:rFonts w:asciiTheme="minorHAnsi" w:hAnsiTheme="minorHAnsi" w:cstheme="minorHAnsi"/>
          <w:szCs w:val="22"/>
        </w:rPr>
        <w:t>L</w:t>
      </w:r>
      <w:r w:rsidRPr="00D7388A">
        <w:rPr>
          <w:rFonts w:asciiTheme="minorHAnsi" w:hAnsiTheme="minorHAnsi" w:cstheme="minorHAnsi"/>
          <w:szCs w:val="22"/>
        </w:rPr>
        <w:t>okalny Podmiotu</w:t>
      </w:r>
      <w:r w:rsidRPr="00F709AE">
        <w:rPr>
          <w:rFonts w:asciiTheme="minorHAnsi" w:hAnsiTheme="minorHAnsi" w:cstheme="minorHAnsi"/>
          <w:szCs w:val="22"/>
        </w:rPr>
        <w:t>.</w:t>
      </w:r>
    </w:p>
    <w:p w:rsidR="007C5D76" w:rsidRDefault="007C5D76" w14:paraId="69C0355E" w14:textId="279C4149">
      <w:pPr>
        <w:pStyle w:val="Akapitzlist"/>
        <w:numPr>
          <w:ilvl w:val="1"/>
          <w:numId w:val="13"/>
        </w:numPr>
        <w:spacing w:before="0" w:line="240" w:lineRule="auto"/>
        <w:contextualSpacing w:val="0"/>
        <w:jc w:val="left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Identyfikator Lokalny Podmiotu jest to numer </w:t>
      </w:r>
      <w:r w:rsidRPr="007C5D76">
        <w:rPr>
          <w:rFonts w:asciiTheme="minorHAnsi" w:hAnsiTheme="minorHAnsi" w:cstheme="minorHAnsi"/>
          <w:szCs w:val="22"/>
        </w:rPr>
        <w:t xml:space="preserve">konta </w:t>
      </w:r>
      <w:r>
        <w:rPr>
          <w:rFonts w:asciiTheme="minorHAnsi" w:hAnsiTheme="minorHAnsi" w:cstheme="minorHAnsi"/>
          <w:szCs w:val="22"/>
        </w:rPr>
        <w:t>U</w:t>
      </w:r>
      <w:r w:rsidRPr="007C5D76">
        <w:rPr>
          <w:rFonts w:asciiTheme="minorHAnsi" w:hAnsiTheme="minorHAnsi" w:cstheme="minorHAnsi"/>
          <w:szCs w:val="22"/>
        </w:rPr>
        <w:t xml:space="preserve">sługodawcy w </w:t>
      </w:r>
      <w:r>
        <w:rPr>
          <w:rFonts w:asciiTheme="minorHAnsi" w:hAnsiTheme="minorHAnsi" w:cstheme="minorHAnsi"/>
          <w:szCs w:val="22"/>
        </w:rPr>
        <w:t xml:space="preserve">Systemie </w:t>
      </w:r>
      <w:r w:rsidRPr="007C5D76">
        <w:rPr>
          <w:rFonts w:asciiTheme="minorHAnsi" w:hAnsiTheme="minorHAnsi" w:cstheme="minorHAnsi"/>
          <w:szCs w:val="22"/>
        </w:rPr>
        <w:t xml:space="preserve">P1 stosowany przez </w:t>
      </w:r>
      <w:r>
        <w:rPr>
          <w:rFonts w:asciiTheme="minorHAnsi" w:hAnsiTheme="minorHAnsi" w:cstheme="minorHAnsi"/>
          <w:szCs w:val="22"/>
        </w:rPr>
        <w:t>U</w:t>
      </w:r>
      <w:r w:rsidRPr="007C5D76">
        <w:rPr>
          <w:rFonts w:asciiTheme="minorHAnsi" w:hAnsiTheme="minorHAnsi" w:cstheme="minorHAnsi"/>
          <w:szCs w:val="22"/>
        </w:rPr>
        <w:t>sługodawcę zarejestrowanego w P1</w:t>
      </w:r>
      <w:r>
        <w:rPr>
          <w:rFonts w:asciiTheme="minorHAnsi" w:hAnsiTheme="minorHAnsi" w:cstheme="minorHAnsi"/>
          <w:szCs w:val="22"/>
        </w:rPr>
        <w:t xml:space="preserve">. Jest to wartość oznaczona jako {x} w węźle OID: </w:t>
      </w:r>
      <w:r w:rsidRPr="007C5D76">
        <w:rPr>
          <w:rFonts w:asciiTheme="minorHAnsi" w:hAnsiTheme="minorHAnsi" w:cstheme="minorHAnsi"/>
          <w:szCs w:val="22"/>
        </w:rPr>
        <w:t>2.16.840.1.113883.3.4424.2.7.{x}</w:t>
      </w:r>
    </w:p>
    <w:p w:rsidRPr="00FE27D6" w:rsidR="00440C7F" w:rsidP="00450722" w:rsidRDefault="00FE27D6" w14:paraId="37928E22" w14:textId="6D09BA53">
      <w:pPr>
        <w:pStyle w:val="Akapitzlist"/>
        <w:numPr>
          <w:ilvl w:val="1"/>
          <w:numId w:val="13"/>
        </w:numPr>
        <w:spacing w:before="0" w:line="240" w:lineRule="auto"/>
        <w:contextualSpacing w:val="0"/>
        <w:jc w:val="left"/>
        <w:rPr>
          <w:rFonts w:asciiTheme="minorHAnsi" w:hAnsiTheme="minorHAnsi" w:cstheme="minorHAnsi"/>
          <w:szCs w:val="22"/>
        </w:rPr>
        <w:pPrChange w:author="Autor" w:id="71">
          <w:pPr>
            <w:pStyle w:val="Akapitzlist"/>
            <w:numPr>
              <w:ilvl w:val="1"/>
              <w:numId w:val="13"/>
            </w:numPr>
            <w:spacing w:before="0" w:line="240" w:lineRule="auto"/>
            <w:ind w:left="1440" w:hanging="360"/>
            <w:jc w:val="left"/>
          </w:pPr>
        </w:pPrChange>
      </w:pPr>
      <w:r w:rsidRPr="00FE27D6">
        <w:rPr>
          <w:rFonts w:asciiTheme="minorHAnsi" w:hAnsiTheme="minorHAnsi" w:cstheme="minorHAnsi"/>
          <w:szCs w:val="22"/>
        </w:rPr>
        <w:t>I</w:t>
      </w:r>
      <w:r w:rsidRPr="00FE27D6" w:rsidR="00DE0E38">
        <w:rPr>
          <w:rFonts w:asciiTheme="minorHAnsi" w:hAnsiTheme="minorHAnsi" w:cstheme="minorHAnsi"/>
          <w:szCs w:val="22"/>
        </w:rPr>
        <w:t xml:space="preserve">dentyfikator </w:t>
      </w:r>
      <w:r w:rsidRPr="00FE27D6">
        <w:rPr>
          <w:rFonts w:asciiTheme="minorHAnsi" w:hAnsiTheme="minorHAnsi" w:cstheme="minorHAnsi"/>
          <w:szCs w:val="22"/>
        </w:rPr>
        <w:t>L</w:t>
      </w:r>
      <w:r w:rsidRPr="00FE27D6" w:rsidR="00DE0E38">
        <w:rPr>
          <w:rFonts w:asciiTheme="minorHAnsi" w:hAnsiTheme="minorHAnsi" w:cstheme="minorHAnsi"/>
          <w:szCs w:val="22"/>
        </w:rPr>
        <w:t>okalny Podmiotu jest nadawany przez CC P1 w procesie certyfikacji</w:t>
      </w:r>
      <w:r w:rsidRPr="00FE27D6">
        <w:rPr>
          <w:rFonts w:asciiTheme="minorHAnsi" w:hAnsiTheme="minorHAnsi" w:cstheme="minorHAnsi"/>
          <w:szCs w:val="22"/>
        </w:rPr>
        <w:t xml:space="preserve"> (</w:t>
      </w:r>
      <w:r w:rsidRPr="00FE27D6" w:rsidR="00DE0E38">
        <w:rPr>
          <w:rFonts w:asciiTheme="minorHAnsi" w:hAnsiTheme="minorHAnsi" w:cstheme="minorHAnsi"/>
          <w:szCs w:val="22"/>
        </w:rPr>
        <w:t>podmiot otrzymuje go w tekście maila zwrotnego</w:t>
      </w:r>
      <w:r w:rsidRPr="00FE27D6">
        <w:rPr>
          <w:rFonts w:asciiTheme="minorHAnsi" w:hAnsiTheme="minorHAnsi" w:cstheme="minorHAnsi"/>
          <w:szCs w:val="22"/>
        </w:rPr>
        <w:t xml:space="preserve">). Identyfikator jest </w:t>
      </w:r>
      <w:r w:rsidRPr="00FE27D6" w:rsidR="00DE0E38">
        <w:rPr>
          <w:rFonts w:asciiTheme="minorHAnsi" w:hAnsiTheme="minorHAnsi" w:cstheme="minorHAnsi"/>
          <w:szCs w:val="22"/>
        </w:rPr>
        <w:t>dostępny w plikach certyfikatów na koncie w RPWDL (Wnioski&gt;Wnioski wysłane&gt;otrzymane cer</w:t>
      </w:r>
      <w:r w:rsidRPr="00FE27D6">
        <w:rPr>
          <w:rFonts w:asciiTheme="minorHAnsi" w:hAnsiTheme="minorHAnsi" w:cstheme="minorHAnsi"/>
          <w:szCs w:val="22"/>
        </w:rPr>
        <w:t>t</w:t>
      </w:r>
      <w:r w:rsidRPr="00FE27D6" w:rsidR="00DE0E38">
        <w:rPr>
          <w:rFonts w:asciiTheme="minorHAnsi" w:hAnsiTheme="minorHAnsi" w:cstheme="minorHAnsi"/>
          <w:szCs w:val="22"/>
        </w:rPr>
        <w:t>yfik</w:t>
      </w:r>
      <w:r w:rsidRPr="00FE27D6">
        <w:rPr>
          <w:rFonts w:asciiTheme="minorHAnsi" w:hAnsiTheme="minorHAnsi" w:cstheme="minorHAnsi"/>
          <w:szCs w:val="22"/>
        </w:rPr>
        <w:t>a</w:t>
      </w:r>
      <w:r w:rsidRPr="00FE27D6" w:rsidR="00DE0E38">
        <w:rPr>
          <w:rFonts w:asciiTheme="minorHAnsi" w:hAnsiTheme="minorHAnsi" w:cstheme="minorHAnsi"/>
          <w:szCs w:val="22"/>
        </w:rPr>
        <w:t xml:space="preserve">ty). </w:t>
      </w:r>
      <w:r w:rsidRPr="00FE27D6" w:rsidR="00BE5A07">
        <w:rPr>
          <w:rFonts w:asciiTheme="minorHAnsi" w:hAnsiTheme="minorHAnsi" w:cstheme="minorHAnsi"/>
          <w:color w:val="FF0000"/>
          <w:szCs w:val="22"/>
        </w:rPr>
        <w:t>UWAGA</w:t>
      </w:r>
      <w:r w:rsidRPr="00FE27D6" w:rsidR="00BE5A07">
        <w:rPr>
          <w:rFonts w:asciiTheme="minorHAnsi" w:hAnsiTheme="minorHAnsi" w:cstheme="minorHAnsi"/>
          <w:szCs w:val="22"/>
        </w:rPr>
        <w:t xml:space="preserve">: </w:t>
      </w:r>
      <w:r w:rsidRPr="00FE27D6" w:rsidR="00440C7F">
        <w:rPr>
          <w:rFonts w:asciiTheme="minorHAnsi" w:hAnsiTheme="minorHAnsi" w:cstheme="minorHAnsi"/>
          <w:szCs w:val="22"/>
        </w:rPr>
        <w:t xml:space="preserve">W przypadku braku znajomości identyfikatora lokalnego Podmiotu, Podmiot winien zgłosić się do </w:t>
      </w:r>
      <w:proofErr w:type="spellStart"/>
      <w:r w:rsidRPr="00FE27D6" w:rsidR="00440C7F">
        <w:rPr>
          <w:rFonts w:asciiTheme="minorHAnsi" w:hAnsiTheme="minorHAnsi" w:cstheme="minorHAnsi"/>
          <w:szCs w:val="22"/>
        </w:rPr>
        <w:t>CeZ</w:t>
      </w:r>
      <w:proofErr w:type="spellEnd"/>
      <w:r w:rsidRPr="00FE27D6" w:rsidR="00440C7F">
        <w:rPr>
          <w:rFonts w:asciiTheme="minorHAnsi" w:hAnsiTheme="minorHAnsi" w:cstheme="minorHAnsi"/>
          <w:szCs w:val="22"/>
        </w:rPr>
        <w:t xml:space="preserve"> o przekazanie tego identyfikatora.</w:t>
      </w:r>
    </w:p>
    <w:p w:rsidR="00EF1E51" w:rsidRDefault="00EF1E51" w14:paraId="545B9331" w14:textId="20E41DC5">
      <w:pPr>
        <w:pStyle w:val="Akapitzlist"/>
        <w:numPr>
          <w:ilvl w:val="0"/>
          <w:numId w:val="13"/>
        </w:numPr>
        <w:spacing w:before="0" w:line="240" w:lineRule="auto"/>
        <w:contextualSpacing w:val="0"/>
        <w:jc w:val="left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Import danych historycznych</w:t>
      </w:r>
    </w:p>
    <w:p w:rsidR="008A46EB" w:rsidRDefault="00C75D5C" w14:paraId="6F413ED4" w14:textId="31BC98C0">
      <w:pPr>
        <w:pStyle w:val="Akapitzlist"/>
        <w:numPr>
          <w:ilvl w:val="1"/>
          <w:numId w:val="13"/>
        </w:numPr>
        <w:spacing w:before="0" w:line="240" w:lineRule="auto"/>
        <w:contextualSpacing w:val="0"/>
        <w:jc w:val="left"/>
        <w:rPr>
          <w:rFonts w:asciiTheme="minorHAnsi" w:hAnsiTheme="minorHAnsi" w:cstheme="minorHAnsi"/>
          <w:szCs w:val="22"/>
        </w:rPr>
      </w:pPr>
      <w:r w:rsidRPr="00C75D5C">
        <w:rPr>
          <w:rFonts w:asciiTheme="minorHAnsi" w:hAnsiTheme="minorHAnsi" w:cstheme="minorHAnsi"/>
          <w:color w:val="FF0000"/>
          <w:szCs w:val="22"/>
        </w:rPr>
        <w:t>UWAGA</w:t>
      </w:r>
      <w:r>
        <w:rPr>
          <w:rFonts w:asciiTheme="minorHAnsi" w:hAnsiTheme="minorHAnsi" w:cstheme="minorHAnsi"/>
          <w:szCs w:val="22"/>
        </w:rPr>
        <w:t xml:space="preserve">: </w:t>
      </w:r>
      <w:r w:rsidR="0057657C">
        <w:rPr>
          <w:rFonts w:asciiTheme="minorHAnsi" w:hAnsiTheme="minorHAnsi" w:cstheme="minorHAnsi"/>
          <w:szCs w:val="22"/>
        </w:rPr>
        <w:t>Do Systemu e</w:t>
      </w:r>
      <w:r w:rsidR="002C10BF">
        <w:rPr>
          <w:rFonts w:asciiTheme="minorHAnsi" w:hAnsiTheme="minorHAnsi" w:cstheme="minorHAnsi"/>
          <w:szCs w:val="22"/>
        </w:rPr>
        <w:t>-</w:t>
      </w:r>
      <w:r w:rsidR="0057657C">
        <w:rPr>
          <w:rFonts w:asciiTheme="minorHAnsi" w:hAnsiTheme="minorHAnsi" w:cstheme="minorHAnsi"/>
          <w:szCs w:val="22"/>
        </w:rPr>
        <w:t>Rejestracja zostaną zaimportowane z pliku CSV tylko te wizyty, dla których data i czas rozpoczęcia wizyty będzie późniejszy (większy) niż data i czas w chwili uruchomienia przez Administratora Systemu e</w:t>
      </w:r>
      <w:r w:rsidR="002C10BF">
        <w:rPr>
          <w:rFonts w:asciiTheme="minorHAnsi" w:hAnsiTheme="minorHAnsi" w:cstheme="minorHAnsi"/>
          <w:szCs w:val="22"/>
        </w:rPr>
        <w:t>-</w:t>
      </w:r>
      <w:r w:rsidR="0057657C">
        <w:rPr>
          <w:rFonts w:asciiTheme="minorHAnsi" w:hAnsiTheme="minorHAnsi" w:cstheme="minorHAnsi"/>
          <w:szCs w:val="22"/>
        </w:rPr>
        <w:t>Rejestracja procedury importu wizyt.</w:t>
      </w:r>
    </w:p>
    <w:p w:rsidR="0057657C" w:rsidRDefault="0057657C" w14:paraId="1CD715DB" w14:textId="5501D561">
      <w:pPr>
        <w:pStyle w:val="Akapitzlist"/>
        <w:numPr>
          <w:ilvl w:val="1"/>
          <w:numId w:val="13"/>
        </w:numPr>
        <w:spacing w:before="0" w:line="240" w:lineRule="auto"/>
        <w:contextualSpacing w:val="0"/>
        <w:jc w:val="left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Np. jeśli Administrator Systemu e</w:t>
      </w:r>
      <w:r w:rsidR="002C10BF">
        <w:rPr>
          <w:rFonts w:asciiTheme="minorHAnsi" w:hAnsiTheme="minorHAnsi" w:cstheme="minorHAnsi"/>
          <w:szCs w:val="22"/>
        </w:rPr>
        <w:t>-</w:t>
      </w:r>
      <w:r>
        <w:rPr>
          <w:rFonts w:asciiTheme="minorHAnsi" w:hAnsiTheme="minorHAnsi" w:cstheme="minorHAnsi"/>
          <w:szCs w:val="22"/>
        </w:rPr>
        <w:t>Rejestracja rozpocznie import 3 kwietnia 2022 o godzinie 10:10, to tylko wizyty, dla których data i czas rozpoczęcia jest późniejszy niż</w:t>
      </w:r>
      <w:r w:rsidR="00EF0DC6">
        <w:rPr>
          <w:rFonts w:asciiTheme="minorHAnsi" w:hAnsiTheme="minorHAnsi" w:cstheme="minorHAnsi"/>
          <w:szCs w:val="22"/>
        </w:rPr>
        <w:t xml:space="preserve"> </w:t>
      </w:r>
      <w:r>
        <w:rPr>
          <w:rFonts w:asciiTheme="minorHAnsi" w:hAnsiTheme="minorHAnsi" w:cstheme="minorHAnsi"/>
          <w:szCs w:val="22"/>
        </w:rPr>
        <w:t>2022</w:t>
      </w:r>
      <w:r w:rsidR="00EF0DC6">
        <w:rPr>
          <w:rFonts w:asciiTheme="minorHAnsi" w:hAnsiTheme="minorHAnsi" w:cstheme="minorHAnsi"/>
          <w:szCs w:val="22"/>
        </w:rPr>
        <w:t>.04.03</w:t>
      </w:r>
      <w:r>
        <w:rPr>
          <w:rFonts w:asciiTheme="minorHAnsi" w:hAnsiTheme="minorHAnsi" w:cstheme="minorHAnsi"/>
          <w:szCs w:val="22"/>
        </w:rPr>
        <w:t xml:space="preserve"> g. 10:10 zostaną zaimportowane.</w:t>
      </w:r>
      <w:r w:rsidR="00776650">
        <w:rPr>
          <w:rFonts w:asciiTheme="minorHAnsi" w:hAnsiTheme="minorHAnsi" w:cstheme="minorHAnsi"/>
          <w:szCs w:val="22"/>
        </w:rPr>
        <w:t xml:space="preserve"> Wizyty wcześniejsze</w:t>
      </w:r>
      <w:r w:rsidR="006266FB">
        <w:rPr>
          <w:rFonts w:asciiTheme="minorHAnsi" w:hAnsiTheme="minorHAnsi" w:cstheme="minorHAnsi"/>
          <w:szCs w:val="22"/>
        </w:rPr>
        <w:t xml:space="preserve"> </w:t>
      </w:r>
      <w:r w:rsidR="00776650">
        <w:rPr>
          <w:rFonts w:asciiTheme="minorHAnsi" w:hAnsiTheme="minorHAnsi" w:cstheme="minorHAnsi"/>
          <w:szCs w:val="22"/>
        </w:rPr>
        <w:t>nie zostaną zaimportowane</w:t>
      </w:r>
      <w:r w:rsidR="00C231E6">
        <w:rPr>
          <w:rFonts w:asciiTheme="minorHAnsi" w:hAnsiTheme="minorHAnsi" w:cstheme="minorHAnsi"/>
          <w:szCs w:val="22"/>
        </w:rPr>
        <w:t xml:space="preserve"> do grafiku</w:t>
      </w:r>
      <w:r w:rsidR="00776650">
        <w:rPr>
          <w:rFonts w:asciiTheme="minorHAnsi" w:hAnsiTheme="minorHAnsi" w:cstheme="minorHAnsi"/>
          <w:szCs w:val="22"/>
        </w:rPr>
        <w:t>.</w:t>
      </w:r>
    </w:p>
    <w:p w:rsidR="00EF1E51" w:rsidRDefault="00EF1E51" w14:paraId="1D958F37" w14:textId="2CC4AAA9">
      <w:pPr>
        <w:pStyle w:val="Akapitzlist"/>
        <w:numPr>
          <w:ilvl w:val="0"/>
          <w:numId w:val="13"/>
        </w:numPr>
        <w:spacing w:before="0" w:line="240" w:lineRule="auto"/>
        <w:contextualSpacing w:val="0"/>
        <w:jc w:val="left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Poczekalnia</w:t>
      </w:r>
    </w:p>
    <w:p w:rsidR="0057657C" w:rsidRDefault="00AB3F60" w14:paraId="6EB4656F" w14:textId="6A56C377">
      <w:pPr>
        <w:pStyle w:val="Akapitzlist"/>
        <w:numPr>
          <w:ilvl w:val="1"/>
          <w:numId w:val="13"/>
        </w:numPr>
        <w:spacing w:before="0" w:line="240" w:lineRule="auto"/>
        <w:contextualSpacing w:val="0"/>
        <w:jc w:val="left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W zależności od z</w:t>
      </w:r>
      <w:r w:rsidRPr="00AB3F60">
        <w:rPr>
          <w:rFonts w:asciiTheme="minorHAnsi" w:hAnsiTheme="minorHAnsi" w:cstheme="minorHAnsi"/>
          <w:szCs w:val="22"/>
        </w:rPr>
        <w:t>akres</w:t>
      </w:r>
      <w:r>
        <w:rPr>
          <w:rFonts w:asciiTheme="minorHAnsi" w:hAnsiTheme="minorHAnsi" w:cstheme="minorHAnsi"/>
          <w:szCs w:val="22"/>
        </w:rPr>
        <w:t>u</w:t>
      </w:r>
      <w:r w:rsidRPr="00AB3F60">
        <w:rPr>
          <w:rFonts w:asciiTheme="minorHAnsi" w:hAnsiTheme="minorHAnsi" w:cstheme="minorHAnsi"/>
          <w:szCs w:val="22"/>
        </w:rPr>
        <w:t xml:space="preserve"> świadczeń </w:t>
      </w:r>
      <w:r>
        <w:rPr>
          <w:rFonts w:asciiTheme="minorHAnsi" w:hAnsiTheme="minorHAnsi" w:cstheme="minorHAnsi"/>
          <w:szCs w:val="22"/>
        </w:rPr>
        <w:t>(</w:t>
      </w:r>
      <w:r w:rsidRPr="00AB3F60">
        <w:rPr>
          <w:rFonts w:asciiTheme="minorHAnsi" w:hAnsiTheme="minorHAnsi" w:cstheme="minorHAnsi"/>
          <w:szCs w:val="22"/>
        </w:rPr>
        <w:t>zgodnie z klasyfikacją NFZ</w:t>
      </w:r>
      <w:r>
        <w:rPr>
          <w:rFonts w:asciiTheme="minorHAnsi" w:hAnsiTheme="minorHAnsi" w:cstheme="minorHAnsi"/>
          <w:szCs w:val="22"/>
        </w:rPr>
        <w:t xml:space="preserve">) </w:t>
      </w:r>
      <w:r w:rsidRPr="00AB3F60">
        <w:rPr>
          <w:rFonts w:asciiTheme="minorHAnsi" w:hAnsiTheme="minorHAnsi" w:cstheme="minorHAnsi"/>
          <w:szCs w:val="22"/>
        </w:rPr>
        <w:t>realizowanych przez placówkę MUŚ</w:t>
      </w:r>
      <w:r w:rsidR="00086A92">
        <w:rPr>
          <w:rFonts w:asciiTheme="minorHAnsi" w:hAnsiTheme="minorHAnsi" w:cstheme="minorHAnsi"/>
          <w:szCs w:val="22"/>
        </w:rPr>
        <w:t>,</w:t>
      </w:r>
      <w:r>
        <w:rPr>
          <w:rFonts w:asciiTheme="minorHAnsi" w:hAnsiTheme="minorHAnsi" w:cstheme="minorHAnsi"/>
          <w:szCs w:val="22"/>
        </w:rPr>
        <w:t xml:space="preserve"> w chwili uruchomienia przez Administratora Systemu e</w:t>
      </w:r>
      <w:r w:rsidR="002C10BF">
        <w:rPr>
          <w:rFonts w:asciiTheme="minorHAnsi" w:hAnsiTheme="minorHAnsi" w:cstheme="minorHAnsi"/>
          <w:szCs w:val="22"/>
        </w:rPr>
        <w:t>-</w:t>
      </w:r>
      <w:r>
        <w:rPr>
          <w:rFonts w:asciiTheme="minorHAnsi" w:hAnsiTheme="minorHAnsi" w:cstheme="minorHAnsi"/>
          <w:szCs w:val="22"/>
        </w:rPr>
        <w:t>Rejestracja procedury importu wizyt</w:t>
      </w:r>
      <w:r w:rsidR="00086A92">
        <w:rPr>
          <w:rFonts w:asciiTheme="minorHAnsi" w:hAnsiTheme="minorHAnsi" w:cstheme="minorHAnsi"/>
          <w:szCs w:val="22"/>
        </w:rPr>
        <w:t>,</w:t>
      </w:r>
      <w:r>
        <w:rPr>
          <w:rFonts w:asciiTheme="minorHAnsi" w:hAnsiTheme="minorHAnsi" w:cstheme="minorHAnsi"/>
          <w:szCs w:val="22"/>
        </w:rPr>
        <w:t xml:space="preserve"> zostanie dodatkowo podana </w:t>
      </w:r>
      <w:r w:rsidR="002C10BF">
        <w:rPr>
          <w:rFonts w:asciiTheme="minorHAnsi" w:hAnsiTheme="minorHAnsi" w:cstheme="minorHAnsi"/>
          <w:szCs w:val="22"/>
        </w:rPr>
        <w:t xml:space="preserve">przez Administratora </w:t>
      </w:r>
      <w:r>
        <w:rPr>
          <w:rFonts w:asciiTheme="minorHAnsi" w:hAnsiTheme="minorHAnsi" w:cstheme="minorHAnsi"/>
          <w:szCs w:val="22"/>
        </w:rPr>
        <w:t xml:space="preserve">liczba dni </w:t>
      </w:r>
      <w:r w:rsidR="004F783D">
        <w:rPr>
          <w:rFonts w:asciiTheme="minorHAnsi" w:hAnsiTheme="minorHAnsi" w:cstheme="minorHAnsi"/>
          <w:szCs w:val="22"/>
        </w:rPr>
        <w:t xml:space="preserve">(np. 30) importu do Poczekalni </w:t>
      </w:r>
      <w:r>
        <w:rPr>
          <w:rFonts w:asciiTheme="minorHAnsi" w:hAnsiTheme="minorHAnsi" w:cstheme="minorHAnsi"/>
          <w:szCs w:val="22"/>
        </w:rPr>
        <w:t xml:space="preserve">wskazująca </w:t>
      </w:r>
      <w:r w:rsidR="002C10BF">
        <w:rPr>
          <w:rFonts w:asciiTheme="minorHAnsi" w:hAnsiTheme="minorHAnsi" w:cstheme="minorHAnsi"/>
          <w:szCs w:val="22"/>
        </w:rPr>
        <w:t xml:space="preserve">długość </w:t>
      </w:r>
      <w:r>
        <w:rPr>
          <w:rFonts w:asciiTheme="minorHAnsi" w:hAnsiTheme="minorHAnsi" w:cstheme="minorHAnsi"/>
          <w:szCs w:val="22"/>
        </w:rPr>
        <w:t xml:space="preserve">czasu, dla której </w:t>
      </w:r>
      <w:r w:rsidR="00086A92">
        <w:rPr>
          <w:rFonts w:asciiTheme="minorHAnsi" w:hAnsiTheme="minorHAnsi" w:cstheme="minorHAnsi"/>
          <w:szCs w:val="22"/>
        </w:rPr>
        <w:t xml:space="preserve">Pacjenci z </w:t>
      </w:r>
      <w:r>
        <w:rPr>
          <w:rFonts w:asciiTheme="minorHAnsi" w:hAnsiTheme="minorHAnsi" w:cstheme="minorHAnsi"/>
          <w:szCs w:val="22"/>
        </w:rPr>
        <w:t>wizyt odbywając</w:t>
      </w:r>
      <w:r w:rsidR="00086A92">
        <w:rPr>
          <w:rFonts w:asciiTheme="minorHAnsi" w:hAnsiTheme="minorHAnsi" w:cstheme="minorHAnsi"/>
          <w:szCs w:val="22"/>
        </w:rPr>
        <w:t>ych</w:t>
      </w:r>
      <w:r>
        <w:rPr>
          <w:rFonts w:asciiTheme="minorHAnsi" w:hAnsiTheme="minorHAnsi" w:cstheme="minorHAnsi"/>
          <w:szCs w:val="22"/>
        </w:rPr>
        <w:t xml:space="preserve"> się później niż podana liczba dni zostaną automatycznie przeniesi</w:t>
      </w:r>
      <w:r w:rsidR="002C10BF">
        <w:rPr>
          <w:rFonts w:asciiTheme="minorHAnsi" w:hAnsiTheme="minorHAnsi" w:cstheme="minorHAnsi"/>
          <w:szCs w:val="22"/>
        </w:rPr>
        <w:t>eni</w:t>
      </w:r>
      <w:r>
        <w:rPr>
          <w:rFonts w:asciiTheme="minorHAnsi" w:hAnsiTheme="minorHAnsi" w:cstheme="minorHAnsi"/>
          <w:szCs w:val="22"/>
        </w:rPr>
        <w:t xml:space="preserve"> do tzw. Poczekalni.</w:t>
      </w:r>
    </w:p>
    <w:p w:rsidRPr="00A601AF" w:rsidR="00AB3F60" w:rsidRDefault="00AB3F60" w14:paraId="6AEABFC4" w14:textId="2EE19D7D">
      <w:pPr>
        <w:pStyle w:val="Akapitzlist"/>
        <w:numPr>
          <w:ilvl w:val="2"/>
          <w:numId w:val="13"/>
        </w:numPr>
        <w:spacing w:before="0" w:line="240" w:lineRule="auto"/>
        <w:contextualSpacing w:val="0"/>
        <w:jc w:val="left"/>
        <w:rPr>
          <w:rFonts w:asciiTheme="minorHAnsi" w:hAnsiTheme="minorHAnsi" w:cstheme="minorHAnsi"/>
          <w:b/>
          <w:bCs/>
          <w:szCs w:val="22"/>
        </w:rPr>
      </w:pPr>
      <w:r w:rsidRPr="00A601AF">
        <w:rPr>
          <w:rFonts w:asciiTheme="minorHAnsi" w:hAnsiTheme="minorHAnsi" w:cstheme="minorHAnsi"/>
          <w:b/>
          <w:bCs/>
          <w:szCs w:val="22"/>
        </w:rPr>
        <w:t>Szczegółowa informacja o tym ile będzie wynosić ta liczba dni będzie ustal</w:t>
      </w:r>
      <w:r w:rsidRPr="00A601AF" w:rsidR="00B16AE0">
        <w:rPr>
          <w:rFonts w:asciiTheme="minorHAnsi" w:hAnsiTheme="minorHAnsi" w:cstheme="minorHAnsi"/>
          <w:b/>
          <w:bCs/>
          <w:szCs w:val="22"/>
        </w:rPr>
        <w:t>a</w:t>
      </w:r>
      <w:r w:rsidRPr="00A601AF">
        <w:rPr>
          <w:rFonts w:asciiTheme="minorHAnsi" w:hAnsiTheme="minorHAnsi" w:cstheme="minorHAnsi"/>
          <w:b/>
          <w:bCs/>
          <w:szCs w:val="22"/>
        </w:rPr>
        <w:t xml:space="preserve">na przez </w:t>
      </w:r>
      <w:proofErr w:type="spellStart"/>
      <w:r w:rsidRPr="00A601AF">
        <w:rPr>
          <w:rFonts w:asciiTheme="minorHAnsi" w:hAnsiTheme="minorHAnsi" w:cstheme="minorHAnsi"/>
          <w:b/>
          <w:bCs/>
          <w:szCs w:val="22"/>
        </w:rPr>
        <w:t>CeZ</w:t>
      </w:r>
      <w:proofErr w:type="spellEnd"/>
      <w:r w:rsidRPr="00A601AF">
        <w:rPr>
          <w:rFonts w:asciiTheme="minorHAnsi" w:hAnsiTheme="minorHAnsi" w:cstheme="minorHAnsi"/>
          <w:b/>
          <w:bCs/>
          <w:szCs w:val="22"/>
        </w:rPr>
        <w:t>.</w:t>
      </w:r>
    </w:p>
    <w:p w:rsidRPr="00C91118" w:rsidR="00314FC5" w:rsidRDefault="00314FC5" w14:paraId="51391281" w14:textId="6E09B2AF">
      <w:pPr>
        <w:pStyle w:val="Akapitzlist"/>
        <w:numPr>
          <w:ilvl w:val="2"/>
          <w:numId w:val="13"/>
        </w:numPr>
        <w:spacing w:before="0" w:line="240" w:lineRule="auto"/>
        <w:contextualSpacing w:val="0"/>
        <w:jc w:val="left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Do Poczekalni zostaną przeniesieni Pacjenci z wizyt z pliku CSV, dla których w polu ‘</w:t>
      </w:r>
      <w:r w:rsidRPr="00F709AE">
        <w:rPr>
          <w:rFonts w:cstheme="minorHAnsi"/>
          <w:szCs w:val="22"/>
        </w:rPr>
        <w:t>Czy kontynuacja (TAK/NIE)</w:t>
      </w:r>
      <w:r>
        <w:rPr>
          <w:rFonts w:cstheme="minorHAnsi"/>
          <w:szCs w:val="22"/>
        </w:rPr>
        <w:t xml:space="preserve">’ będzie podana wartość ‘NIE’ </w:t>
      </w:r>
      <w:r w:rsidRPr="0098041B" w:rsidR="00C91118">
        <w:rPr>
          <w:rFonts w:cstheme="minorHAnsi"/>
          <w:szCs w:val="22"/>
          <w:u w:val="single"/>
        </w:rPr>
        <w:t>ORAZ</w:t>
      </w:r>
      <w:r w:rsidR="00C91118">
        <w:rPr>
          <w:rFonts w:cstheme="minorHAnsi"/>
          <w:szCs w:val="22"/>
        </w:rPr>
        <w:t xml:space="preserve"> </w:t>
      </w:r>
      <w:r>
        <w:rPr>
          <w:rFonts w:cstheme="minorHAnsi"/>
          <w:szCs w:val="22"/>
        </w:rPr>
        <w:t xml:space="preserve">data i czas wizyty przekroczą liczbę dni importu do poczekalni (tak jak to opisano w </w:t>
      </w:r>
      <w:r w:rsidR="00C91118">
        <w:rPr>
          <w:rFonts w:cstheme="minorHAnsi"/>
          <w:szCs w:val="22"/>
        </w:rPr>
        <w:t>przykładzie niżej</w:t>
      </w:r>
      <w:r>
        <w:rPr>
          <w:rFonts w:cstheme="minorHAnsi"/>
          <w:szCs w:val="22"/>
        </w:rPr>
        <w:t>).</w:t>
      </w:r>
    </w:p>
    <w:p w:rsidRPr="00314FC5" w:rsidR="00C91118" w:rsidRDefault="00C91118" w14:paraId="0518DB9D" w14:textId="7EB2466C">
      <w:pPr>
        <w:pStyle w:val="Akapitzlist"/>
        <w:numPr>
          <w:ilvl w:val="2"/>
          <w:numId w:val="13"/>
        </w:numPr>
        <w:spacing w:before="0" w:line="240" w:lineRule="auto"/>
        <w:contextualSpacing w:val="0"/>
        <w:jc w:val="left"/>
        <w:rPr>
          <w:rFonts w:asciiTheme="minorHAnsi" w:hAnsiTheme="minorHAnsi" w:cstheme="minorHAnsi"/>
          <w:szCs w:val="22"/>
        </w:rPr>
      </w:pPr>
      <w:r>
        <w:rPr>
          <w:rFonts w:cstheme="minorHAnsi"/>
          <w:szCs w:val="22"/>
        </w:rPr>
        <w:t xml:space="preserve">Jeśli dla danej wizyty w polu ‘Czy kontynuacja (TAK/NIE)’ będzie podana wartość </w:t>
      </w:r>
      <w:r w:rsidRPr="00262EBE">
        <w:rPr>
          <w:rFonts w:cstheme="minorHAnsi"/>
          <w:szCs w:val="22"/>
          <w:u w:val="single"/>
        </w:rPr>
        <w:t>‘TAK’, to taka wizyta zawsze zostanie dodana do grafiku</w:t>
      </w:r>
      <w:r>
        <w:rPr>
          <w:rFonts w:cstheme="minorHAnsi"/>
          <w:szCs w:val="22"/>
        </w:rPr>
        <w:t xml:space="preserve"> niezależnie od tego jak daleko w przyszłości będzie umówiona, a więc nie jest wtedy brany pod uwagę opisany wyżej parametr liczby dni importu do Poczekalni.</w:t>
      </w:r>
    </w:p>
    <w:p w:rsidR="00314FC5" w:rsidRDefault="00314FC5" w14:paraId="702C9B9C" w14:textId="46A1E820">
      <w:pPr>
        <w:pStyle w:val="Akapitzlist"/>
        <w:numPr>
          <w:ilvl w:val="2"/>
          <w:numId w:val="13"/>
        </w:numPr>
        <w:spacing w:before="0" w:line="240" w:lineRule="auto"/>
        <w:contextualSpacing w:val="0"/>
        <w:jc w:val="left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Np. jeśli Administrator Systemu e-Rejestracja rozpocznie import 3 kwietnia 2022 o godzinie 10:10 oraz poda, że liczba dni importu do Poczekalni wynosi 10, to Pacjenci z wszystkich wizyty</w:t>
      </w:r>
      <w:r w:rsidR="00C91118">
        <w:rPr>
          <w:rFonts w:asciiTheme="minorHAnsi" w:hAnsiTheme="minorHAnsi" w:cstheme="minorHAnsi"/>
          <w:szCs w:val="22"/>
        </w:rPr>
        <w:t>, dla których ‘</w:t>
      </w:r>
      <w:r w:rsidRPr="00F709AE" w:rsidR="00C91118">
        <w:rPr>
          <w:rFonts w:cstheme="minorHAnsi"/>
          <w:szCs w:val="22"/>
        </w:rPr>
        <w:t>Czy kontynuacja (TAK/NIE)</w:t>
      </w:r>
      <w:r w:rsidR="00C91118">
        <w:rPr>
          <w:rFonts w:cstheme="minorHAnsi"/>
          <w:szCs w:val="22"/>
        </w:rPr>
        <w:t xml:space="preserve">’ będzie podana wartość ‘NIE’ ORAZ </w:t>
      </w:r>
      <w:r>
        <w:rPr>
          <w:rFonts w:asciiTheme="minorHAnsi" w:hAnsiTheme="minorHAnsi" w:cstheme="minorHAnsi"/>
          <w:szCs w:val="22"/>
        </w:rPr>
        <w:t>rozpoczynających się po godzinie 00:00 dnia 13 kwietnia 2022 trafią do Poczekalni zamiast do grafiku (2022-04-03 + 10 dni = 2022-04-13).</w:t>
      </w:r>
    </w:p>
    <w:p w:rsidR="00240271" w:rsidRDefault="00240271" w14:paraId="0FBA772A" w14:textId="63E7499C">
      <w:pPr>
        <w:pStyle w:val="Akapitzlist"/>
        <w:numPr>
          <w:ilvl w:val="1"/>
          <w:numId w:val="13"/>
        </w:numPr>
        <w:spacing w:before="0" w:line="240" w:lineRule="auto"/>
        <w:contextualSpacing w:val="0"/>
        <w:jc w:val="left"/>
        <w:rPr>
          <w:rFonts w:asciiTheme="minorHAnsi" w:hAnsiTheme="minorHAnsi" w:cstheme="minorHAnsi"/>
          <w:szCs w:val="22"/>
        </w:rPr>
      </w:pPr>
      <w:r w:rsidRPr="003C58F0">
        <w:rPr>
          <w:rFonts w:asciiTheme="minorHAnsi" w:hAnsiTheme="minorHAnsi" w:cstheme="minorHAnsi"/>
          <w:szCs w:val="22"/>
        </w:rPr>
        <w:t xml:space="preserve">Jeżeli dla danej wizyty w polu ‘Czy termin wskazany przez placówkę (TAK/NIE)’ podana została wartość ‘NIE’ – </w:t>
      </w:r>
      <w:r w:rsidR="00A97C2E">
        <w:rPr>
          <w:rFonts w:asciiTheme="minorHAnsi" w:hAnsiTheme="minorHAnsi" w:cstheme="minorHAnsi"/>
          <w:szCs w:val="22"/>
        </w:rPr>
        <w:t xml:space="preserve">co </w:t>
      </w:r>
      <w:r w:rsidRPr="003C58F0">
        <w:rPr>
          <w:rFonts w:asciiTheme="minorHAnsi" w:hAnsiTheme="minorHAnsi" w:cstheme="minorHAnsi"/>
          <w:szCs w:val="22"/>
        </w:rPr>
        <w:t xml:space="preserve">oznacza, że to Pacjent wskazał </w:t>
      </w:r>
      <w:r w:rsidRPr="003C58F0" w:rsidR="00086A92">
        <w:rPr>
          <w:rFonts w:asciiTheme="minorHAnsi" w:hAnsiTheme="minorHAnsi" w:cstheme="minorHAnsi"/>
          <w:szCs w:val="22"/>
        </w:rPr>
        <w:t xml:space="preserve">termin wizyty – oraz </w:t>
      </w:r>
      <w:r w:rsidR="00314FC5">
        <w:rPr>
          <w:rFonts w:asciiTheme="minorHAnsi" w:hAnsiTheme="minorHAnsi" w:cstheme="minorHAnsi"/>
          <w:szCs w:val="22"/>
        </w:rPr>
        <w:t xml:space="preserve">jeśli </w:t>
      </w:r>
      <w:r w:rsidRPr="003C58F0" w:rsidR="00086A92">
        <w:rPr>
          <w:rFonts w:asciiTheme="minorHAnsi" w:hAnsiTheme="minorHAnsi" w:cstheme="minorHAnsi"/>
          <w:szCs w:val="22"/>
        </w:rPr>
        <w:t xml:space="preserve">dana </w:t>
      </w:r>
      <w:r w:rsidRPr="003C58F0" w:rsidR="00086A92">
        <w:rPr>
          <w:rFonts w:asciiTheme="minorHAnsi" w:hAnsiTheme="minorHAnsi" w:cstheme="minorHAnsi"/>
          <w:szCs w:val="22"/>
        </w:rPr>
        <w:lastRenderedPageBreak/>
        <w:t xml:space="preserve">wizyta zostanie zakwalifikowana do przeniesienia do Poczekalni, to przy zapisie Pacjenta do Poczekalni wskazane zostaną dla takiego Pacjenta  tzw. preferencje, w których </w:t>
      </w:r>
      <w:r w:rsidRPr="003C58F0">
        <w:rPr>
          <w:rFonts w:asciiTheme="minorHAnsi" w:hAnsiTheme="minorHAnsi" w:cstheme="minorHAnsi"/>
          <w:szCs w:val="22"/>
        </w:rPr>
        <w:t xml:space="preserve">inicjalnie </w:t>
      </w:r>
      <w:r w:rsidR="003C58F0">
        <w:rPr>
          <w:rFonts w:asciiTheme="minorHAnsi" w:hAnsiTheme="minorHAnsi" w:cstheme="minorHAnsi"/>
          <w:szCs w:val="22"/>
        </w:rPr>
        <w:t xml:space="preserve">zostanie ustawione, że </w:t>
      </w:r>
      <w:r w:rsidRPr="003C58F0">
        <w:rPr>
          <w:rFonts w:asciiTheme="minorHAnsi" w:hAnsiTheme="minorHAnsi" w:cstheme="minorHAnsi"/>
          <w:szCs w:val="22"/>
        </w:rPr>
        <w:t xml:space="preserve">oczekiwaniem </w:t>
      </w:r>
      <w:r w:rsidR="003C58F0">
        <w:rPr>
          <w:rFonts w:asciiTheme="minorHAnsi" w:hAnsiTheme="minorHAnsi" w:cstheme="minorHAnsi"/>
          <w:szCs w:val="22"/>
        </w:rPr>
        <w:t>P</w:t>
      </w:r>
      <w:r w:rsidRPr="003C58F0">
        <w:rPr>
          <w:rFonts w:asciiTheme="minorHAnsi" w:hAnsiTheme="minorHAnsi" w:cstheme="minorHAnsi"/>
          <w:szCs w:val="22"/>
        </w:rPr>
        <w:t xml:space="preserve">acjenta jest </w:t>
      </w:r>
      <w:r w:rsidRPr="00D7388A">
        <w:rPr>
          <w:rFonts w:asciiTheme="minorHAnsi" w:hAnsiTheme="minorHAnsi" w:cstheme="minorHAnsi"/>
          <w:szCs w:val="22"/>
        </w:rPr>
        <w:t>zapisanie s</w:t>
      </w:r>
      <w:r w:rsidRPr="00D7388A" w:rsidR="003C58F0">
        <w:rPr>
          <w:rFonts w:asciiTheme="minorHAnsi" w:hAnsiTheme="minorHAnsi" w:cstheme="minorHAnsi"/>
          <w:szCs w:val="22"/>
        </w:rPr>
        <w:t>ię</w:t>
      </w:r>
      <w:r w:rsidRPr="00D7388A">
        <w:rPr>
          <w:rFonts w:asciiTheme="minorHAnsi" w:hAnsiTheme="minorHAnsi" w:cstheme="minorHAnsi"/>
          <w:szCs w:val="22"/>
        </w:rPr>
        <w:t xml:space="preserve"> </w:t>
      </w:r>
      <w:r w:rsidRPr="00D7388A" w:rsidR="003C58F0">
        <w:rPr>
          <w:rFonts w:asciiTheme="minorHAnsi" w:hAnsiTheme="minorHAnsi" w:cstheme="minorHAnsi"/>
          <w:szCs w:val="22"/>
        </w:rPr>
        <w:t xml:space="preserve">na wizytę </w:t>
      </w:r>
      <w:r w:rsidRPr="00D7388A">
        <w:rPr>
          <w:rFonts w:asciiTheme="minorHAnsi" w:hAnsiTheme="minorHAnsi" w:cstheme="minorHAnsi"/>
          <w:szCs w:val="22"/>
        </w:rPr>
        <w:t xml:space="preserve">do tego </w:t>
      </w:r>
      <w:r w:rsidRPr="00D7388A" w:rsidR="003C58F0">
        <w:rPr>
          <w:rFonts w:asciiTheme="minorHAnsi" w:hAnsiTheme="minorHAnsi" w:cstheme="minorHAnsi"/>
          <w:szCs w:val="22"/>
        </w:rPr>
        <w:t xml:space="preserve">samego </w:t>
      </w:r>
      <w:r w:rsidRPr="00D7388A">
        <w:rPr>
          <w:rFonts w:asciiTheme="minorHAnsi" w:hAnsiTheme="minorHAnsi" w:cstheme="minorHAnsi"/>
          <w:szCs w:val="22"/>
        </w:rPr>
        <w:t>podmiotu</w:t>
      </w:r>
      <w:r w:rsidRPr="00D7388A" w:rsidR="003C58F0">
        <w:rPr>
          <w:rFonts w:asciiTheme="minorHAnsi" w:hAnsiTheme="minorHAnsi" w:cstheme="minorHAnsi"/>
          <w:szCs w:val="22"/>
        </w:rPr>
        <w:t>,</w:t>
      </w:r>
      <w:r w:rsidRPr="00D7388A">
        <w:rPr>
          <w:rFonts w:asciiTheme="minorHAnsi" w:hAnsiTheme="minorHAnsi" w:cstheme="minorHAnsi"/>
          <w:szCs w:val="22"/>
        </w:rPr>
        <w:t xml:space="preserve"> który prowadzi</w:t>
      </w:r>
      <w:r w:rsidRPr="00D7388A" w:rsidR="003C58F0">
        <w:rPr>
          <w:rFonts w:asciiTheme="minorHAnsi" w:hAnsiTheme="minorHAnsi" w:cstheme="minorHAnsi"/>
          <w:szCs w:val="22"/>
        </w:rPr>
        <w:t xml:space="preserve"> grafik oraz</w:t>
      </w:r>
      <w:r w:rsidR="003C58F0">
        <w:rPr>
          <w:rFonts w:asciiTheme="minorHAnsi" w:hAnsiTheme="minorHAnsi" w:cstheme="minorHAnsi"/>
          <w:szCs w:val="22"/>
        </w:rPr>
        <w:t xml:space="preserve"> że data i czas wizyty będą nie wcześniej niż wskazana </w:t>
      </w:r>
      <w:r w:rsidR="00AB7394">
        <w:rPr>
          <w:rFonts w:asciiTheme="minorHAnsi" w:hAnsiTheme="minorHAnsi" w:cstheme="minorHAnsi"/>
          <w:szCs w:val="22"/>
        </w:rPr>
        <w:t xml:space="preserve">w pliku CSV </w:t>
      </w:r>
      <w:r w:rsidR="003C58F0">
        <w:rPr>
          <w:rFonts w:asciiTheme="minorHAnsi" w:hAnsiTheme="minorHAnsi" w:cstheme="minorHAnsi"/>
          <w:szCs w:val="22"/>
        </w:rPr>
        <w:t>data i czas rozpoczęcia wizyty</w:t>
      </w:r>
      <w:r w:rsidRPr="003C58F0">
        <w:rPr>
          <w:rFonts w:asciiTheme="minorHAnsi" w:hAnsiTheme="minorHAnsi" w:cstheme="minorHAnsi"/>
          <w:szCs w:val="22"/>
        </w:rPr>
        <w:t>.</w:t>
      </w:r>
    </w:p>
    <w:p w:rsidR="003C58F0" w:rsidRDefault="00314FC5" w14:paraId="020CA58E" w14:textId="68B15B13">
      <w:pPr>
        <w:pStyle w:val="Akapitzlist"/>
        <w:numPr>
          <w:ilvl w:val="1"/>
          <w:numId w:val="13"/>
        </w:numPr>
        <w:spacing w:before="0" w:line="240" w:lineRule="auto"/>
        <w:contextualSpacing w:val="0"/>
        <w:jc w:val="left"/>
        <w:rPr>
          <w:rFonts w:asciiTheme="minorHAnsi" w:hAnsiTheme="minorHAnsi" w:cstheme="minorHAnsi"/>
          <w:szCs w:val="22"/>
        </w:rPr>
      </w:pPr>
      <w:r w:rsidRPr="003C58F0">
        <w:rPr>
          <w:rFonts w:asciiTheme="minorHAnsi" w:hAnsiTheme="minorHAnsi" w:cstheme="minorHAnsi"/>
          <w:szCs w:val="22"/>
        </w:rPr>
        <w:t xml:space="preserve">Jeżeli dla danej wizyty w polu ‘Czy termin wskazany przez placówkę (TAK/NIE)’ podana została wartość </w:t>
      </w:r>
      <w:r w:rsidRPr="003C58F0" w:rsidR="003C58F0">
        <w:rPr>
          <w:rFonts w:asciiTheme="minorHAnsi" w:hAnsiTheme="minorHAnsi" w:cstheme="minorHAnsi"/>
          <w:szCs w:val="22"/>
        </w:rPr>
        <w:t>‘</w:t>
      </w:r>
      <w:r w:rsidR="003C58F0">
        <w:rPr>
          <w:rFonts w:asciiTheme="minorHAnsi" w:hAnsiTheme="minorHAnsi" w:cstheme="minorHAnsi"/>
          <w:szCs w:val="22"/>
        </w:rPr>
        <w:t>TAK</w:t>
      </w:r>
      <w:r w:rsidRPr="003C58F0" w:rsidR="003C58F0">
        <w:rPr>
          <w:rFonts w:asciiTheme="minorHAnsi" w:hAnsiTheme="minorHAnsi" w:cstheme="minorHAnsi"/>
          <w:szCs w:val="22"/>
        </w:rPr>
        <w:t xml:space="preserve">’ – </w:t>
      </w:r>
      <w:r w:rsidR="003C58F0">
        <w:rPr>
          <w:rFonts w:asciiTheme="minorHAnsi" w:hAnsiTheme="minorHAnsi" w:cstheme="minorHAnsi"/>
          <w:szCs w:val="22"/>
        </w:rPr>
        <w:t xml:space="preserve">co </w:t>
      </w:r>
      <w:r w:rsidRPr="003C58F0" w:rsidR="003C58F0">
        <w:rPr>
          <w:rFonts w:asciiTheme="minorHAnsi" w:hAnsiTheme="minorHAnsi" w:cstheme="minorHAnsi"/>
          <w:szCs w:val="22"/>
        </w:rPr>
        <w:t xml:space="preserve">oznacza, że to </w:t>
      </w:r>
      <w:r w:rsidR="003C58F0">
        <w:rPr>
          <w:rFonts w:asciiTheme="minorHAnsi" w:hAnsiTheme="minorHAnsi" w:cstheme="minorHAnsi"/>
          <w:szCs w:val="22"/>
        </w:rPr>
        <w:t xml:space="preserve">Placówka </w:t>
      </w:r>
      <w:r w:rsidRPr="003C58F0" w:rsidR="003C58F0">
        <w:rPr>
          <w:rFonts w:asciiTheme="minorHAnsi" w:hAnsiTheme="minorHAnsi" w:cstheme="minorHAnsi"/>
          <w:szCs w:val="22"/>
        </w:rPr>
        <w:t>wskazał</w:t>
      </w:r>
      <w:r w:rsidR="003C58F0">
        <w:rPr>
          <w:rFonts w:asciiTheme="minorHAnsi" w:hAnsiTheme="minorHAnsi" w:cstheme="minorHAnsi"/>
          <w:szCs w:val="22"/>
        </w:rPr>
        <w:t>a</w:t>
      </w:r>
      <w:r w:rsidRPr="003C58F0" w:rsidR="003C58F0">
        <w:rPr>
          <w:rFonts w:asciiTheme="minorHAnsi" w:hAnsiTheme="minorHAnsi" w:cstheme="minorHAnsi"/>
          <w:szCs w:val="22"/>
        </w:rPr>
        <w:t xml:space="preserve"> termin wizyty</w:t>
      </w:r>
      <w:r w:rsidR="003C58F0">
        <w:rPr>
          <w:rFonts w:asciiTheme="minorHAnsi" w:hAnsiTheme="minorHAnsi" w:cstheme="minorHAnsi"/>
          <w:szCs w:val="22"/>
        </w:rPr>
        <w:t xml:space="preserve"> - </w:t>
      </w:r>
      <w:r w:rsidRPr="003C58F0">
        <w:rPr>
          <w:rFonts w:asciiTheme="minorHAnsi" w:hAnsiTheme="minorHAnsi" w:cstheme="minorHAnsi"/>
          <w:szCs w:val="22"/>
        </w:rPr>
        <w:t xml:space="preserve">oraz </w:t>
      </w:r>
      <w:r>
        <w:rPr>
          <w:rFonts w:asciiTheme="minorHAnsi" w:hAnsiTheme="minorHAnsi" w:cstheme="minorHAnsi"/>
          <w:szCs w:val="22"/>
        </w:rPr>
        <w:t xml:space="preserve">jeśli </w:t>
      </w:r>
      <w:r w:rsidRPr="003C58F0">
        <w:rPr>
          <w:rFonts w:asciiTheme="minorHAnsi" w:hAnsiTheme="minorHAnsi" w:cstheme="minorHAnsi"/>
          <w:szCs w:val="22"/>
        </w:rPr>
        <w:t xml:space="preserve">dana wizyta zostanie zakwalifikowana do przeniesienia do Poczekalni, </w:t>
      </w:r>
      <w:r w:rsidRPr="003C58F0" w:rsidR="003C58F0">
        <w:rPr>
          <w:rFonts w:asciiTheme="minorHAnsi" w:hAnsiTheme="minorHAnsi" w:cstheme="minorHAnsi"/>
          <w:szCs w:val="22"/>
        </w:rPr>
        <w:t xml:space="preserve">to przy zapisie Pacjenta do Poczekalni wskazane zostaną dla takiego Pacjenta  tzw. preferencje, w których inicjalnie </w:t>
      </w:r>
      <w:r w:rsidR="003C58F0">
        <w:rPr>
          <w:rFonts w:asciiTheme="minorHAnsi" w:hAnsiTheme="minorHAnsi" w:cstheme="minorHAnsi"/>
          <w:szCs w:val="22"/>
        </w:rPr>
        <w:t xml:space="preserve">zostanie ustawione, że </w:t>
      </w:r>
      <w:r w:rsidRPr="003C58F0" w:rsidR="003C58F0">
        <w:rPr>
          <w:rFonts w:asciiTheme="minorHAnsi" w:hAnsiTheme="minorHAnsi" w:cstheme="minorHAnsi"/>
          <w:szCs w:val="22"/>
        </w:rPr>
        <w:t xml:space="preserve">oczekiwaniem </w:t>
      </w:r>
      <w:r w:rsidR="003C58F0">
        <w:rPr>
          <w:rFonts w:asciiTheme="minorHAnsi" w:hAnsiTheme="minorHAnsi" w:cstheme="minorHAnsi"/>
          <w:szCs w:val="22"/>
        </w:rPr>
        <w:t>P</w:t>
      </w:r>
      <w:r w:rsidRPr="003C58F0" w:rsidR="003C58F0">
        <w:rPr>
          <w:rFonts w:asciiTheme="minorHAnsi" w:hAnsiTheme="minorHAnsi" w:cstheme="minorHAnsi"/>
          <w:szCs w:val="22"/>
        </w:rPr>
        <w:t>acjenta jest zapisanie s</w:t>
      </w:r>
      <w:r w:rsidR="003C58F0">
        <w:rPr>
          <w:rFonts w:asciiTheme="minorHAnsi" w:hAnsiTheme="minorHAnsi" w:cstheme="minorHAnsi"/>
          <w:szCs w:val="22"/>
        </w:rPr>
        <w:t>ię</w:t>
      </w:r>
      <w:r w:rsidRPr="003C58F0" w:rsidR="003C58F0">
        <w:rPr>
          <w:rFonts w:asciiTheme="minorHAnsi" w:hAnsiTheme="minorHAnsi" w:cstheme="minorHAnsi"/>
          <w:szCs w:val="22"/>
        </w:rPr>
        <w:t xml:space="preserve"> </w:t>
      </w:r>
      <w:r w:rsidR="003C58F0">
        <w:rPr>
          <w:rFonts w:asciiTheme="minorHAnsi" w:hAnsiTheme="minorHAnsi" w:cstheme="minorHAnsi"/>
          <w:szCs w:val="22"/>
        </w:rPr>
        <w:t xml:space="preserve">na wizytę </w:t>
      </w:r>
      <w:r w:rsidRPr="003C58F0" w:rsidR="003C58F0">
        <w:rPr>
          <w:rFonts w:asciiTheme="minorHAnsi" w:hAnsiTheme="minorHAnsi" w:cstheme="minorHAnsi"/>
          <w:szCs w:val="22"/>
        </w:rPr>
        <w:t xml:space="preserve">do tego </w:t>
      </w:r>
      <w:r w:rsidR="003C58F0">
        <w:rPr>
          <w:rFonts w:asciiTheme="minorHAnsi" w:hAnsiTheme="minorHAnsi" w:cstheme="minorHAnsi"/>
          <w:szCs w:val="22"/>
        </w:rPr>
        <w:t xml:space="preserve">samego </w:t>
      </w:r>
      <w:r w:rsidRPr="003C58F0" w:rsidR="003C58F0">
        <w:rPr>
          <w:rFonts w:asciiTheme="minorHAnsi" w:hAnsiTheme="minorHAnsi" w:cstheme="minorHAnsi"/>
          <w:szCs w:val="22"/>
        </w:rPr>
        <w:t>podmiotu</w:t>
      </w:r>
      <w:r w:rsidR="003C58F0">
        <w:rPr>
          <w:rFonts w:asciiTheme="minorHAnsi" w:hAnsiTheme="minorHAnsi" w:cstheme="minorHAnsi"/>
          <w:szCs w:val="22"/>
        </w:rPr>
        <w:t>,</w:t>
      </w:r>
      <w:r w:rsidRPr="003C58F0" w:rsidR="003C58F0">
        <w:rPr>
          <w:rFonts w:asciiTheme="minorHAnsi" w:hAnsiTheme="minorHAnsi" w:cstheme="minorHAnsi"/>
          <w:szCs w:val="22"/>
        </w:rPr>
        <w:t xml:space="preserve"> który prowadzi</w:t>
      </w:r>
      <w:r w:rsidR="003C58F0">
        <w:rPr>
          <w:rFonts w:asciiTheme="minorHAnsi" w:hAnsiTheme="minorHAnsi" w:cstheme="minorHAnsi"/>
          <w:szCs w:val="22"/>
        </w:rPr>
        <w:t xml:space="preserve"> grafik</w:t>
      </w:r>
      <w:r w:rsidR="00A97C2E">
        <w:rPr>
          <w:rFonts w:asciiTheme="minorHAnsi" w:hAnsiTheme="minorHAnsi" w:cstheme="minorHAnsi"/>
          <w:szCs w:val="22"/>
        </w:rPr>
        <w:t xml:space="preserve"> oraz że termin wizyty </w:t>
      </w:r>
      <w:r w:rsidR="00D05D2F">
        <w:rPr>
          <w:rFonts w:asciiTheme="minorHAnsi" w:hAnsiTheme="minorHAnsi" w:cstheme="minorHAnsi"/>
          <w:szCs w:val="22"/>
        </w:rPr>
        <w:t xml:space="preserve">może być dowolny </w:t>
      </w:r>
      <w:r w:rsidR="00A97C2E">
        <w:rPr>
          <w:rFonts w:asciiTheme="minorHAnsi" w:hAnsiTheme="minorHAnsi" w:cstheme="minorHAnsi"/>
          <w:szCs w:val="22"/>
        </w:rPr>
        <w:t>pierwszy pasujący.</w:t>
      </w:r>
    </w:p>
    <w:p w:rsidRPr="003C58F0" w:rsidR="004F67EC" w:rsidRDefault="004F67EC" w14:paraId="159936D2" w14:textId="3BBCB15D">
      <w:pPr>
        <w:pStyle w:val="Akapitzlist"/>
        <w:numPr>
          <w:ilvl w:val="1"/>
          <w:numId w:val="13"/>
        </w:numPr>
        <w:spacing w:before="0" w:line="240" w:lineRule="auto"/>
        <w:contextualSpacing w:val="0"/>
        <w:jc w:val="left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O przeniesieniu wizyty </w:t>
      </w:r>
      <w:r w:rsidR="000F37DA">
        <w:rPr>
          <w:rFonts w:asciiTheme="minorHAnsi" w:hAnsiTheme="minorHAnsi" w:cstheme="minorHAnsi"/>
          <w:szCs w:val="22"/>
        </w:rPr>
        <w:t xml:space="preserve">do tzw. Poczekalni </w:t>
      </w:r>
      <w:r w:rsidR="007F0A4C">
        <w:rPr>
          <w:rFonts w:asciiTheme="minorHAnsi" w:hAnsiTheme="minorHAnsi" w:cstheme="minorHAnsi"/>
          <w:szCs w:val="22"/>
        </w:rPr>
        <w:t xml:space="preserve">zostaną </w:t>
      </w:r>
      <w:r w:rsidR="00984EFE">
        <w:rPr>
          <w:rFonts w:asciiTheme="minorHAnsi" w:hAnsiTheme="minorHAnsi" w:cstheme="minorHAnsi"/>
          <w:szCs w:val="22"/>
        </w:rPr>
        <w:t xml:space="preserve">jednocześnie </w:t>
      </w:r>
      <w:r w:rsidR="007F0A4C">
        <w:rPr>
          <w:rFonts w:asciiTheme="minorHAnsi" w:hAnsiTheme="minorHAnsi" w:cstheme="minorHAnsi"/>
          <w:szCs w:val="22"/>
        </w:rPr>
        <w:t xml:space="preserve">powiadomieni pacjenci </w:t>
      </w:r>
      <w:r w:rsidR="0072298A">
        <w:rPr>
          <w:rFonts w:asciiTheme="minorHAnsi" w:hAnsiTheme="minorHAnsi" w:cstheme="minorHAnsi"/>
          <w:szCs w:val="22"/>
        </w:rPr>
        <w:t>których wizyta dotyczy</w:t>
      </w:r>
      <w:r w:rsidR="00C639FF">
        <w:rPr>
          <w:rFonts w:asciiTheme="minorHAnsi" w:hAnsiTheme="minorHAnsi" w:cstheme="minorHAnsi"/>
          <w:szCs w:val="22"/>
        </w:rPr>
        <w:t xml:space="preserve">. </w:t>
      </w:r>
      <w:r w:rsidR="00667AA9">
        <w:rPr>
          <w:rFonts w:asciiTheme="minorHAnsi" w:hAnsiTheme="minorHAnsi" w:cstheme="minorHAnsi"/>
          <w:szCs w:val="22"/>
        </w:rPr>
        <w:t xml:space="preserve"> </w:t>
      </w:r>
      <w:r w:rsidR="00C639FF">
        <w:rPr>
          <w:rFonts w:asciiTheme="minorHAnsi" w:hAnsiTheme="minorHAnsi" w:cstheme="minorHAnsi"/>
          <w:szCs w:val="22"/>
        </w:rPr>
        <w:t>P</w:t>
      </w:r>
      <w:r w:rsidR="00667AA9">
        <w:rPr>
          <w:rFonts w:asciiTheme="minorHAnsi" w:hAnsiTheme="minorHAnsi" w:cstheme="minorHAnsi"/>
          <w:szCs w:val="22"/>
        </w:rPr>
        <w:t>owiadomieni</w:t>
      </w:r>
      <w:r w:rsidR="00651903">
        <w:rPr>
          <w:rFonts w:asciiTheme="minorHAnsi" w:hAnsiTheme="minorHAnsi" w:cstheme="minorHAnsi"/>
          <w:szCs w:val="22"/>
        </w:rPr>
        <w:t>e</w:t>
      </w:r>
      <w:r w:rsidR="00667AA9">
        <w:rPr>
          <w:rFonts w:asciiTheme="minorHAnsi" w:hAnsiTheme="minorHAnsi" w:cstheme="minorHAnsi"/>
          <w:szCs w:val="22"/>
        </w:rPr>
        <w:t xml:space="preserve"> </w:t>
      </w:r>
      <w:r w:rsidR="00C639FF">
        <w:rPr>
          <w:rFonts w:asciiTheme="minorHAnsi" w:hAnsiTheme="minorHAnsi" w:cstheme="minorHAnsi"/>
          <w:szCs w:val="22"/>
        </w:rPr>
        <w:t>zostan</w:t>
      </w:r>
      <w:r w:rsidR="00651903">
        <w:rPr>
          <w:rFonts w:asciiTheme="minorHAnsi" w:hAnsiTheme="minorHAnsi" w:cstheme="minorHAnsi"/>
          <w:szCs w:val="22"/>
        </w:rPr>
        <w:t>ie</w:t>
      </w:r>
      <w:r w:rsidR="00C639FF">
        <w:rPr>
          <w:rFonts w:asciiTheme="minorHAnsi" w:hAnsiTheme="minorHAnsi" w:cstheme="minorHAnsi"/>
          <w:szCs w:val="22"/>
        </w:rPr>
        <w:t xml:space="preserve"> wysłane </w:t>
      </w:r>
      <w:r w:rsidR="002D796F">
        <w:rPr>
          <w:rFonts w:asciiTheme="minorHAnsi" w:hAnsiTheme="minorHAnsi" w:cstheme="minorHAnsi"/>
          <w:szCs w:val="22"/>
        </w:rPr>
        <w:t>na</w:t>
      </w:r>
      <w:r w:rsidR="00DA0C12">
        <w:rPr>
          <w:rFonts w:asciiTheme="minorHAnsi" w:hAnsiTheme="minorHAnsi" w:cstheme="minorHAnsi"/>
          <w:szCs w:val="22"/>
        </w:rPr>
        <w:t xml:space="preserve"> </w:t>
      </w:r>
      <w:r w:rsidR="00FA0AAD">
        <w:rPr>
          <w:rFonts w:asciiTheme="minorHAnsi" w:hAnsiTheme="minorHAnsi" w:cstheme="minorHAnsi"/>
          <w:szCs w:val="22"/>
        </w:rPr>
        <w:t>odpowiedni</w:t>
      </w:r>
      <w:r w:rsidR="000E418B">
        <w:rPr>
          <w:rFonts w:asciiTheme="minorHAnsi" w:hAnsiTheme="minorHAnsi" w:cstheme="minorHAnsi"/>
          <w:szCs w:val="22"/>
        </w:rPr>
        <w:t xml:space="preserve"> </w:t>
      </w:r>
      <w:r w:rsidR="00165D81">
        <w:rPr>
          <w:rFonts w:asciiTheme="minorHAnsi" w:hAnsiTheme="minorHAnsi" w:cstheme="minorHAnsi"/>
          <w:szCs w:val="22"/>
        </w:rPr>
        <w:t xml:space="preserve">dla danego Pacjenta </w:t>
      </w:r>
      <w:r w:rsidR="0072298A">
        <w:rPr>
          <w:rFonts w:asciiTheme="minorHAnsi" w:hAnsiTheme="minorHAnsi" w:cstheme="minorHAnsi"/>
          <w:szCs w:val="22"/>
        </w:rPr>
        <w:t>kanał komu</w:t>
      </w:r>
      <w:r w:rsidR="00B73F7B">
        <w:rPr>
          <w:rFonts w:asciiTheme="minorHAnsi" w:hAnsiTheme="minorHAnsi" w:cstheme="minorHAnsi"/>
          <w:szCs w:val="22"/>
        </w:rPr>
        <w:t xml:space="preserve">nikacji (email, sms, </w:t>
      </w:r>
      <w:proofErr w:type="spellStart"/>
      <w:r w:rsidR="006E4D2F">
        <w:rPr>
          <w:rFonts w:asciiTheme="minorHAnsi" w:hAnsiTheme="minorHAnsi" w:cstheme="minorHAnsi"/>
          <w:szCs w:val="22"/>
        </w:rPr>
        <w:t>push</w:t>
      </w:r>
      <w:proofErr w:type="spellEnd"/>
      <w:r w:rsidR="006E4D2F">
        <w:rPr>
          <w:rFonts w:asciiTheme="minorHAnsi" w:hAnsiTheme="minorHAnsi" w:cstheme="minorHAnsi"/>
          <w:szCs w:val="22"/>
        </w:rPr>
        <w:t>).</w:t>
      </w:r>
    </w:p>
    <w:p w:rsidR="3AE87FD9" w:rsidP="000D585E" w:rsidRDefault="007D5CA2" w14:paraId="4F6AC0FF" w14:textId="7B7FF3D9">
      <w:pPr>
        <w:pStyle w:val="Nagwek2"/>
      </w:pPr>
      <w:bookmarkStart w:name="_Toc118114855" w:id="72"/>
      <w:bookmarkStart w:name="_Toc103248052" w:id="73"/>
      <w:r w:rsidRPr="007D5CA2">
        <w:t xml:space="preserve">Założenia </w:t>
      </w:r>
      <w:r>
        <w:t xml:space="preserve">techniczne </w:t>
      </w:r>
      <w:r w:rsidRPr="007D5CA2">
        <w:t>dotyczące pliku CSV do importu</w:t>
      </w:r>
      <w:bookmarkEnd w:id="72"/>
      <w:bookmarkEnd w:id="73"/>
    </w:p>
    <w:p w:rsidR="006E5739" w:rsidRDefault="006E5739" w14:paraId="4D96683B" w14:textId="32C99F2A">
      <w:pPr>
        <w:pStyle w:val="Akapitzlist"/>
        <w:numPr>
          <w:ilvl w:val="0"/>
          <w:numId w:val="14"/>
        </w:numPr>
        <w:spacing w:before="0" w:line="240" w:lineRule="auto"/>
        <w:jc w:val="left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Pusty szablon </w:t>
      </w:r>
      <w:r w:rsidRPr="00F71339">
        <w:rPr>
          <w:rFonts w:asciiTheme="minorHAnsi" w:hAnsiTheme="minorHAnsi" w:cstheme="minorHAnsi"/>
          <w:szCs w:val="22"/>
        </w:rPr>
        <w:t>pliku CSV zostanie przekazany jako załącznik do niniejszej instrukcji.</w:t>
      </w:r>
    </w:p>
    <w:p w:rsidRPr="00F709AE" w:rsidR="002E1161" w:rsidRDefault="002E1161" w14:paraId="3939A1DA" w14:textId="178111D9">
      <w:pPr>
        <w:pStyle w:val="Akapitzlist"/>
        <w:numPr>
          <w:ilvl w:val="0"/>
          <w:numId w:val="14"/>
        </w:numPr>
        <w:spacing w:before="0" w:line="240" w:lineRule="auto"/>
        <w:jc w:val="left"/>
        <w:rPr>
          <w:rFonts w:asciiTheme="minorHAnsi" w:hAnsiTheme="minorHAnsi" w:cstheme="minorHAnsi"/>
          <w:szCs w:val="22"/>
        </w:rPr>
      </w:pPr>
      <w:r w:rsidRPr="00F709AE">
        <w:rPr>
          <w:rFonts w:asciiTheme="minorHAnsi" w:hAnsiTheme="minorHAnsi" w:cstheme="minorHAnsi"/>
          <w:szCs w:val="22"/>
        </w:rPr>
        <w:t>Kodowanie liter musi być WINDOWS-1250.</w:t>
      </w:r>
    </w:p>
    <w:p w:rsidRPr="00F709AE" w:rsidR="002E1161" w:rsidRDefault="002E1161" w14:paraId="7302F8BE" w14:textId="77777777">
      <w:pPr>
        <w:pStyle w:val="Akapitzlist"/>
        <w:numPr>
          <w:ilvl w:val="0"/>
          <w:numId w:val="14"/>
        </w:numPr>
        <w:spacing w:before="0" w:line="240" w:lineRule="auto"/>
        <w:jc w:val="left"/>
        <w:rPr>
          <w:rFonts w:asciiTheme="minorHAnsi" w:hAnsiTheme="minorHAnsi" w:cstheme="minorHAnsi"/>
          <w:szCs w:val="22"/>
        </w:rPr>
      </w:pPr>
      <w:r w:rsidRPr="00F709AE">
        <w:rPr>
          <w:rFonts w:asciiTheme="minorHAnsi" w:hAnsiTheme="minorHAnsi" w:cstheme="minorHAnsi"/>
          <w:szCs w:val="22"/>
        </w:rPr>
        <w:t>Plik musi być typu CSV</w:t>
      </w:r>
      <w:r>
        <w:rPr>
          <w:rFonts w:asciiTheme="minorHAnsi" w:hAnsiTheme="minorHAnsi" w:cstheme="minorHAnsi"/>
          <w:szCs w:val="22"/>
        </w:rPr>
        <w:t xml:space="preserve"> i posiadać rozszerzenie CSV</w:t>
      </w:r>
      <w:r w:rsidRPr="00F709AE">
        <w:rPr>
          <w:rFonts w:asciiTheme="minorHAnsi" w:hAnsiTheme="minorHAnsi" w:cstheme="minorHAnsi"/>
          <w:szCs w:val="22"/>
        </w:rPr>
        <w:t>.</w:t>
      </w:r>
    </w:p>
    <w:p w:rsidRPr="00F709AE" w:rsidR="002E1161" w:rsidRDefault="002E1161" w14:paraId="540D74FA" w14:textId="119F651E">
      <w:pPr>
        <w:pStyle w:val="Akapitzlist"/>
        <w:numPr>
          <w:ilvl w:val="0"/>
          <w:numId w:val="14"/>
        </w:numPr>
        <w:spacing w:before="0" w:line="240" w:lineRule="auto"/>
        <w:jc w:val="left"/>
        <w:rPr>
          <w:rFonts w:asciiTheme="minorHAnsi" w:hAnsiTheme="minorHAnsi" w:cstheme="minorHAnsi"/>
          <w:szCs w:val="22"/>
        </w:rPr>
      </w:pPr>
      <w:r w:rsidRPr="00F709AE">
        <w:rPr>
          <w:rFonts w:asciiTheme="minorHAnsi" w:hAnsiTheme="minorHAnsi" w:cstheme="minorHAnsi"/>
          <w:szCs w:val="22"/>
        </w:rPr>
        <w:t xml:space="preserve">Pola w pliku </w:t>
      </w:r>
      <w:r w:rsidR="002A28ED">
        <w:rPr>
          <w:rFonts w:asciiTheme="minorHAnsi" w:hAnsiTheme="minorHAnsi" w:cstheme="minorHAnsi"/>
          <w:szCs w:val="22"/>
        </w:rPr>
        <w:t>muszą</w:t>
      </w:r>
      <w:r w:rsidRPr="00F709AE">
        <w:rPr>
          <w:rFonts w:asciiTheme="minorHAnsi" w:hAnsiTheme="minorHAnsi" w:cstheme="minorHAnsi"/>
          <w:szCs w:val="22"/>
        </w:rPr>
        <w:t xml:space="preserve"> być rozdzielane średnikami.</w:t>
      </w:r>
    </w:p>
    <w:p w:rsidR="002E1161" w:rsidRDefault="002E1161" w14:paraId="234D80A6" w14:textId="5E0D9C90">
      <w:pPr>
        <w:pStyle w:val="Akapitzlist"/>
        <w:numPr>
          <w:ilvl w:val="0"/>
          <w:numId w:val="14"/>
        </w:numPr>
        <w:spacing w:before="0" w:line="240" w:lineRule="auto"/>
        <w:jc w:val="left"/>
        <w:rPr>
          <w:rFonts w:asciiTheme="minorHAnsi" w:hAnsiTheme="minorHAnsi" w:cstheme="minorHAnsi"/>
          <w:szCs w:val="22"/>
        </w:rPr>
      </w:pPr>
      <w:r w:rsidRPr="00F709AE">
        <w:rPr>
          <w:rFonts w:asciiTheme="minorHAnsi" w:hAnsiTheme="minorHAnsi" w:cstheme="minorHAnsi"/>
          <w:szCs w:val="22"/>
        </w:rPr>
        <w:t>W pierwszym wierszu pliku CSV znajdują się tytuły kolumn.</w:t>
      </w:r>
    </w:p>
    <w:p w:rsidRPr="00F709AE" w:rsidR="00E11551" w:rsidRDefault="00E11551" w14:paraId="4B3C1AAD" w14:textId="7129A57E">
      <w:pPr>
        <w:pStyle w:val="Akapitzlist"/>
        <w:numPr>
          <w:ilvl w:val="1"/>
          <w:numId w:val="14"/>
        </w:numPr>
        <w:spacing w:before="0" w:line="240" w:lineRule="auto"/>
        <w:jc w:val="left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Tytuły kolumn zgodne są z nazwami pól opisanych w tabeli w pkt ‘3. Z</w:t>
      </w:r>
      <w:r w:rsidRPr="00E11551">
        <w:rPr>
          <w:rFonts w:asciiTheme="minorHAnsi" w:hAnsiTheme="minorHAnsi" w:cstheme="minorHAnsi"/>
          <w:szCs w:val="22"/>
        </w:rPr>
        <w:t>ałożenia dotyczące pól pliku importu CSV</w:t>
      </w:r>
      <w:r>
        <w:rPr>
          <w:rFonts w:asciiTheme="minorHAnsi" w:hAnsiTheme="minorHAnsi" w:cstheme="minorHAnsi"/>
          <w:szCs w:val="22"/>
        </w:rPr>
        <w:t>’ w kolumnie ‘</w:t>
      </w:r>
      <w:r w:rsidRPr="00E11551">
        <w:rPr>
          <w:rFonts w:asciiTheme="minorHAnsi" w:hAnsiTheme="minorHAnsi" w:cstheme="minorHAnsi"/>
          <w:szCs w:val="22"/>
        </w:rPr>
        <w:t>Nazwa pola/kolumny w pliku importu</w:t>
      </w:r>
      <w:r>
        <w:rPr>
          <w:rFonts w:asciiTheme="minorHAnsi" w:hAnsiTheme="minorHAnsi" w:cstheme="minorHAnsi"/>
          <w:szCs w:val="22"/>
        </w:rPr>
        <w:t>’.</w:t>
      </w:r>
    </w:p>
    <w:p w:rsidRPr="00F709AE" w:rsidR="002E1161" w:rsidRDefault="002E1161" w14:paraId="6F4D345F" w14:textId="56125E20">
      <w:pPr>
        <w:pStyle w:val="Akapitzlist"/>
        <w:numPr>
          <w:ilvl w:val="0"/>
          <w:numId w:val="14"/>
        </w:numPr>
        <w:spacing w:before="0" w:line="240" w:lineRule="auto"/>
        <w:jc w:val="left"/>
        <w:rPr>
          <w:rFonts w:asciiTheme="minorHAnsi" w:hAnsiTheme="minorHAnsi" w:cstheme="minorHAnsi"/>
          <w:szCs w:val="22"/>
        </w:rPr>
      </w:pPr>
      <w:r w:rsidRPr="00F709AE">
        <w:rPr>
          <w:rFonts w:asciiTheme="minorHAnsi" w:hAnsiTheme="minorHAnsi" w:cstheme="minorHAnsi"/>
          <w:szCs w:val="22"/>
        </w:rPr>
        <w:t>W pliku CSV nie należy zmieniać kolejności kolumn, tytułów kolumn oraz usuwać</w:t>
      </w:r>
      <w:r w:rsidR="002A28ED">
        <w:rPr>
          <w:rFonts w:asciiTheme="minorHAnsi" w:hAnsiTheme="minorHAnsi" w:cstheme="minorHAnsi"/>
          <w:szCs w:val="22"/>
        </w:rPr>
        <w:t>/dodawać</w:t>
      </w:r>
      <w:r w:rsidRPr="00F709AE">
        <w:rPr>
          <w:rFonts w:asciiTheme="minorHAnsi" w:hAnsiTheme="minorHAnsi" w:cstheme="minorHAnsi"/>
          <w:szCs w:val="22"/>
        </w:rPr>
        <w:t xml:space="preserve"> kolumn. W przeciwnym wypadku import się nie powiedzie i zostanie zwrócony błąd.</w:t>
      </w:r>
    </w:p>
    <w:p w:rsidRPr="00F709AE" w:rsidR="002E1161" w:rsidRDefault="002E1161" w14:paraId="7FDF1911" w14:textId="43324CDA">
      <w:pPr>
        <w:pStyle w:val="Akapitzlist"/>
        <w:numPr>
          <w:ilvl w:val="0"/>
          <w:numId w:val="14"/>
        </w:numPr>
        <w:spacing w:before="0" w:line="240" w:lineRule="auto"/>
        <w:jc w:val="left"/>
        <w:rPr>
          <w:rFonts w:asciiTheme="minorHAnsi" w:hAnsiTheme="minorHAnsi" w:cstheme="minorHAnsi"/>
          <w:szCs w:val="22"/>
        </w:rPr>
      </w:pPr>
      <w:r w:rsidRPr="00F709AE">
        <w:rPr>
          <w:rFonts w:asciiTheme="minorHAnsi" w:hAnsiTheme="minorHAnsi" w:cstheme="minorHAnsi"/>
          <w:szCs w:val="22"/>
        </w:rPr>
        <w:t>Komórki, które dla danej wizyty nie mają wartości</w:t>
      </w:r>
      <w:r w:rsidR="00E11551">
        <w:rPr>
          <w:rFonts w:asciiTheme="minorHAnsi" w:hAnsiTheme="minorHAnsi" w:cstheme="minorHAnsi"/>
          <w:szCs w:val="22"/>
        </w:rPr>
        <w:t xml:space="preserve"> lub są opcjonalne i nie jest znana ich wartość</w:t>
      </w:r>
      <w:r w:rsidRPr="00F709AE">
        <w:rPr>
          <w:rFonts w:asciiTheme="minorHAnsi" w:hAnsiTheme="minorHAnsi" w:cstheme="minorHAnsi"/>
          <w:szCs w:val="22"/>
        </w:rPr>
        <w:t>, należy pozostawić puste.</w:t>
      </w:r>
    </w:p>
    <w:p w:rsidR="60A601A0" w:rsidP="27164478" w:rsidRDefault="60A601A0" w14:paraId="539157D5" w14:textId="77600200"/>
    <w:p w:rsidR="435A5AB6" w:rsidP="000D585E" w:rsidRDefault="007D5CA2" w14:paraId="7A8016CB" w14:textId="5934AD1D">
      <w:pPr>
        <w:pStyle w:val="Nagwek2"/>
      </w:pPr>
      <w:bookmarkStart w:name="_Toc118114856" w:id="74"/>
      <w:bookmarkStart w:name="_Toc103248053" w:id="75"/>
      <w:r w:rsidRPr="007D5CA2">
        <w:t xml:space="preserve">Założenia biznesowe dotyczące </w:t>
      </w:r>
      <w:r w:rsidR="008A46EB">
        <w:t xml:space="preserve">pól </w:t>
      </w:r>
      <w:r w:rsidRPr="007D5CA2">
        <w:t>pliku CSV do importu</w:t>
      </w:r>
      <w:bookmarkEnd w:id="74"/>
      <w:bookmarkEnd w:id="75"/>
    </w:p>
    <w:p w:rsidRPr="00F709AE" w:rsidR="002E1161" w:rsidRDefault="002E1161" w14:paraId="0BD301C1" w14:textId="77777777">
      <w:pPr>
        <w:pStyle w:val="Akapitzlist"/>
        <w:numPr>
          <w:ilvl w:val="0"/>
          <w:numId w:val="15"/>
        </w:numPr>
        <w:spacing w:before="0" w:line="240" w:lineRule="auto"/>
        <w:jc w:val="left"/>
        <w:rPr>
          <w:rFonts w:asciiTheme="minorHAnsi" w:hAnsiTheme="minorHAnsi" w:cstheme="minorHAnsi"/>
          <w:szCs w:val="22"/>
        </w:rPr>
      </w:pPr>
      <w:r w:rsidRPr="00F709AE">
        <w:rPr>
          <w:rFonts w:asciiTheme="minorHAnsi" w:hAnsiTheme="minorHAnsi" w:cstheme="minorHAnsi"/>
          <w:szCs w:val="22"/>
        </w:rPr>
        <w:t xml:space="preserve">Jeden plik importu grafików odpowiada dokładnie jednemu grafikowi. Dla każdego grafiku należy utworzyć osobny plik importu. </w:t>
      </w:r>
    </w:p>
    <w:p w:rsidR="002E1161" w:rsidRDefault="002E1161" w14:paraId="38F6F0D3" w14:textId="77777777">
      <w:pPr>
        <w:pStyle w:val="Akapitzlist"/>
        <w:numPr>
          <w:ilvl w:val="0"/>
          <w:numId w:val="15"/>
        </w:numPr>
        <w:spacing w:before="0" w:line="240" w:lineRule="auto"/>
        <w:jc w:val="left"/>
        <w:rPr>
          <w:rFonts w:asciiTheme="minorHAnsi" w:hAnsiTheme="minorHAnsi" w:cstheme="minorHAnsi"/>
          <w:szCs w:val="22"/>
        </w:rPr>
      </w:pPr>
      <w:r w:rsidRPr="00F709AE">
        <w:rPr>
          <w:rFonts w:asciiTheme="minorHAnsi" w:hAnsiTheme="minorHAnsi" w:cstheme="minorHAnsi"/>
          <w:szCs w:val="22"/>
        </w:rPr>
        <w:t>Plik musi zawierać co najmniej jedną wizytę związaną z danym grafikiem – wizyt może być więcej niż jedna (wiele wierszy).</w:t>
      </w:r>
    </w:p>
    <w:p w:rsidR="002E1161" w:rsidRDefault="002E1161" w14:paraId="7481B2D4" w14:textId="66CEFE98">
      <w:pPr>
        <w:pStyle w:val="Akapitzlist"/>
        <w:numPr>
          <w:ilvl w:val="0"/>
          <w:numId w:val="15"/>
        </w:numPr>
        <w:spacing w:before="0" w:line="240" w:lineRule="auto"/>
        <w:jc w:val="left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Plik może zawierać maksymalnie </w:t>
      </w:r>
      <w:r w:rsidRPr="00FB4C8A">
        <w:rPr>
          <w:rFonts w:asciiTheme="minorHAnsi" w:hAnsiTheme="minorHAnsi" w:cstheme="minorHAnsi"/>
          <w:szCs w:val="22"/>
        </w:rPr>
        <w:t>1000</w:t>
      </w:r>
      <w:r>
        <w:rPr>
          <w:rFonts w:asciiTheme="minorHAnsi" w:hAnsiTheme="minorHAnsi" w:cstheme="minorHAnsi"/>
          <w:szCs w:val="22"/>
        </w:rPr>
        <w:t xml:space="preserve"> wizyt</w:t>
      </w:r>
      <w:r w:rsidR="00793F94">
        <w:rPr>
          <w:rFonts w:asciiTheme="minorHAnsi" w:hAnsiTheme="minorHAnsi" w:cstheme="minorHAnsi"/>
          <w:szCs w:val="22"/>
        </w:rPr>
        <w:t xml:space="preserve"> dotyczących danego grafiku</w:t>
      </w:r>
      <w:r>
        <w:rPr>
          <w:rFonts w:asciiTheme="minorHAnsi" w:hAnsiTheme="minorHAnsi" w:cstheme="minorHAnsi"/>
          <w:szCs w:val="22"/>
        </w:rPr>
        <w:t>.</w:t>
      </w:r>
    </w:p>
    <w:p w:rsidRPr="00917B3D" w:rsidR="00793F94" w:rsidRDefault="00793F94" w14:paraId="521E36F3" w14:textId="5733F4B3">
      <w:pPr>
        <w:pStyle w:val="Akapitzlist"/>
        <w:numPr>
          <w:ilvl w:val="1"/>
          <w:numId w:val="15"/>
        </w:numPr>
        <w:spacing w:before="0" w:line="240" w:lineRule="auto"/>
        <w:jc w:val="left"/>
        <w:rPr>
          <w:rFonts w:asciiTheme="minorHAnsi" w:hAnsiTheme="minorHAnsi" w:cstheme="minorHAnsi"/>
          <w:szCs w:val="22"/>
        </w:rPr>
      </w:pPr>
      <w:r w:rsidRPr="00917B3D">
        <w:rPr>
          <w:rFonts w:asciiTheme="minorHAnsi" w:hAnsiTheme="minorHAnsi" w:cstheme="minorHAnsi"/>
          <w:szCs w:val="22"/>
        </w:rPr>
        <w:t xml:space="preserve">Jeśli </w:t>
      </w:r>
      <w:r w:rsidR="00917B3D">
        <w:rPr>
          <w:rFonts w:asciiTheme="minorHAnsi" w:hAnsiTheme="minorHAnsi" w:cstheme="minorHAnsi"/>
          <w:szCs w:val="22"/>
        </w:rPr>
        <w:t>dany grafik posiada więcej niż 1000 wizyt, to należy przygotować kilka plików CSV dotyczących tego grafiku i w każdym z nich podać kolejną porcję danych wizyt dla tego grafiku.</w:t>
      </w:r>
      <w:r w:rsidRPr="00917B3D">
        <w:rPr>
          <w:rFonts w:asciiTheme="minorHAnsi" w:hAnsiTheme="minorHAnsi" w:cstheme="minorHAnsi"/>
          <w:szCs w:val="22"/>
        </w:rPr>
        <w:t xml:space="preserve"> </w:t>
      </w:r>
    </w:p>
    <w:p w:rsidR="002E1161" w:rsidRDefault="002E1161" w14:paraId="2EB6699A" w14:textId="196C5BAF">
      <w:pPr>
        <w:pStyle w:val="Akapitzlist"/>
        <w:numPr>
          <w:ilvl w:val="0"/>
          <w:numId w:val="15"/>
        </w:numPr>
        <w:spacing w:before="0" w:line="240" w:lineRule="auto"/>
        <w:jc w:val="left"/>
        <w:rPr>
          <w:rFonts w:asciiTheme="minorHAnsi" w:hAnsiTheme="minorHAnsi" w:cstheme="minorHAnsi"/>
          <w:szCs w:val="22"/>
        </w:rPr>
      </w:pPr>
      <w:r w:rsidRPr="00F709AE">
        <w:rPr>
          <w:rFonts w:asciiTheme="minorHAnsi" w:hAnsiTheme="minorHAnsi" w:cstheme="minorHAnsi"/>
          <w:szCs w:val="22"/>
        </w:rPr>
        <w:t>Pojedynczy wiersz (oprócz wiersza nagłówka z nazwami kolumn) zawiera dane jednej wizyty do importu.</w:t>
      </w:r>
    </w:p>
    <w:p w:rsidRPr="00F709AE" w:rsidR="005F0BCB" w:rsidRDefault="005F0BCB" w14:paraId="6D05F827" w14:textId="7B1B5D98">
      <w:pPr>
        <w:pStyle w:val="Akapitzlist"/>
        <w:numPr>
          <w:ilvl w:val="1"/>
          <w:numId w:val="15"/>
        </w:numPr>
        <w:spacing w:before="0" w:line="240" w:lineRule="auto"/>
        <w:jc w:val="left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lastRenderedPageBreak/>
        <w:t>Znaczenie wszystkich pól w danym wierszu opisującym wizytę wyjaśnione jest niżej w tabeli w pkt ‘3. Z</w:t>
      </w:r>
      <w:r w:rsidRPr="00E11551">
        <w:rPr>
          <w:rFonts w:asciiTheme="minorHAnsi" w:hAnsiTheme="minorHAnsi" w:cstheme="minorHAnsi"/>
          <w:szCs w:val="22"/>
        </w:rPr>
        <w:t>ałożenia dotyczące pól pliku importu CSV</w:t>
      </w:r>
      <w:r>
        <w:rPr>
          <w:rFonts w:asciiTheme="minorHAnsi" w:hAnsiTheme="minorHAnsi" w:cstheme="minorHAnsi"/>
          <w:szCs w:val="22"/>
        </w:rPr>
        <w:t>’.</w:t>
      </w:r>
    </w:p>
    <w:p w:rsidR="0068019C" w:rsidP="0068019C" w:rsidRDefault="0068019C" w14:paraId="531581FE" w14:textId="05042A2F">
      <w:pPr>
        <w:rPr>
          <w:rFonts w:ascii="Calibri" w:hAnsi="Calibri" w:eastAsia="Calibri" w:cs="Calibri"/>
          <w:szCs w:val="22"/>
        </w:rPr>
      </w:pPr>
    </w:p>
    <w:p w:rsidR="00491C84" w:rsidRDefault="007D5CA2" w14:paraId="0193DABF" w14:textId="27DC6BF9">
      <w:pPr>
        <w:pStyle w:val="Nagwek1"/>
        <w:ind w:left="567" w:hanging="567"/>
      </w:pPr>
      <w:bookmarkStart w:name="_Toc118114857" w:id="76"/>
      <w:bookmarkStart w:name="_Toc103248054" w:id="77"/>
      <w:r w:rsidRPr="007D5CA2">
        <w:lastRenderedPageBreak/>
        <w:t>Założenia dotyczące pól pliku importu CSV</w:t>
      </w:r>
      <w:bookmarkEnd w:id="76"/>
      <w:bookmarkEnd w:id="77"/>
    </w:p>
    <w:p w:rsidR="00E34ED5" w:rsidRDefault="00E34ED5" w14:paraId="685BA3AE" w14:textId="471DDE7B"/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421"/>
        <w:gridCol w:w="1559"/>
        <w:gridCol w:w="5528"/>
        <w:gridCol w:w="2126"/>
      </w:tblGrid>
      <w:tr w:rsidRPr="002E1161" w:rsidR="002E1161" w:rsidTr="339163CC" w14:paraId="391B234F" w14:textId="77777777">
        <w:tc>
          <w:tcPr>
            <w:tcW w:w="421" w:type="dxa"/>
            <w:shd w:val="clear" w:color="auto" w:fill="C4BC96" w:themeFill="background2" w:themeFillShade="BF"/>
            <w:tcMar/>
            <w:vAlign w:val="center"/>
          </w:tcPr>
          <w:p w:rsidRPr="002E1161" w:rsidR="002E1161" w:rsidP="00EB7344" w:rsidRDefault="002E1161" w14:paraId="0E5C05F9" w14:textId="77777777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  <w:szCs w:val="22"/>
              </w:rPr>
            </w:pPr>
            <w:r w:rsidRPr="002E1161">
              <w:rPr>
                <w:rFonts w:cstheme="minorHAnsi"/>
                <w:b/>
                <w:bCs/>
                <w:szCs w:val="22"/>
              </w:rPr>
              <w:t>LP</w:t>
            </w:r>
          </w:p>
        </w:tc>
        <w:tc>
          <w:tcPr>
            <w:tcW w:w="1559" w:type="dxa"/>
            <w:shd w:val="clear" w:color="auto" w:fill="C4BC96" w:themeFill="background2" w:themeFillShade="BF"/>
            <w:tcMar/>
            <w:vAlign w:val="center"/>
          </w:tcPr>
          <w:p w:rsidRPr="002E1161" w:rsidR="002E1161" w:rsidP="00EB7344" w:rsidRDefault="002E1161" w14:paraId="7B5DD7A0" w14:textId="77777777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  <w:szCs w:val="22"/>
              </w:rPr>
            </w:pPr>
            <w:r w:rsidRPr="002E1161">
              <w:rPr>
                <w:rFonts w:cstheme="minorHAnsi"/>
                <w:b/>
                <w:bCs/>
                <w:szCs w:val="22"/>
              </w:rPr>
              <w:t>Nazwa pola/kolumny w pliku importu</w:t>
            </w:r>
          </w:p>
        </w:tc>
        <w:tc>
          <w:tcPr>
            <w:tcW w:w="5528" w:type="dxa"/>
            <w:shd w:val="clear" w:color="auto" w:fill="C4BC96" w:themeFill="background2" w:themeFillShade="BF"/>
            <w:tcMar/>
            <w:vAlign w:val="center"/>
          </w:tcPr>
          <w:p w:rsidRPr="002E1161" w:rsidR="002E1161" w:rsidP="00EB7344" w:rsidRDefault="002E1161" w14:paraId="5A2621D7" w14:textId="77777777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  <w:szCs w:val="22"/>
              </w:rPr>
            </w:pPr>
            <w:r w:rsidRPr="002E1161">
              <w:rPr>
                <w:rFonts w:cstheme="minorHAnsi"/>
                <w:b/>
                <w:bCs/>
                <w:szCs w:val="22"/>
              </w:rPr>
              <w:t>Opis pola</w:t>
            </w:r>
          </w:p>
        </w:tc>
        <w:tc>
          <w:tcPr>
            <w:tcW w:w="2126" w:type="dxa"/>
            <w:shd w:val="clear" w:color="auto" w:fill="C4BC96" w:themeFill="background2" w:themeFillShade="BF"/>
            <w:tcMar/>
            <w:vAlign w:val="center"/>
          </w:tcPr>
          <w:p w:rsidRPr="002E1161" w:rsidR="002E1161" w:rsidP="00EB7344" w:rsidRDefault="002E1161" w14:paraId="03ED13BE" w14:textId="77777777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  <w:szCs w:val="22"/>
              </w:rPr>
            </w:pPr>
            <w:r w:rsidRPr="002E1161">
              <w:rPr>
                <w:rFonts w:cstheme="minorHAnsi"/>
                <w:b/>
                <w:bCs/>
                <w:szCs w:val="22"/>
              </w:rPr>
              <w:t>Przykłady</w:t>
            </w:r>
          </w:p>
        </w:tc>
      </w:tr>
      <w:tr w:rsidRPr="00457B90" w:rsidR="00457B90" w:rsidTr="339163CC" w14:paraId="19152710" w14:textId="77777777">
        <w:tc>
          <w:tcPr>
            <w:tcW w:w="9634" w:type="dxa"/>
            <w:gridSpan w:val="4"/>
            <w:shd w:val="clear" w:color="auto" w:fill="DDD9C3" w:themeFill="background2" w:themeFillShade="E6"/>
            <w:tcMar/>
            <w:vAlign w:val="center"/>
          </w:tcPr>
          <w:p w:rsidRPr="00457B90" w:rsidR="00457B90" w:rsidP="00457B90" w:rsidRDefault="00457B90" w14:paraId="17F47ABB" w14:textId="70C98C3F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  <w:szCs w:val="22"/>
              </w:rPr>
            </w:pPr>
            <w:r w:rsidRPr="00457B90">
              <w:rPr>
                <w:rFonts w:cstheme="minorHAnsi"/>
                <w:b/>
                <w:bCs/>
                <w:szCs w:val="22"/>
              </w:rPr>
              <w:t>Dane Podmiotu</w:t>
            </w:r>
          </w:p>
        </w:tc>
      </w:tr>
      <w:tr w:rsidRPr="00F709AE" w:rsidR="002E1161" w:rsidTr="339163CC" w14:paraId="2894627E" w14:textId="77777777">
        <w:tc>
          <w:tcPr>
            <w:tcW w:w="421" w:type="dxa"/>
            <w:tcMar/>
          </w:tcPr>
          <w:p w:rsidRPr="00F709AE" w:rsidR="002E1161" w:rsidRDefault="002E1161" w14:paraId="61266BE2" w14:textId="77777777">
            <w:pPr>
              <w:pStyle w:val="Akapitzlist"/>
              <w:numPr>
                <w:ilvl w:val="0"/>
                <w:numId w:val="16"/>
              </w:numPr>
              <w:spacing w:before="60" w:after="60" w:line="240" w:lineRule="auto"/>
              <w:ind w:left="0" w:firstLine="0"/>
              <w:contextualSpacing w:val="0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559" w:type="dxa"/>
            <w:tcMar/>
          </w:tcPr>
          <w:p w:rsidRPr="00F709AE" w:rsidR="002E1161" w:rsidP="00EB7344" w:rsidRDefault="002E1161" w14:paraId="1A05A34E" w14:textId="77777777">
            <w:pPr>
              <w:spacing w:before="60" w:after="60" w:line="240" w:lineRule="auto"/>
              <w:jc w:val="left"/>
              <w:rPr>
                <w:rFonts w:cstheme="minorHAnsi"/>
                <w:szCs w:val="22"/>
              </w:rPr>
            </w:pPr>
            <w:r w:rsidRPr="00F709AE">
              <w:rPr>
                <w:rFonts w:cstheme="minorHAnsi"/>
                <w:szCs w:val="22"/>
              </w:rPr>
              <w:t>Identyfikator podmiotu</w:t>
            </w:r>
          </w:p>
        </w:tc>
        <w:tc>
          <w:tcPr>
            <w:tcW w:w="5528" w:type="dxa"/>
            <w:tcMar/>
          </w:tcPr>
          <w:p w:rsidRPr="00F709AE" w:rsidR="002E1161" w:rsidP="002E1161" w:rsidRDefault="002E1161" w14:paraId="6556B7E2" w14:textId="70835FF2">
            <w:pPr>
              <w:spacing w:before="60" w:after="60" w:line="240" w:lineRule="auto"/>
              <w:rPr>
                <w:rFonts w:cstheme="minorHAnsi"/>
                <w:szCs w:val="22"/>
              </w:rPr>
            </w:pPr>
            <w:r w:rsidRPr="00F709AE">
              <w:rPr>
                <w:rFonts w:cstheme="minorHAnsi"/>
                <w:szCs w:val="22"/>
              </w:rPr>
              <w:t xml:space="preserve">Należy wpisać </w:t>
            </w:r>
            <w:r w:rsidR="007C5D76">
              <w:rPr>
                <w:rFonts w:cstheme="minorHAnsi"/>
                <w:szCs w:val="22"/>
              </w:rPr>
              <w:t>I</w:t>
            </w:r>
            <w:r w:rsidRPr="00F709AE">
              <w:rPr>
                <w:rFonts w:cstheme="minorHAnsi"/>
                <w:szCs w:val="22"/>
              </w:rPr>
              <w:t xml:space="preserve">dentyfikator </w:t>
            </w:r>
            <w:r w:rsidR="007C5D76">
              <w:rPr>
                <w:rFonts w:cstheme="minorHAnsi"/>
                <w:szCs w:val="22"/>
              </w:rPr>
              <w:t>L</w:t>
            </w:r>
            <w:r w:rsidRPr="00F709AE">
              <w:rPr>
                <w:rFonts w:cstheme="minorHAnsi"/>
                <w:szCs w:val="22"/>
              </w:rPr>
              <w:t>okalny Podmiotu.</w:t>
            </w:r>
          </w:p>
          <w:p w:rsidRPr="00A07D28" w:rsidR="002E1161" w:rsidRDefault="002E1161" w14:paraId="4AD93D0E" w14:textId="77777777">
            <w:pPr>
              <w:pStyle w:val="Akapitzlist"/>
              <w:numPr>
                <w:ilvl w:val="0"/>
                <w:numId w:val="17"/>
              </w:numPr>
              <w:spacing w:before="60" w:after="60" w:line="240" w:lineRule="auto"/>
              <w:rPr>
                <w:rFonts w:cstheme="minorHAnsi"/>
                <w:szCs w:val="22"/>
              </w:rPr>
            </w:pPr>
            <w:r w:rsidRPr="00A07D28">
              <w:rPr>
                <w:rFonts w:cstheme="minorHAnsi"/>
                <w:szCs w:val="22"/>
              </w:rPr>
              <w:t xml:space="preserve">Pole jest </w:t>
            </w:r>
            <w:r w:rsidRPr="00A07D28">
              <w:rPr>
                <w:rFonts w:cstheme="minorHAnsi"/>
                <w:szCs w:val="22"/>
                <w:u w:val="single"/>
              </w:rPr>
              <w:t>obowiązkowe</w:t>
            </w:r>
            <w:r w:rsidRPr="00A07D28">
              <w:rPr>
                <w:rFonts w:cstheme="minorHAnsi"/>
                <w:szCs w:val="22"/>
              </w:rPr>
              <w:t xml:space="preserve"> do wypełnienia.</w:t>
            </w:r>
          </w:p>
          <w:p w:rsidR="002E1161" w:rsidP="002E1161" w:rsidRDefault="002E1161" w14:paraId="39F50C0A" w14:textId="77777777">
            <w:pPr>
              <w:spacing w:before="60" w:after="60" w:line="240" w:lineRule="auto"/>
              <w:rPr>
                <w:rFonts w:cstheme="minorHAnsi"/>
                <w:szCs w:val="22"/>
              </w:rPr>
            </w:pPr>
            <w:r w:rsidRPr="00FD5FDA">
              <w:rPr>
                <w:rFonts w:cstheme="minorHAnsi"/>
                <w:color w:val="FF0000"/>
                <w:szCs w:val="22"/>
              </w:rPr>
              <w:t>UWAGA</w:t>
            </w:r>
            <w:r>
              <w:rPr>
                <w:rFonts w:cstheme="minorHAnsi"/>
                <w:szCs w:val="22"/>
              </w:rPr>
              <w:t xml:space="preserve">: </w:t>
            </w:r>
            <w:r w:rsidRPr="00F709AE">
              <w:rPr>
                <w:rFonts w:cstheme="minorHAnsi"/>
                <w:szCs w:val="22"/>
              </w:rPr>
              <w:t>Dany plik musi dotyczyć wizyt związanych z dokładnie jednym Podmiotem, a więc wszystkie wiersze w pliku importu muszą mieć tę samą wartość w kolumnie ‘Identyfikator podmiotu’.</w:t>
            </w:r>
          </w:p>
          <w:p w:rsidR="009C5018" w:rsidP="00553CF9" w:rsidRDefault="00553CF9" w14:paraId="713A11F8" w14:textId="77777777">
            <w:pPr>
              <w:spacing w:before="60" w:after="60" w:line="240" w:lineRule="auto"/>
              <w:rPr>
                <w:rFonts w:cstheme="minorHAnsi"/>
                <w:i/>
                <w:iCs/>
                <w:szCs w:val="22"/>
              </w:rPr>
            </w:pPr>
            <w:r w:rsidRPr="00553CF9">
              <w:rPr>
                <w:rFonts w:cstheme="minorHAnsi"/>
                <w:i/>
                <w:iCs/>
                <w:szCs w:val="22"/>
              </w:rPr>
              <w:t xml:space="preserve">Identyfikator Lokalny Podmiotu jest to numer konta Usługodawcy w Systemie P1 stosowany przez Usługodawcę zarejestrowanego w P1. </w:t>
            </w:r>
          </w:p>
          <w:p w:rsidRPr="00553CF9" w:rsidR="00553CF9" w:rsidP="00553CF9" w:rsidRDefault="00553CF9" w14:paraId="361FA341" w14:textId="2E64EF38">
            <w:pPr>
              <w:spacing w:before="60" w:after="60" w:line="240" w:lineRule="auto"/>
              <w:rPr>
                <w:rFonts w:cstheme="minorHAnsi"/>
                <w:i/>
                <w:iCs/>
                <w:szCs w:val="22"/>
              </w:rPr>
            </w:pPr>
            <w:r w:rsidRPr="00553CF9">
              <w:rPr>
                <w:rFonts w:cstheme="minorHAnsi"/>
                <w:i/>
                <w:iCs/>
                <w:szCs w:val="22"/>
              </w:rPr>
              <w:t xml:space="preserve">Jest to wartość oznaczona jako </w:t>
            </w:r>
            <w:r w:rsidRPr="009C5018">
              <w:rPr>
                <w:rFonts w:cstheme="minorHAnsi"/>
                <w:b/>
                <w:bCs/>
                <w:i/>
                <w:iCs/>
                <w:szCs w:val="22"/>
              </w:rPr>
              <w:t>{x}</w:t>
            </w:r>
            <w:r w:rsidRPr="00553CF9">
              <w:rPr>
                <w:rFonts w:cstheme="minorHAnsi"/>
                <w:i/>
                <w:iCs/>
                <w:szCs w:val="22"/>
              </w:rPr>
              <w:t xml:space="preserve"> w węźle OID: 2.16.840.1.113883.3.4424.2.7.</w:t>
            </w:r>
            <w:r w:rsidRPr="009C5018">
              <w:rPr>
                <w:rFonts w:cstheme="minorHAnsi"/>
                <w:b/>
                <w:bCs/>
                <w:i/>
                <w:iCs/>
                <w:szCs w:val="22"/>
              </w:rPr>
              <w:t>{x}</w:t>
            </w:r>
          </w:p>
          <w:p w:rsidRPr="00F709AE" w:rsidR="00553CF9" w:rsidP="00553CF9" w:rsidRDefault="00553CF9" w14:paraId="0B0827C4" w14:textId="59487E49">
            <w:pPr>
              <w:spacing w:before="60" w:after="60" w:line="240" w:lineRule="auto"/>
              <w:rPr>
                <w:rFonts w:cstheme="minorHAnsi"/>
                <w:szCs w:val="22"/>
              </w:rPr>
            </w:pPr>
            <w:r w:rsidRPr="00553CF9">
              <w:rPr>
                <w:rFonts w:cstheme="minorHAnsi"/>
                <w:i/>
                <w:iCs/>
                <w:szCs w:val="22"/>
              </w:rPr>
              <w:t xml:space="preserve">W przypadku braku znajomości identyfikatora lokalnego Podmiotu, Podmiot winien zgłosić się do </w:t>
            </w:r>
            <w:proofErr w:type="spellStart"/>
            <w:r w:rsidRPr="00553CF9">
              <w:rPr>
                <w:rFonts w:cstheme="minorHAnsi"/>
                <w:i/>
                <w:iCs/>
                <w:szCs w:val="22"/>
              </w:rPr>
              <w:t>CeZ</w:t>
            </w:r>
            <w:proofErr w:type="spellEnd"/>
            <w:r w:rsidRPr="00553CF9">
              <w:rPr>
                <w:rFonts w:cstheme="minorHAnsi"/>
                <w:i/>
                <w:iCs/>
                <w:szCs w:val="22"/>
              </w:rPr>
              <w:t xml:space="preserve"> o przekazanie tego identyfikatora.</w:t>
            </w:r>
          </w:p>
        </w:tc>
        <w:tc>
          <w:tcPr>
            <w:tcW w:w="2126" w:type="dxa"/>
            <w:tcMar/>
          </w:tcPr>
          <w:p w:rsidRPr="00FE74E7" w:rsidR="002E1161" w:rsidP="002E1161" w:rsidRDefault="002E1161" w14:paraId="52EA5056" w14:textId="77777777">
            <w:pPr>
              <w:spacing w:before="60" w:after="60" w:line="240" w:lineRule="auto"/>
              <w:rPr>
                <w:rFonts w:cstheme="minorHAnsi"/>
                <w:i/>
                <w:iCs/>
                <w:szCs w:val="22"/>
              </w:rPr>
            </w:pPr>
            <w:r w:rsidRPr="00FE74E7">
              <w:rPr>
                <w:rFonts w:cstheme="minorHAnsi"/>
                <w:i/>
                <w:iCs/>
                <w:szCs w:val="22"/>
              </w:rPr>
              <w:t>Przykłady:</w:t>
            </w:r>
          </w:p>
          <w:p w:rsidR="002E1161" w:rsidP="002E1161" w:rsidRDefault="002E1161" w14:paraId="0218CDAF" w14:textId="77777777">
            <w:pPr>
              <w:spacing w:before="60" w:after="60" w:line="240" w:lineRule="auto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201</w:t>
            </w:r>
          </w:p>
          <w:p w:rsidRPr="00F709AE" w:rsidR="002E1161" w:rsidP="002E1161" w:rsidRDefault="002E1161" w14:paraId="0C976F45" w14:textId="77777777">
            <w:pPr>
              <w:spacing w:before="60" w:after="60" w:line="240" w:lineRule="auto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643</w:t>
            </w:r>
          </w:p>
        </w:tc>
      </w:tr>
      <w:tr w:rsidRPr="00F709AE" w:rsidR="002E1161" w:rsidTr="339163CC" w14:paraId="177F5F0C" w14:textId="77777777">
        <w:tc>
          <w:tcPr>
            <w:tcW w:w="421" w:type="dxa"/>
            <w:tcMar/>
          </w:tcPr>
          <w:p w:rsidRPr="00F709AE" w:rsidR="002E1161" w:rsidRDefault="002E1161" w14:paraId="5F933DA0" w14:textId="77777777">
            <w:pPr>
              <w:pStyle w:val="Akapitzlist"/>
              <w:numPr>
                <w:ilvl w:val="0"/>
                <w:numId w:val="16"/>
              </w:numPr>
              <w:spacing w:before="60" w:after="60" w:line="240" w:lineRule="auto"/>
              <w:ind w:left="0" w:firstLine="0"/>
              <w:contextualSpacing w:val="0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559" w:type="dxa"/>
            <w:tcMar/>
          </w:tcPr>
          <w:p w:rsidRPr="00F709AE" w:rsidR="002E1161" w:rsidP="00EB7344" w:rsidRDefault="002E1161" w14:paraId="2EB0071E" w14:textId="77777777">
            <w:pPr>
              <w:spacing w:before="60" w:after="60" w:line="240" w:lineRule="auto"/>
              <w:jc w:val="left"/>
              <w:rPr>
                <w:rFonts w:cstheme="minorHAnsi"/>
                <w:szCs w:val="22"/>
              </w:rPr>
            </w:pPr>
            <w:r w:rsidRPr="00F709AE">
              <w:rPr>
                <w:rFonts w:cstheme="minorHAnsi"/>
                <w:szCs w:val="22"/>
              </w:rPr>
              <w:t>Identyfikator MUŚ</w:t>
            </w:r>
          </w:p>
        </w:tc>
        <w:tc>
          <w:tcPr>
            <w:tcW w:w="5528" w:type="dxa"/>
            <w:tcMar/>
          </w:tcPr>
          <w:p w:rsidR="002E1161" w:rsidP="002E1161" w:rsidRDefault="002E1161" w14:paraId="320DDFEB" w14:textId="77777777">
            <w:pPr>
              <w:spacing w:before="60" w:after="60" w:line="240" w:lineRule="auto"/>
              <w:rPr>
                <w:rFonts w:cstheme="minorHAnsi"/>
                <w:szCs w:val="22"/>
              </w:rPr>
            </w:pPr>
            <w:r w:rsidRPr="00F709AE">
              <w:rPr>
                <w:rFonts w:cstheme="minorHAnsi"/>
                <w:szCs w:val="22"/>
              </w:rPr>
              <w:t>Należy wpisać identyfikator MUŚ</w:t>
            </w:r>
            <w:r>
              <w:rPr>
                <w:rFonts w:cstheme="minorHAnsi"/>
                <w:szCs w:val="22"/>
              </w:rPr>
              <w:t xml:space="preserve"> (Miejsce Udzielania Świadczeń).</w:t>
            </w:r>
          </w:p>
          <w:p w:rsidRPr="00A07D28" w:rsidR="002E1161" w:rsidRDefault="002E1161" w14:paraId="595401ED" w14:textId="77777777">
            <w:pPr>
              <w:pStyle w:val="Akapitzlist"/>
              <w:numPr>
                <w:ilvl w:val="0"/>
                <w:numId w:val="17"/>
              </w:numPr>
              <w:spacing w:before="60" w:after="60" w:line="240" w:lineRule="auto"/>
              <w:rPr>
                <w:rFonts w:cstheme="minorHAnsi"/>
                <w:szCs w:val="22"/>
              </w:rPr>
            </w:pPr>
            <w:r w:rsidRPr="00A07D28">
              <w:rPr>
                <w:rFonts w:cstheme="minorHAnsi"/>
                <w:szCs w:val="22"/>
              </w:rPr>
              <w:t xml:space="preserve">Pole jest </w:t>
            </w:r>
            <w:r w:rsidRPr="00A07D28">
              <w:rPr>
                <w:rFonts w:cstheme="minorHAnsi"/>
                <w:szCs w:val="22"/>
                <w:u w:val="single"/>
              </w:rPr>
              <w:t>obowiązkowe</w:t>
            </w:r>
            <w:r w:rsidRPr="00A07D28">
              <w:rPr>
                <w:rFonts w:cstheme="minorHAnsi"/>
                <w:szCs w:val="22"/>
              </w:rPr>
              <w:t xml:space="preserve"> do wypełnienia.</w:t>
            </w:r>
          </w:p>
          <w:p w:rsidR="002E1161" w:rsidP="002E1161" w:rsidRDefault="002E1161" w14:paraId="06DACCD9" w14:textId="71566AB0">
            <w:pPr>
              <w:spacing w:before="60" w:after="60" w:line="240" w:lineRule="auto"/>
              <w:rPr>
                <w:rFonts w:cstheme="minorHAnsi"/>
                <w:szCs w:val="22"/>
              </w:rPr>
            </w:pPr>
            <w:r w:rsidRPr="00FD5FDA">
              <w:rPr>
                <w:rFonts w:cstheme="minorHAnsi"/>
                <w:color w:val="FF0000"/>
                <w:szCs w:val="22"/>
              </w:rPr>
              <w:t>UWAGA</w:t>
            </w:r>
            <w:r>
              <w:rPr>
                <w:rFonts w:cstheme="minorHAnsi"/>
                <w:szCs w:val="22"/>
              </w:rPr>
              <w:t xml:space="preserve">: </w:t>
            </w:r>
            <w:r w:rsidRPr="00F709AE">
              <w:rPr>
                <w:rFonts w:cstheme="minorHAnsi"/>
                <w:szCs w:val="22"/>
              </w:rPr>
              <w:t>Dany plik musi dotyczyć wizyt związanych z dokładnie jednym MUŚ, a więc wszystkie wiersze w pliku importu muszą mieć tę samą wartość w kolumnie ‘Identyfikator MUŚ’.</w:t>
            </w:r>
          </w:p>
          <w:p w:rsidR="002E1161" w:rsidP="002E1161" w:rsidRDefault="002E1161" w14:paraId="12F15BF4" w14:textId="77777777">
            <w:pPr>
              <w:spacing w:before="60" w:after="60" w:line="240" w:lineRule="auto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Każdy MUŚ posiada własny identyfikator MUŚ.</w:t>
            </w:r>
          </w:p>
          <w:p w:rsidR="002E1161" w:rsidP="002E1161" w:rsidRDefault="002E1161" w14:paraId="50615F2E" w14:textId="77777777">
            <w:pPr>
              <w:spacing w:before="60" w:after="60" w:line="240" w:lineRule="auto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Dla przykładu: jeśli MUŚ jest jednostką, to identyfikator będzie miał postać:</w:t>
            </w:r>
            <w:r w:rsidRPr="005D6C7F">
              <w:rPr>
                <w:rFonts w:cstheme="minorHAnsi"/>
                <w:szCs w:val="22"/>
              </w:rPr>
              <w:t xml:space="preserve"> 2.16.840.1.113883.3.4424.2.3.2</w:t>
            </w:r>
            <w:r>
              <w:rPr>
                <w:rFonts w:cstheme="minorHAnsi"/>
                <w:szCs w:val="22"/>
              </w:rPr>
              <w:t>:</w:t>
            </w:r>
            <w:r w:rsidRPr="005D6C7F">
              <w:rPr>
                <w:rFonts w:cstheme="minorHAnsi"/>
                <w:szCs w:val="22"/>
              </w:rPr>
              <w:t>&lt;I część kodu resortowego = nr księgi&gt;</w:t>
            </w:r>
            <w:r>
              <w:rPr>
                <w:rFonts w:cstheme="minorHAnsi"/>
                <w:szCs w:val="22"/>
              </w:rPr>
              <w:t>-</w:t>
            </w:r>
            <w:r w:rsidRPr="005D6C7F">
              <w:rPr>
                <w:rFonts w:cstheme="minorHAnsi"/>
                <w:szCs w:val="22"/>
              </w:rPr>
              <w:t>&lt;V część kodu resortowego = kod jednostki&gt;</w:t>
            </w:r>
          </w:p>
          <w:p w:rsidRPr="00F709AE" w:rsidR="002E1161" w:rsidP="002E1161" w:rsidRDefault="002E1161" w14:paraId="428D42C0" w14:textId="77777777">
            <w:pPr>
              <w:spacing w:before="60" w:after="60" w:line="240" w:lineRule="auto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 xml:space="preserve">Dla przykładu: jeśli MUŚ jest </w:t>
            </w:r>
            <w:r w:rsidRPr="005D6C7F">
              <w:rPr>
                <w:rFonts w:cstheme="minorHAnsi"/>
                <w:szCs w:val="22"/>
              </w:rPr>
              <w:t>praktyk</w:t>
            </w:r>
            <w:r>
              <w:rPr>
                <w:rFonts w:cstheme="minorHAnsi"/>
                <w:szCs w:val="22"/>
              </w:rPr>
              <w:t>ą</w:t>
            </w:r>
            <w:r w:rsidRPr="005D6C7F">
              <w:rPr>
                <w:rFonts w:cstheme="minorHAnsi"/>
                <w:szCs w:val="22"/>
              </w:rPr>
              <w:t xml:space="preserve"> lekarsk</w:t>
            </w:r>
            <w:r>
              <w:rPr>
                <w:rFonts w:cstheme="minorHAnsi"/>
                <w:szCs w:val="22"/>
              </w:rPr>
              <w:t>ą, to identyfikator będzie miał postać:</w:t>
            </w:r>
            <w:r w:rsidRPr="005D6C7F">
              <w:rPr>
                <w:rFonts w:cstheme="minorHAnsi"/>
                <w:szCs w:val="22"/>
              </w:rPr>
              <w:t xml:space="preserve"> 2.16.840.1.113883.3.4424.2.4.{xx}.1</w:t>
            </w:r>
            <w:r>
              <w:rPr>
                <w:rFonts w:cstheme="minorHAnsi"/>
                <w:szCs w:val="22"/>
              </w:rPr>
              <w:t>:</w:t>
            </w:r>
            <w:r w:rsidRPr="005D6C7F">
              <w:rPr>
                <w:rFonts w:cstheme="minorHAnsi"/>
                <w:szCs w:val="22"/>
              </w:rPr>
              <w:t>&lt;</w:t>
            </w:r>
            <w:r>
              <w:rPr>
                <w:rFonts w:cstheme="minorHAnsi"/>
                <w:szCs w:val="22"/>
              </w:rPr>
              <w:t xml:space="preserve">numer </w:t>
            </w:r>
            <w:r w:rsidRPr="005D6C7F">
              <w:rPr>
                <w:rFonts w:cstheme="minorHAnsi"/>
                <w:szCs w:val="22"/>
              </w:rPr>
              <w:t xml:space="preserve">księgi rejestrowej&gt;-&lt;kod Miejsca Udzielania Świadczeń&gt;, gdzie </w:t>
            </w:r>
            <w:r>
              <w:rPr>
                <w:rFonts w:cstheme="minorHAnsi"/>
                <w:szCs w:val="22"/>
              </w:rPr>
              <w:t>{</w:t>
            </w:r>
            <w:r w:rsidRPr="005D6C7F">
              <w:rPr>
                <w:rFonts w:cstheme="minorHAnsi"/>
                <w:szCs w:val="22"/>
              </w:rPr>
              <w:t>xx</w:t>
            </w:r>
            <w:r>
              <w:rPr>
                <w:rFonts w:cstheme="minorHAnsi"/>
                <w:szCs w:val="22"/>
              </w:rPr>
              <w:t>}</w:t>
            </w:r>
            <w:r w:rsidRPr="005D6C7F">
              <w:rPr>
                <w:rFonts w:cstheme="minorHAnsi"/>
                <w:szCs w:val="22"/>
              </w:rPr>
              <w:t xml:space="preserve"> identyfikuje izbę lekarską &lt;50..75&gt;</w:t>
            </w:r>
          </w:p>
        </w:tc>
        <w:tc>
          <w:tcPr>
            <w:tcW w:w="2126" w:type="dxa"/>
            <w:tcMar/>
          </w:tcPr>
          <w:p w:rsidR="00FE74E7" w:rsidP="002E1161" w:rsidRDefault="00FE74E7" w14:paraId="39F6C7E1" w14:textId="77777777">
            <w:pPr>
              <w:spacing w:before="60" w:after="60" w:line="240" w:lineRule="auto"/>
              <w:rPr>
                <w:rFonts w:cstheme="minorHAnsi"/>
                <w:i/>
                <w:iCs/>
                <w:szCs w:val="22"/>
              </w:rPr>
            </w:pPr>
            <w:r w:rsidRPr="00FE74E7">
              <w:rPr>
                <w:rFonts w:cstheme="minorHAnsi"/>
                <w:i/>
                <w:iCs/>
                <w:szCs w:val="22"/>
              </w:rPr>
              <w:t>Przykłady:</w:t>
            </w:r>
          </w:p>
          <w:p w:rsidRPr="005D6C7F" w:rsidR="002E1161" w:rsidP="002E1161" w:rsidRDefault="002E1161" w14:paraId="40468DD3" w14:textId="1946534F">
            <w:pPr>
              <w:spacing w:before="60" w:after="60" w:line="240" w:lineRule="auto"/>
              <w:rPr>
                <w:rFonts w:cstheme="minorHAnsi"/>
                <w:i/>
                <w:iCs/>
                <w:szCs w:val="22"/>
              </w:rPr>
            </w:pPr>
            <w:r w:rsidRPr="005D6C7F">
              <w:rPr>
                <w:rFonts w:cstheme="minorHAnsi"/>
                <w:i/>
                <w:iCs/>
                <w:szCs w:val="22"/>
              </w:rPr>
              <w:t>Dla jednostki organizacyjnej:</w:t>
            </w:r>
          </w:p>
          <w:p w:rsidR="002E1161" w:rsidP="002E1161" w:rsidRDefault="002E1161" w14:paraId="6DBBBBD4" w14:textId="77777777">
            <w:pPr>
              <w:spacing w:before="60" w:after="60" w:line="240" w:lineRule="auto"/>
              <w:rPr>
                <w:rFonts w:cstheme="minorHAnsi"/>
                <w:szCs w:val="22"/>
              </w:rPr>
            </w:pPr>
            <w:r w:rsidRPr="005D6C7F">
              <w:rPr>
                <w:rFonts w:cstheme="minorHAnsi"/>
                <w:szCs w:val="22"/>
              </w:rPr>
              <w:t>2.16.840.1.113883.3.4424.2.3.2</w:t>
            </w:r>
            <w:r>
              <w:rPr>
                <w:rFonts w:cstheme="minorHAnsi"/>
                <w:szCs w:val="22"/>
              </w:rPr>
              <w:t>:</w:t>
            </w:r>
            <w:r w:rsidRPr="005D6C7F">
              <w:rPr>
                <w:rFonts w:cstheme="minorHAnsi"/>
                <w:szCs w:val="22"/>
              </w:rPr>
              <w:t>000000001688-966</w:t>
            </w:r>
          </w:p>
          <w:p w:rsidRPr="005D6C7F" w:rsidR="002E1161" w:rsidP="002E1161" w:rsidRDefault="002E1161" w14:paraId="5621AE99" w14:textId="77777777">
            <w:pPr>
              <w:spacing w:before="60" w:after="60" w:line="240" w:lineRule="auto"/>
              <w:rPr>
                <w:rFonts w:cstheme="minorHAnsi"/>
                <w:i/>
                <w:iCs/>
                <w:szCs w:val="22"/>
              </w:rPr>
            </w:pPr>
            <w:r w:rsidRPr="005D6C7F">
              <w:rPr>
                <w:rFonts w:cstheme="minorHAnsi"/>
                <w:i/>
                <w:iCs/>
                <w:szCs w:val="22"/>
              </w:rPr>
              <w:t>Dla praktyki lekarskiej:</w:t>
            </w:r>
          </w:p>
          <w:p w:rsidRPr="00F709AE" w:rsidR="002E1161" w:rsidP="002E1161" w:rsidRDefault="002E1161" w14:paraId="653403B7" w14:textId="7EF81A55">
            <w:pPr>
              <w:spacing w:before="60" w:after="60" w:line="240" w:lineRule="auto"/>
              <w:rPr>
                <w:rFonts w:cstheme="minorHAnsi"/>
                <w:szCs w:val="22"/>
              </w:rPr>
            </w:pPr>
            <w:r w:rsidRPr="005D6C7F">
              <w:rPr>
                <w:rFonts w:cstheme="minorHAnsi"/>
                <w:szCs w:val="22"/>
              </w:rPr>
              <w:t>2.16.840.1.113883.3.4424.2.4.50.1</w:t>
            </w:r>
            <w:r>
              <w:rPr>
                <w:rFonts w:cstheme="minorHAnsi"/>
                <w:szCs w:val="22"/>
              </w:rPr>
              <w:t>:</w:t>
            </w:r>
            <w:r w:rsidRPr="005D6C7F">
              <w:rPr>
                <w:rFonts w:cstheme="minorHAnsi"/>
                <w:szCs w:val="22"/>
              </w:rPr>
              <w:t>000000038908-001</w:t>
            </w:r>
          </w:p>
        </w:tc>
      </w:tr>
      <w:tr w:rsidRPr="00F709AE" w:rsidR="002E1161" w:rsidTr="339163CC" w14:paraId="21E3FC92" w14:textId="77777777">
        <w:tc>
          <w:tcPr>
            <w:tcW w:w="421" w:type="dxa"/>
            <w:tcMar/>
          </w:tcPr>
          <w:p w:rsidRPr="00F709AE" w:rsidR="002E1161" w:rsidRDefault="002E1161" w14:paraId="0C6E017D" w14:textId="77777777">
            <w:pPr>
              <w:pStyle w:val="Akapitzlist"/>
              <w:numPr>
                <w:ilvl w:val="0"/>
                <w:numId w:val="16"/>
              </w:numPr>
              <w:spacing w:before="60" w:after="60" w:line="240" w:lineRule="auto"/>
              <w:ind w:left="0" w:firstLine="0"/>
              <w:contextualSpacing w:val="0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559" w:type="dxa"/>
            <w:tcMar/>
          </w:tcPr>
          <w:p w:rsidRPr="00F709AE" w:rsidR="002E1161" w:rsidP="00EB7344" w:rsidRDefault="002E1161" w14:paraId="733BDFBD" w14:textId="77777777">
            <w:pPr>
              <w:spacing w:before="60" w:after="60" w:line="240" w:lineRule="auto"/>
              <w:jc w:val="left"/>
              <w:rPr>
                <w:rFonts w:cstheme="minorHAnsi"/>
                <w:szCs w:val="22"/>
              </w:rPr>
            </w:pPr>
            <w:r w:rsidRPr="00F709AE">
              <w:rPr>
                <w:rFonts w:cstheme="minorHAnsi"/>
                <w:szCs w:val="22"/>
              </w:rPr>
              <w:t>Identyfikator grafiku</w:t>
            </w:r>
          </w:p>
        </w:tc>
        <w:tc>
          <w:tcPr>
            <w:tcW w:w="5528" w:type="dxa"/>
            <w:tcMar/>
          </w:tcPr>
          <w:p w:rsidRPr="00F709AE" w:rsidR="002E1161" w:rsidP="002E1161" w:rsidRDefault="002E1161" w14:paraId="5B0352DD" w14:textId="77777777">
            <w:pPr>
              <w:spacing w:before="60" w:after="60" w:line="240" w:lineRule="auto"/>
              <w:rPr>
                <w:rFonts w:cstheme="minorHAnsi"/>
                <w:szCs w:val="22"/>
              </w:rPr>
            </w:pPr>
            <w:r w:rsidRPr="00F709AE">
              <w:rPr>
                <w:rFonts w:cstheme="minorHAnsi"/>
                <w:szCs w:val="22"/>
              </w:rPr>
              <w:t>Identyfikator grafiku pobrany z AUA.</w:t>
            </w:r>
          </w:p>
          <w:p w:rsidRPr="00A07D28" w:rsidR="00E7636C" w:rsidRDefault="00E7636C" w14:paraId="1EE03DC3" w14:textId="77777777">
            <w:pPr>
              <w:pStyle w:val="Akapitzlist"/>
              <w:numPr>
                <w:ilvl w:val="0"/>
                <w:numId w:val="17"/>
              </w:numPr>
              <w:spacing w:before="60" w:after="60" w:line="240" w:lineRule="auto"/>
              <w:rPr>
                <w:rFonts w:cstheme="minorHAnsi"/>
                <w:szCs w:val="22"/>
              </w:rPr>
            </w:pPr>
            <w:r w:rsidRPr="00A07D28">
              <w:rPr>
                <w:rFonts w:cstheme="minorHAnsi"/>
                <w:szCs w:val="22"/>
              </w:rPr>
              <w:t xml:space="preserve">Pole jest </w:t>
            </w:r>
            <w:r w:rsidRPr="00A07D28">
              <w:rPr>
                <w:rFonts w:cstheme="minorHAnsi"/>
                <w:szCs w:val="22"/>
                <w:u w:val="single"/>
              </w:rPr>
              <w:t>obowiązkowe</w:t>
            </w:r>
            <w:r w:rsidRPr="00A07D28">
              <w:rPr>
                <w:rFonts w:cstheme="minorHAnsi"/>
                <w:szCs w:val="22"/>
              </w:rPr>
              <w:t xml:space="preserve"> do wypełnienia.</w:t>
            </w:r>
          </w:p>
          <w:p w:rsidRPr="00F709AE" w:rsidR="002E1161" w:rsidP="00E7636C" w:rsidRDefault="002E1161" w14:paraId="67BC74A3" w14:textId="1BAE1804">
            <w:pPr>
              <w:spacing w:before="60" w:after="60" w:line="240" w:lineRule="auto"/>
              <w:rPr>
                <w:rFonts w:cstheme="minorHAnsi"/>
                <w:szCs w:val="22"/>
              </w:rPr>
            </w:pPr>
            <w:r w:rsidRPr="00F709AE">
              <w:rPr>
                <w:rFonts w:cstheme="minorHAnsi"/>
                <w:szCs w:val="22"/>
              </w:rPr>
              <w:t>Dany plik musi dotyczyć wizyt związanych z dokładnie jednym grafikiem, a więc wszystkie wiersze w pliku importu muszą mieć tę samą wartość w polu/kolumnie ‘Identyfikator grafiku’.</w:t>
            </w:r>
          </w:p>
        </w:tc>
        <w:tc>
          <w:tcPr>
            <w:tcW w:w="2126" w:type="dxa"/>
            <w:tcMar/>
          </w:tcPr>
          <w:p w:rsidR="00FE74E7" w:rsidP="00FE74E7" w:rsidRDefault="00FE74E7" w14:paraId="5EE75043" w14:textId="77777777">
            <w:pPr>
              <w:spacing w:before="60" w:after="60" w:line="240" w:lineRule="auto"/>
              <w:rPr>
                <w:rFonts w:cstheme="minorHAnsi"/>
                <w:i/>
                <w:iCs/>
                <w:szCs w:val="22"/>
              </w:rPr>
            </w:pPr>
            <w:r w:rsidRPr="00FE74E7">
              <w:rPr>
                <w:rFonts w:cstheme="minorHAnsi"/>
                <w:i/>
                <w:iCs/>
                <w:szCs w:val="22"/>
              </w:rPr>
              <w:t>Przykłady:</w:t>
            </w:r>
          </w:p>
          <w:p w:rsidR="002E1161" w:rsidP="002E1161" w:rsidRDefault="002E1161" w14:paraId="2A9531DE" w14:textId="77777777">
            <w:pPr>
              <w:spacing w:before="60" w:after="60" w:line="240" w:lineRule="auto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1205</w:t>
            </w:r>
          </w:p>
          <w:p w:rsidRPr="00F709AE" w:rsidR="00FE74E7" w:rsidP="002E1161" w:rsidRDefault="00FE74E7" w14:paraId="43D372B2" w14:textId="75043F8C">
            <w:pPr>
              <w:spacing w:before="60" w:after="60" w:line="240" w:lineRule="auto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6587</w:t>
            </w:r>
          </w:p>
        </w:tc>
      </w:tr>
      <w:tr w:rsidRPr="00457B90" w:rsidR="00457B90" w:rsidTr="339163CC" w14:paraId="5B8B62AD" w14:textId="77777777">
        <w:tc>
          <w:tcPr>
            <w:tcW w:w="9634" w:type="dxa"/>
            <w:gridSpan w:val="4"/>
            <w:shd w:val="clear" w:color="auto" w:fill="DDD9C3" w:themeFill="background2" w:themeFillShade="E6"/>
            <w:tcMar/>
            <w:vAlign w:val="center"/>
          </w:tcPr>
          <w:p w:rsidRPr="00457B90" w:rsidR="00457B90" w:rsidP="00171C24" w:rsidRDefault="00457B90" w14:paraId="0030647B" w14:textId="6F592710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  <w:szCs w:val="22"/>
              </w:rPr>
            </w:pPr>
            <w:r w:rsidRPr="00457B90">
              <w:rPr>
                <w:rFonts w:cstheme="minorHAnsi"/>
                <w:b/>
                <w:bCs/>
                <w:szCs w:val="22"/>
              </w:rPr>
              <w:t xml:space="preserve">Dane </w:t>
            </w:r>
            <w:r>
              <w:rPr>
                <w:rFonts w:cstheme="minorHAnsi"/>
                <w:b/>
                <w:bCs/>
                <w:szCs w:val="22"/>
              </w:rPr>
              <w:t>wizyty</w:t>
            </w:r>
          </w:p>
        </w:tc>
      </w:tr>
      <w:tr w:rsidRPr="00F709AE" w:rsidR="002E1161" w:rsidTr="339163CC" w14:paraId="1736779C" w14:textId="77777777">
        <w:tc>
          <w:tcPr>
            <w:tcW w:w="421" w:type="dxa"/>
            <w:tcMar/>
          </w:tcPr>
          <w:p w:rsidRPr="00F709AE" w:rsidR="002E1161" w:rsidRDefault="002E1161" w14:paraId="425D21B7" w14:textId="77777777">
            <w:pPr>
              <w:pStyle w:val="Akapitzlist"/>
              <w:numPr>
                <w:ilvl w:val="0"/>
                <w:numId w:val="16"/>
              </w:numPr>
              <w:spacing w:before="60" w:after="60" w:line="240" w:lineRule="auto"/>
              <w:ind w:left="0" w:firstLine="0"/>
              <w:contextualSpacing w:val="0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559" w:type="dxa"/>
            <w:tcMar/>
          </w:tcPr>
          <w:p w:rsidRPr="00F709AE" w:rsidR="002E1161" w:rsidP="00EB7344" w:rsidRDefault="002E1161" w14:paraId="09E3378F" w14:textId="77777777">
            <w:pPr>
              <w:spacing w:before="60" w:after="60" w:line="240" w:lineRule="auto"/>
              <w:jc w:val="left"/>
              <w:rPr>
                <w:rFonts w:cstheme="minorHAnsi"/>
                <w:szCs w:val="22"/>
              </w:rPr>
            </w:pPr>
            <w:bookmarkStart w:name="_Hlk97188200" w:id="78"/>
            <w:r w:rsidRPr="00F709AE">
              <w:rPr>
                <w:rFonts w:cstheme="minorHAnsi"/>
                <w:szCs w:val="22"/>
              </w:rPr>
              <w:t>Data wizyty (</w:t>
            </w:r>
            <w:proofErr w:type="spellStart"/>
            <w:r w:rsidRPr="00F709AE">
              <w:rPr>
                <w:rFonts w:cstheme="minorHAnsi"/>
                <w:szCs w:val="22"/>
              </w:rPr>
              <w:t>rrrr</w:t>
            </w:r>
            <w:proofErr w:type="spellEnd"/>
            <w:r w:rsidRPr="00F709AE">
              <w:rPr>
                <w:rFonts w:cstheme="minorHAnsi"/>
                <w:szCs w:val="22"/>
              </w:rPr>
              <w:t>-mm-</w:t>
            </w:r>
            <w:proofErr w:type="spellStart"/>
            <w:r w:rsidRPr="00F709AE">
              <w:rPr>
                <w:rFonts w:cstheme="minorHAnsi"/>
                <w:szCs w:val="22"/>
              </w:rPr>
              <w:t>dd</w:t>
            </w:r>
            <w:proofErr w:type="spellEnd"/>
            <w:r w:rsidRPr="00F709AE">
              <w:rPr>
                <w:rFonts w:cstheme="minorHAnsi"/>
                <w:szCs w:val="22"/>
              </w:rPr>
              <w:t>)</w:t>
            </w:r>
            <w:bookmarkEnd w:id="78"/>
          </w:p>
        </w:tc>
        <w:tc>
          <w:tcPr>
            <w:tcW w:w="5528" w:type="dxa"/>
            <w:tcMar/>
          </w:tcPr>
          <w:p w:rsidR="00B67D0B" w:rsidP="002E1161" w:rsidRDefault="002E1161" w14:paraId="1878E790" w14:textId="0DFAA74E">
            <w:pPr>
              <w:spacing w:before="60" w:after="60" w:line="240" w:lineRule="auto"/>
              <w:rPr>
                <w:rFonts w:cstheme="minorHAnsi"/>
                <w:szCs w:val="22"/>
              </w:rPr>
            </w:pPr>
            <w:r w:rsidRPr="00F709AE">
              <w:rPr>
                <w:rFonts w:cstheme="minorHAnsi"/>
                <w:szCs w:val="22"/>
              </w:rPr>
              <w:t>Data wizyty</w:t>
            </w:r>
            <w:r w:rsidR="00B67D0B">
              <w:rPr>
                <w:rFonts w:cstheme="minorHAnsi"/>
                <w:szCs w:val="22"/>
              </w:rPr>
              <w:t>.</w:t>
            </w:r>
          </w:p>
          <w:p w:rsidRPr="00B67D0B" w:rsidR="00B67D0B" w:rsidRDefault="00B67D0B" w14:paraId="5F0B303A" w14:textId="4B461C67">
            <w:pPr>
              <w:pStyle w:val="Akapitzlist"/>
              <w:numPr>
                <w:ilvl w:val="0"/>
                <w:numId w:val="17"/>
              </w:numPr>
              <w:spacing w:before="60" w:after="60" w:line="240" w:lineRule="auto"/>
              <w:rPr>
                <w:rFonts w:cstheme="minorHAnsi"/>
                <w:szCs w:val="22"/>
              </w:rPr>
            </w:pPr>
            <w:r w:rsidRPr="00B67D0B">
              <w:rPr>
                <w:rFonts w:cstheme="minorHAnsi"/>
                <w:szCs w:val="22"/>
              </w:rPr>
              <w:t xml:space="preserve">Pole jest </w:t>
            </w:r>
            <w:r w:rsidRPr="00B67D0B">
              <w:rPr>
                <w:rFonts w:cstheme="minorHAnsi"/>
                <w:szCs w:val="22"/>
                <w:u w:val="single"/>
              </w:rPr>
              <w:t>obowiązkowe</w:t>
            </w:r>
            <w:r w:rsidRPr="00B67D0B">
              <w:rPr>
                <w:rFonts w:cstheme="minorHAnsi"/>
                <w:szCs w:val="22"/>
              </w:rPr>
              <w:t xml:space="preserve"> do wypełnienia.</w:t>
            </w:r>
          </w:p>
          <w:p w:rsidRPr="00B67D0B" w:rsidR="002E1161" w:rsidP="00B67D0B" w:rsidRDefault="00B67D0B" w14:paraId="14F7016D" w14:textId="783E03F2">
            <w:pPr>
              <w:spacing w:before="60" w:after="60" w:line="240" w:lineRule="auto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 xml:space="preserve">Data wizyty </w:t>
            </w:r>
            <w:r w:rsidRPr="00F709AE" w:rsidR="002E1161">
              <w:rPr>
                <w:rFonts w:cstheme="minorHAnsi"/>
                <w:szCs w:val="22"/>
              </w:rPr>
              <w:t xml:space="preserve">w postaci ciągu cyfr </w:t>
            </w:r>
            <w:proofErr w:type="spellStart"/>
            <w:r w:rsidRPr="00F709AE" w:rsidR="002E1161">
              <w:rPr>
                <w:rFonts w:cstheme="minorHAnsi"/>
                <w:i/>
                <w:iCs/>
                <w:szCs w:val="22"/>
              </w:rPr>
              <w:t>rrrr</w:t>
            </w:r>
            <w:proofErr w:type="spellEnd"/>
            <w:r w:rsidRPr="00F709AE" w:rsidR="002E1161">
              <w:rPr>
                <w:rFonts w:cstheme="minorHAnsi"/>
                <w:i/>
                <w:iCs/>
                <w:szCs w:val="22"/>
              </w:rPr>
              <w:t>-mm-</w:t>
            </w:r>
            <w:proofErr w:type="spellStart"/>
            <w:r w:rsidRPr="00F709AE" w:rsidR="002E1161">
              <w:rPr>
                <w:rFonts w:cstheme="minorHAnsi"/>
                <w:szCs w:val="22"/>
              </w:rPr>
              <w:t>dd</w:t>
            </w:r>
            <w:proofErr w:type="spellEnd"/>
            <w:r w:rsidRPr="00F709AE" w:rsidR="002E1161">
              <w:rPr>
                <w:rFonts w:cstheme="minorHAnsi"/>
                <w:szCs w:val="22"/>
              </w:rPr>
              <w:t xml:space="preserve"> rozdzielonych myślnikiem, gdzie </w:t>
            </w:r>
            <w:proofErr w:type="spellStart"/>
            <w:r w:rsidRPr="00F709AE" w:rsidR="002E1161">
              <w:rPr>
                <w:rFonts w:cstheme="minorHAnsi"/>
                <w:szCs w:val="22"/>
              </w:rPr>
              <w:t>rrrr</w:t>
            </w:r>
            <w:proofErr w:type="spellEnd"/>
            <w:r w:rsidRPr="00F709AE" w:rsidR="002E1161">
              <w:rPr>
                <w:rFonts w:cstheme="minorHAnsi"/>
                <w:szCs w:val="22"/>
              </w:rPr>
              <w:t xml:space="preserve"> – cztery cyfry roku, mm - dwie cyfry miesiąca (dla miesięcy od stycznia do września numer miesiąca poprzedzony cyfrą 0, np. 03), </w:t>
            </w:r>
            <w:proofErr w:type="spellStart"/>
            <w:r w:rsidRPr="00F709AE" w:rsidR="002E1161">
              <w:rPr>
                <w:rFonts w:cstheme="minorHAnsi"/>
                <w:szCs w:val="22"/>
              </w:rPr>
              <w:t>dd</w:t>
            </w:r>
            <w:proofErr w:type="spellEnd"/>
            <w:r w:rsidRPr="00F709AE" w:rsidR="002E1161">
              <w:rPr>
                <w:rFonts w:cstheme="minorHAnsi"/>
                <w:szCs w:val="22"/>
              </w:rPr>
              <w:t xml:space="preserve"> - dwie cyfry dnia (dla dni od 1 do 9 numer dnia poprzedzony cyfrą 0, np. 04).</w:t>
            </w:r>
          </w:p>
        </w:tc>
        <w:tc>
          <w:tcPr>
            <w:tcW w:w="2126" w:type="dxa"/>
            <w:tcMar/>
          </w:tcPr>
          <w:p w:rsidR="00FE74E7" w:rsidP="00FE74E7" w:rsidRDefault="00FE74E7" w14:paraId="3F06D30C" w14:textId="77777777">
            <w:pPr>
              <w:spacing w:before="60" w:after="60" w:line="240" w:lineRule="auto"/>
              <w:rPr>
                <w:rFonts w:cstheme="minorHAnsi"/>
                <w:i/>
                <w:iCs/>
                <w:szCs w:val="22"/>
              </w:rPr>
            </w:pPr>
            <w:r w:rsidRPr="00FE74E7">
              <w:rPr>
                <w:rFonts w:cstheme="minorHAnsi"/>
                <w:i/>
                <w:iCs/>
                <w:szCs w:val="22"/>
              </w:rPr>
              <w:t>Przykłady:</w:t>
            </w:r>
          </w:p>
          <w:p w:rsidRPr="00F709AE" w:rsidR="002E1161" w:rsidP="002E1161" w:rsidRDefault="002E1161" w14:paraId="62FE6C5E" w14:textId="77777777">
            <w:pPr>
              <w:spacing w:before="60" w:after="60" w:line="240" w:lineRule="auto"/>
              <w:rPr>
                <w:rFonts w:cstheme="minorHAnsi"/>
                <w:szCs w:val="22"/>
              </w:rPr>
            </w:pPr>
            <w:r w:rsidRPr="00F709AE">
              <w:rPr>
                <w:rFonts w:cstheme="minorHAnsi"/>
                <w:szCs w:val="22"/>
              </w:rPr>
              <w:t>2022-02-21</w:t>
            </w:r>
          </w:p>
          <w:p w:rsidRPr="00F709AE" w:rsidR="002E1161" w:rsidP="002E1161" w:rsidRDefault="002E1161" w14:paraId="55902DB6" w14:textId="77777777">
            <w:pPr>
              <w:spacing w:before="60" w:after="60" w:line="240" w:lineRule="auto"/>
              <w:rPr>
                <w:rFonts w:cstheme="minorHAnsi"/>
                <w:szCs w:val="22"/>
              </w:rPr>
            </w:pPr>
            <w:r w:rsidRPr="00F709AE">
              <w:rPr>
                <w:rFonts w:cstheme="minorHAnsi"/>
                <w:szCs w:val="22"/>
              </w:rPr>
              <w:t>2022-11-03</w:t>
            </w:r>
          </w:p>
        </w:tc>
      </w:tr>
      <w:tr w:rsidRPr="00F709AE" w:rsidR="002E1161" w:rsidTr="339163CC" w14:paraId="7F006624" w14:textId="77777777">
        <w:tc>
          <w:tcPr>
            <w:tcW w:w="421" w:type="dxa"/>
            <w:tcMar/>
          </w:tcPr>
          <w:p w:rsidRPr="00F709AE" w:rsidR="002E1161" w:rsidRDefault="002E1161" w14:paraId="1F976302" w14:textId="77777777">
            <w:pPr>
              <w:pStyle w:val="Akapitzlist"/>
              <w:numPr>
                <w:ilvl w:val="0"/>
                <w:numId w:val="16"/>
              </w:numPr>
              <w:spacing w:before="60" w:after="60" w:line="240" w:lineRule="auto"/>
              <w:ind w:left="0" w:firstLine="0"/>
              <w:contextualSpacing w:val="0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559" w:type="dxa"/>
            <w:tcMar/>
          </w:tcPr>
          <w:p w:rsidRPr="00F709AE" w:rsidR="002E1161" w:rsidP="00EB7344" w:rsidRDefault="002E1161" w14:paraId="0DBDF435" w14:textId="77777777">
            <w:pPr>
              <w:spacing w:before="60" w:after="60" w:line="240" w:lineRule="auto"/>
              <w:jc w:val="left"/>
              <w:rPr>
                <w:rFonts w:cstheme="minorHAnsi"/>
                <w:szCs w:val="22"/>
              </w:rPr>
            </w:pPr>
            <w:bookmarkStart w:name="_Hlk97188239" w:id="79"/>
            <w:r w:rsidRPr="00F709AE">
              <w:rPr>
                <w:rFonts w:cstheme="minorHAnsi"/>
                <w:szCs w:val="22"/>
              </w:rPr>
              <w:t>Czas rozpoczęcia wizyty (</w:t>
            </w:r>
            <w:proofErr w:type="spellStart"/>
            <w:r w:rsidRPr="00F709AE">
              <w:rPr>
                <w:rFonts w:cstheme="minorHAnsi"/>
                <w:szCs w:val="22"/>
              </w:rPr>
              <w:t>gg:mm</w:t>
            </w:r>
            <w:proofErr w:type="spellEnd"/>
            <w:r w:rsidRPr="00F709AE">
              <w:rPr>
                <w:rFonts w:cstheme="minorHAnsi"/>
                <w:szCs w:val="22"/>
              </w:rPr>
              <w:t>)</w:t>
            </w:r>
            <w:bookmarkEnd w:id="79"/>
          </w:p>
        </w:tc>
        <w:tc>
          <w:tcPr>
            <w:tcW w:w="5528" w:type="dxa"/>
            <w:tcMar/>
          </w:tcPr>
          <w:p w:rsidR="00B67D0B" w:rsidP="002E1161" w:rsidRDefault="00B67D0B" w14:paraId="1F7AD0E7" w14:textId="63F11FF8">
            <w:pPr>
              <w:spacing w:before="60" w:after="60" w:line="240" w:lineRule="auto"/>
              <w:rPr>
                <w:rFonts w:cstheme="minorHAnsi"/>
                <w:szCs w:val="22"/>
              </w:rPr>
            </w:pPr>
            <w:r w:rsidRPr="00F709AE">
              <w:rPr>
                <w:rFonts w:cstheme="minorHAnsi"/>
                <w:szCs w:val="22"/>
              </w:rPr>
              <w:t>Godzina rozpoczęcia wizyty</w:t>
            </w:r>
            <w:r>
              <w:rPr>
                <w:rFonts w:cstheme="minorHAnsi"/>
                <w:szCs w:val="22"/>
              </w:rPr>
              <w:t>.</w:t>
            </w:r>
          </w:p>
          <w:p w:rsidRPr="00B67D0B" w:rsidR="00B67D0B" w:rsidRDefault="00B67D0B" w14:paraId="15F07E9D" w14:textId="1D7031AA">
            <w:pPr>
              <w:pStyle w:val="Akapitzlist"/>
              <w:numPr>
                <w:ilvl w:val="0"/>
                <w:numId w:val="17"/>
              </w:numPr>
              <w:spacing w:before="60" w:after="60" w:line="240" w:lineRule="auto"/>
              <w:rPr>
                <w:rFonts w:cstheme="minorHAnsi"/>
                <w:szCs w:val="22"/>
              </w:rPr>
            </w:pPr>
            <w:r w:rsidRPr="00B67D0B">
              <w:rPr>
                <w:rFonts w:cstheme="minorHAnsi"/>
                <w:szCs w:val="22"/>
              </w:rPr>
              <w:t xml:space="preserve">Pole jest </w:t>
            </w:r>
            <w:r w:rsidRPr="00B67D0B">
              <w:rPr>
                <w:rFonts w:cstheme="minorHAnsi"/>
                <w:szCs w:val="22"/>
                <w:u w:val="single"/>
              </w:rPr>
              <w:t>obowiązkowe</w:t>
            </w:r>
            <w:r w:rsidRPr="00B67D0B">
              <w:rPr>
                <w:rFonts w:cstheme="minorHAnsi"/>
                <w:szCs w:val="22"/>
              </w:rPr>
              <w:t xml:space="preserve"> do wypełnienia.</w:t>
            </w:r>
          </w:p>
          <w:p w:rsidR="002E1161" w:rsidP="00B67D0B" w:rsidRDefault="002E1161" w14:paraId="64D47784" w14:textId="77777777">
            <w:pPr>
              <w:spacing w:before="60" w:after="60" w:line="240" w:lineRule="auto"/>
              <w:rPr>
                <w:rFonts w:cstheme="minorHAnsi"/>
                <w:szCs w:val="22"/>
              </w:rPr>
            </w:pPr>
            <w:r w:rsidRPr="00F709AE">
              <w:rPr>
                <w:rFonts w:cstheme="minorHAnsi"/>
                <w:szCs w:val="22"/>
              </w:rPr>
              <w:t xml:space="preserve">Godzina rozpoczęcia wizyty w postaci ciągu cyfr </w:t>
            </w:r>
            <w:proofErr w:type="spellStart"/>
            <w:r w:rsidRPr="00F709AE">
              <w:rPr>
                <w:rFonts w:cstheme="minorHAnsi"/>
                <w:i/>
                <w:iCs/>
                <w:szCs w:val="22"/>
              </w:rPr>
              <w:t>gg:mm</w:t>
            </w:r>
            <w:proofErr w:type="spellEnd"/>
            <w:r w:rsidRPr="00F709AE">
              <w:rPr>
                <w:rFonts w:cstheme="minorHAnsi"/>
                <w:szCs w:val="22"/>
              </w:rPr>
              <w:t xml:space="preserve"> rozdzielonych dwukropkiem, gdzie </w:t>
            </w:r>
            <w:proofErr w:type="spellStart"/>
            <w:r w:rsidRPr="00F709AE">
              <w:rPr>
                <w:rFonts w:cstheme="minorHAnsi"/>
                <w:szCs w:val="22"/>
              </w:rPr>
              <w:t>gg</w:t>
            </w:r>
            <w:proofErr w:type="spellEnd"/>
            <w:r w:rsidRPr="00F709AE">
              <w:rPr>
                <w:rFonts w:cstheme="minorHAnsi"/>
                <w:szCs w:val="22"/>
              </w:rPr>
              <w:t xml:space="preserve"> - dwie cyfry godziny (dla godzin od 0 do 9 numer godziny poprzedzony cyfrą 0, np. 03), mm - dwie cyfry minut (dla minut od 0 do 9 numer minut poprzedzony cyfrą 0, np. 03).</w:t>
            </w:r>
          </w:p>
          <w:p w:rsidRPr="00B67D0B" w:rsidR="00B428CB" w:rsidP="00B67D0B" w:rsidRDefault="00B428CB" w14:paraId="18487D14" w14:textId="7C598E25">
            <w:pPr>
              <w:spacing w:before="60" w:after="60" w:line="240" w:lineRule="auto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Czas podany w ‘</w:t>
            </w:r>
            <w:r w:rsidRPr="00F709AE">
              <w:rPr>
                <w:rFonts w:cstheme="minorHAnsi"/>
                <w:szCs w:val="22"/>
              </w:rPr>
              <w:t>Czas rozpoczęcia wizyty (</w:t>
            </w:r>
            <w:proofErr w:type="spellStart"/>
            <w:r w:rsidRPr="00F709AE">
              <w:rPr>
                <w:rFonts w:cstheme="minorHAnsi"/>
                <w:szCs w:val="22"/>
              </w:rPr>
              <w:t>gg:mm</w:t>
            </w:r>
            <w:proofErr w:type="spellEnd"/>
            <w:r w:rsidRPr="00F709AE">
              <w:rPr>
                <w:rFonts w:cstheme="minorHAnsi"/>
                <w:szCs w:val="22"/>
              </w:rPr>
              <w:t>)</w:t>
            </w:r>
            <w:r>
              <w:rPr>
                <w:rFonts w:cstheme="minorHAnsi"/>
                <w:szCs w:val="22"/>
              </w:rPr>
              <w:t>’ musi być wcześniejszy niż czas podany w ‘</w:t>
            </w:r>
            <w:r w:rsidRPr="00F709AE">
              <w:rPr>
                <w:rFonts w:cstheme="minorHAnsi"/>
                <w:szCs w:val="22"/>
              </w:rPr>
              <w:t>Czas zakończenia wizyty (</w:t>
            </w:r>
            <w:proofErr w:type="spellStart"/>
            <w:r w:rsidRPr="00F709AE">
              <w:rPr>
                <w:rFonts w:cstheme="minorHAnsi"/>
                <w:szCs w:val="22"/>
              </w:rPr>
              <w:t>gg:mm</w:t>
            </w:r>
            <w:proofErr w:type="spellEnd"/>
            <w:r w:rsidRPr="00F709AE">
              <w:rPr>
                <w:rFonts w:cstheme="minorHAnsi"/>
                <w:szCs w:val="22"/>
              </w:rPr>
              <w:t>)</w:t>
            </w:r>
            <w:r>
              <w:rPr>
                <w:rFonts w:cstheme="minorHAnsi"/>
                <w:szCs w:val="22"/>
              </w:rPr>
              <w:t>’.</w:t>
            </w:r>
          </w:p>
        </w:tc>
        <w:tc>
          <w:tcPr>
            <w:tcW w:w="2126" w:type="dxa"/>
            <w:tcMar/>
          </w:tcPr>
          <w:p w:rsidR="00FE74E7" w:rsidP="00FE74E7" w:rsidRDefault="00FE74E7" w14:paraId="2DF2DE92" w14:textId="77777777">
            <w:pPr>
              <w:spacing w:before="60" w:after="60" w:line="240" w:lineRule="auto"/>
              <w:rPr>
                <w:rFonts w:cstheme="minorHAnsi"/>
                <w:i/>
                <w:iCs/>
                <w:szCs w:val="22"/>
              </w:rPr>
            </w:pPr>
            <w:r w:rsidRPr="00FE74E7">
              <w:rPr>
                <w:rFonts w:cstheme="minorHAnsi"/>
                <w:i/>
                <w:iCs/>
                <w:szCs w:val="22"/>
              </w:rPr>
              <w:t>Przykłady:</w:t>
            </w:r>
          </w:p>
          <w:p w:rsidRPr="00F709AE" w:rsidR="002E1161" w:rsidP="002E1161" w:rsidRDefault="002E1161" w14:paraId="2FF32782" w14:textId="77777777">
            <w:pPr>
              <w:spacing w:before="60" w:after="60" w:line="240" w:lineRule="auto"/>
              <w:rPr>
                <w:rFonts w:cstheme="minorHAnsi"/>
                <w:szCs w:val="22"/>
              </w:rPr>
            </w:pPr>
            <w:r w:rsidRPr="00F709AE">
              <w:rPr>
                <w:rFonts w:cstheme="minorHAnsi"/>
                <w:szCs w:val="22"/>
              </w:rPr>
              <w:t>08:15</w:t>
            </w:r>
          </w:p>
          <w:p w:rsidRPr="00F709AE" w:rsidR="002E1161" w:rsidP="002E1161" w:rsidRDefault="002E1161" w14:paraId="1E3F6565" w14:textId="77777777">
            <w:pPr>
              <w:spacing w:before="60" w:after="60" w:line="240" w:lineRule="auto"/>
              <w:rPr>
                <w:rFonts w:cstheme="minorHAnsi"/>
                <w:szCs w:val="22"/>
              </w:rPr>
            </w:pPr>
            <w:r w:rsidRPr="00F709AE">
              <w:rPr>
                <w:rFonts w:cstheme="minorHAnsi"/>
                <w:szCs w:val="22"/>
              </w:rPr>
              <w:t>13:45</w:t>
            </w:r>
          </w:p>
          <w:p w:rsidRPr="00F709AE" w:rsidR="002E1161" w:rsidP="002E1161" w:rsidRDefault="002E1161" w14:paraId="01218BE4" w14:textId="77777777">
            <w:pPr>
              <w:spacing w:before="60" w:after="60" w:line="240" w:lineRule="auto"/>
              <w:rPr>
                <w:rFonts w:cstheme="minorHAnsi"/>
                <w:szCs w:val="22"/>
              </w:rPr>
            </w:pPr>
            <w:r w:rsidRPr="00F709AE">
              <w:rPr>
                <w:rFonts w:cstheme="minorHAnsi"/>
                <w:szCs w:val="22"/>
              </w:rPr>
              <w:t>17:05</w:t>
            </w:r>
          </w:p>
        </w:tc>
      </w:tr>
      <w:tr w:rsidRPr="00F709AE" w:rsidR="002E1161" w:rsidTr="339163CC" w14:paraId="1FF79A31" w14:textId="77777777">
        <w:tc>
          <w:tcPr>
            <w:tcW w:w="421" w:type="dxa"/>
            <w:tcMar/>
          </w:tcPr>
          <w:p w:rsidRPr="00F709AE" w:rsidR="002E1161" w:rsidRDefault="002E1161" w14:paraId="4D5B7BBF" w14:textId="77777777">
            <w:pPr>
              <w:pStyle w:val="Akapitzlist"/>
              <w:numPr>
                <w:ilvl w:val="0"/>
                <w:numId w:val="16"/>
              </w:numPr>
              <w:spacing w:before="60" w:after="60" w:line="240" w:lineRule="auto"/>
              <w:ind w:left="0" w:firstLine="0"/>
              <w:contextualSpacing w:val="0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559" w:type="dxa"/>
            <w:tcMar/>
          </w:tcPr>
          <w:p w:rsidRPr="00F709AE" w:rsidR="002E1161" w:rsidP="00EB7344" w:rsidRDefault="002E1161" w14:paraId="49A73FC1" w14:textId="77777777">
            <w:pPr>
              <w:spacing w:before="60" w:after="60" w:line="240" w:lineRule="auto"/>
              <w:jc w:val="left"/>
              <w:rPr>
                <w:rFonts w:cstheme="minorHAnsi"/>
                <w:szCs w:val="22"/>
              </w:rPr>
            </w:pPr>
            <w:bookmarkStart w:name="_Hlk97188253" w:id="80"/>
            <w:r w:rsidRPr="00F709AE">
              <w:rPr>
                <w:rFonts w:cstheme="minorHAnsi"/>
                <w:szCs w:val="22"/>
              </w:rPr>
              <w:t>Czas zakończenia wizyty (</w:t>
            </w:r>
            <w:proofErr w:type="spellStart"/>
            <w:r w:rsidRPr="00F709AE">
              <w:rPr>
                <w:rFonts w:cstheme="minorHAnsi"/>
                <w:szCs w:val="22"/>
              </w:rPr>
              <w:t>gg:mm</w:t>
            </w:r>
            <w:proofErr w:type="spellEnd"/>
            <w:r w:rsidRPr="00F709AE">
              <w:rPr>
                <w:rFonts w:cstheme="minorHAnsi"/>
                <w:szCs w:val="22"/>
              </w:rPr>
              <w:t>)</w:t>
            </w:r>
            <w:bookmarkEnd w:id="80"/>
          </w:p>
        </w:tc>
        <w:tc>
          <w:tcPr>
            <w:tcW w:w="5528" w:type="dxa"/>
            <w:tcMar/>
          </w:tcPr>
          <w:p w:rsidR="00404D27" w:rsidP="002E1161" w:rsidRDefault="00404D27" w14:paraId="2057127F" w14:textId="031D40C5">
            <w:pPr>
              <w:spacing w:before="60" w:after="60" w:line="240" w:lineRule="auto"/>
              <w:rPr>
                <w:rFonts w:cstheme="minorHAnsi"/>
                <w:szCs w:val="22"/>
              </w:rPr>
            </w:pPr>
            <w:r w:rsidRPr="00F709AE">
              <w:rPr>
                <w:rFonts w:cstheme="minorHAnsi"/>
                <w:szCs w:val="22"/>
              </w:rPr>
              <w:t>Godzina zakończenia wizyty</w:t>
            </w:r>
            <w:r>
              <w:rPr>
                <w:rFonts w:cstheme="minorHAnsi"/>
                <w:szCs w:val="22"/>
              </w:rPr>
              <w:t>.</w:t>
            </w:r>
          </w:p>
          <w:p w:rsidRPr="00404D27" w:rsidR="00404D27" w:rsidRDefault="00404D27" w14:paraId="7854D182" w14:textId="08A57172">
            <w:pPr>
              <w:pStyle w:val="Akapitzlist"/>
              <w:numPr>
                <w:ilvl w:val="0"/>
                <w:numId w:val="17"/>
              </w:numPr>
              <w:spacing w:before="60" w:after="60" w:line="240" w:lineRule="auto"/>
              <w:rPr>
                <w:rFonts w:cstheme="minorHAnsi"/>
                <w:szCs w:val="22"/>
              </w:rPr>
            </w:pPr>
            <w:r w:rsidRPr="00404D27">
              <w:rPr>
                <w:rFonts w:cstheme="minorHAnsi"/>
                <w:szCs w:val="22"/>
              </w:rPr>
              <w:t xml:space="preserve">Pole jest </w:t>
            </w:r>
            <w:r w:rsidRPr="00404D27">
              <w:rPr>
                <w:rFonts w:cstheme="minorHAnsi"/>
                <w:szCs w:val="22"/>
                <w:u w:val="single"/>
              </w:rPr>
              <w:t>obowiązkowe</w:t>
            </w:r>
            <w:r w:rsidRPr="00404D27">
              <w:rPr>
                <w:rFonts w:cstheme="minorHAnsi"/>
                <w:szCs w:val="22"/>
              </w:rPr>
              <w:t xml:space="preserve"> do wypełnienia.</w:t>
            </w:r>
          </w:p>
          <w:p w:rsidR="002E1161" w:rsidP="00404D27" w:rsidRDefault="002E1161" w14:paraId="243D54B0" w14:textId="77777777">
            <w:pPr>
              <w:spacing w:before="60" w:after="60" w:line="240" w:lineRule="auto"/>
              <w:rPr>
                <w:rFonts w:cstheme="minorHAnsi"/>
                <w:szCs w:val="22"/>
              </w:rPr>
            </w:pPr>
            <w:r w:rsidRPr="00F709AE">
              <w:rPr>
                <w:rFonts w:cstheme="minorHAnsi"/>
                <w:szCs w:val="22"/>
              </w:rPr>
              <w:t xml:space="preserve">Godzina zakończenia wizyty w postaci ciągu cyfr </w:t>
            </w:r>
            <w:proofErr w:type="spellStart"/>
            <w:r w:rsidRPr="00F709AE">
              <w:rPr>
                <w:rFonts w:cstheme="minorHAnsi"/>
                <w:i/>
                <w:iCs/>
                <w:szCs w:val="22"/>
              </w:rPr>
              <w:t>gg:mm</w:t>
            </w:r>
            <w:proofErr w:type="spellEnd"/>
            <w:r w:rsidRPr="00F709AE">
              <w:rPr>
                <w:rFonts w:cstheme="minorHAnsi"/>
                <w:szCs w:val="22"/>
              </w:rPr>
              <w:t xml:space="preserve"> rozdzielonych dwukropkiem, gdzie </w:t>
            </w:r>
            <w:proofErr w:type="spellStart"/>
            <w:r w:rsidRPr="00F709AE">
              <w:rPr>
                <w:rFonts w:cstheme="minorHAnsi"/>
                <w:szCs w:val="22"/>
              </w:rPr>
              <w:t>gg</w:t>
            </w:r>
            <w:proofErr w:type="spellEnd"/>
            <w:r w:rsidRPr="00F709AE">
              <w:rPr>
                <w:rFonts w:cstheme="minorHAnsi"/>
                <w:szCs w:val="22"/>
              </w:rPr>
              <w:t xml:space="preserve"> - dwie cyfry godziny (dla godzin od 0 do 9 numer godziny poprzedzony cyfrą 0, np. 03), mm - dwie cyfry minut (dla minut od 0 do 9 numer minut poprzedzony cyfrą 0, np. 03).</w:t>
            </w:r>
          </w:p>
          <w:p w:rsidRPr="00404D27" w:rsidR="00B428CB" w:rsidP="00404D27" w:rsidRDefault="00B428CB" w14:paraId="7A69D614" w14:textId="5FE6A93F">
            <w:pPr>
              <w:spacing w:before="60" w:after="60" w:line="240" w:lineRule="auto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Czas podany w ‘</w:t>
            </w:r>
            <w:r w:rsidRPr="00F709AE">
              <w:rPr>
                <w:rFonts w:cstheme="minorHAnsi"/>
                <w:szCs w:val="22"/>
              </w:rPr>
              <w:t>Czas rozpoczęcia wizyty (</w:t>
            </w:r>
            <w:proofErr w:type="spellStart"/>
            <w:r w:rsidRPr="00F709AE">
              <w:rPr>
                <w:rFonts w:cstheme="minorHAnsi"/>
                <w:szCs w:val="22"/>
              </w:rPr>
              <w:t>gg:mm</w:t>
            </w:r>
            <w:proofErr w:type="spellEnd"/>
            <w:r w:rsidRPr="00F709AE">
              <w:rPr>
                <w:rFonts w:cstheme="minorHAnsi"/>
                <w:szCs w:val="22"/>
              </w:rPr>
              <w:t>)</w:t>
            </w:r>
            <w:r>
              <w:rPr>
                <w:rFonts w:cstheme="minorHAnsi"/>
                <w:szCs w:val="22"/>
              </w:rPr>
              <w:t>’ musi być wcześniejszy niż czas podany w ‘</w:t>
            </w:r>
            <w:r w:rsidRPr="00F709AE">
              <w:rPr>
                <w:rFonts w:cstheme="minorHAnsi"/>
                <w:szCs w:val="22"/>
              </w:rPr>
              <w:t>Czas zakończenia wizyty (</w:t>
            </w:r>
            <w:proofErr w:type="spellStart"/>
            <w:r w:rsidRPr="00F709AE">
              <w:rPr>
                <w:rFonts w:cstheme="minorHAnsi"/>
                <w:szCs w:val="22"/>
              </w:rPr>
              <w:t>gg:mm</w:t>
            </w:r>
            <w:proofErr w:type="spellEnd"/>
            <w:r w:rsidRPr="00F709AE">
              <w:rPr>
                <w:rFonts w:cstheme="minorHAnsi"/>
                <w:szCs w:val="22"/>
              </w:rPr>
              <w:t>)</w:t>
            </w:r>
            <w:r>
              <w:rPr>
                <w:rFonts w:cstheme="minorHAnsi"/>
                <w:szCs w:val="22"/>
              </w:rPr>
              <w:t>’.</w:t>
            </w:r>
          </w:p>
        </w:tc>
        <w:tc>
          <w:tcPr>
            <w:tcW w:w="2126" w:type="dxa"/>
            <w:tcMar/>
          </w:tcPr>
          <w:p w:rsidR="00FE74E7" w:rsidP="00FE74E7" w:rsidRDefault="00FE74E7" w14:paraId="02417381" w14:textId="77777777">
            <w:pPr>
              <w:spacing w:before="60" w:after="60" w:line="240" w:lineRule="auto"/>
              <w:rPr>
                <w:rFonts w:cstheme="minorHAnsi"/>
                <w:i/>
                <w:iCs/>
                <w:szCs w:val="22"/>
              </w:rPr>
            </w:pPr>
            <w:r w:rsidRPr="00FE74E7">
              <w:rPr>
                <w:rFonts w:cstheme="minorHAnsi"/>
                <w:i/>
                <w:iCs/>
                <w:szCs w:val="22"/>
              </w:rPr>
              <w:t>Przykłady:</w:t>
            </w:r>
          </w:p>
          <w:p w:rsidRPr="00F709AE" w:rsidR="002E1161" w:rsidP="002E1161" w:rsidRDefault="002E1161" w14:paraId="4946B467" w14:textId="77777777">
            <w:pPr>
              <w:spacing w:before="60" w:after="60" w:line="240" w:lineRule="auto"/>
              <w:rPr>
                <w:rFonts w:cstheme="minorHAnsi"/>
                <w:szCs w:val="22"/>
              </w:rPr>
            </w:pPr>
            <w:r w:rsidRPr="00F709AE">
              <w:rPr>
                <w:rFonts w:cstheme="minorHAnsi"/>
                <w:szCs w:val="22"/>
              </w:rPr>
              <w:t>08:15</w:t>
            </w:r>
          </w:p>
          <w:p w:rsidRPr="00F709AE" w:rsidR="002E1161" w:rsidP="002E1161" w:rsidRDefault="002E1161" w14:paraId="3883A611" w14:textId="77777777">
            <w:pPr>
              <w:spacing w:before="60" w:after="60" w:line="240" w:lineRule="auto"/>
              <w:rPr>
                <w:rFonts w:cstheme="minorHAnsi"/>
                <w:szCs w:val="22"/>
              </w:rPr>
            </w:pPr>
            <w:r w:rsidRPr="00F709AE">
              <w:rPr>
                <w:rFonts w:cstheme="minorHAnsi"/>
                <w:szCs w:val="22"/>
              </w:rPr>
              <w:t>13:45</w:t>
            </w:r>
          </w:p>
          <w:p w:rsidRPr="00F709AE" w:rsidR="002E1161" w:rsidP="002E1161" w:rsidRDefault="002E1161" w14:paraId="2D869B11" w14:textId="77777777">
            <w:pPr>
              <w:spacing w:before="60" w:after="60" w:line="240" w:lineRule="auto"/>
              <w:rPr>
                <w:rFonts w:cstheme="minorHAnsi"/>
                <w:szCs w:val="22"/>
              </w:rPr>
            </w:pPr>
            <w:r w:rsidRPr="00F709AE">
              <w:rPr>
                <w:rFonts w:cstheme="minorHAnsi"/>
                <w:szCs w:val="22"/>
              </w:rPr>
              <w:t>17:05</w:t>
            </w:r>
          </w:p>
        </w:tc>
      </w:tr>
      <w:tr w:rsidRPr="00F709AE" w:rsidR="002E1161" w:rsidTr="339163CC" w14:paraId="69B08A33" w14:textId="77777777">
        <w:tc>
          <w:tcPr>
            <w:tcW w:w="421" w:type="dxa"/>
            <w:tcMar/>
          </w:tcPr>
          <w:p w:rsidRPr="00F709AE" w:rsidR="002E1161" w:rsidRDefault="002E1161" w14:paraId="78E31A6C" w14:textId="77777777">
            <w:pPr>
              <w:pStyle w:val="Akapitzlist"/>
              <w:numPr>
                <w:ilvl w:val="0"/>
                <w:numId w:val="16"/>
              </w:numPr>
              <w:spacing w:before="60" w:after="60" w:line="240" w:lineRule="auto"/>
              <w:ind w:left="0" w:firstLine="0"/>
              <w:contextualSpacing w:val="0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559" w:type="dxa"/>
            <w:tcMar/>
          </w:tcPr>
          <w:p w:rsidRPr="00F709AE" w:rsidR="002E1161" w:rsidP="00EB7344" w:rsidRDefault="002E1161" w14:paraId="3B798C28" w14:textId="77777777">
            <w:pPr>
              <w:spacing w:before="60" w:after="60" w:line="240" w:lineRule="auto"/>
              <w:jc w:val="left"/>
              <w:rPr>
                <w:rFonts w:cstheme="minorHAnsi"/>
                <w:szCs w:val="22"/>
              </w:rPr>
            </w:pPr>
            <w:bookmarkStart w:name="_Hlk97188160" w:id="81"/>
            <w:r w:rsidRPr="00F709AE">
              <w:rPr>
                <w:rFonts w:cstheme="minorHAnsi"/>
                <w:szCs w:val="22"/>
              </w:rPr>
              <w:t>Czy termin wskazany przez placówkę (TAK/NIE)</w:t>
            </w:r>
            <w:bookmarkEnd w:id="81"/>
          </w:p>
        </w:tc>
        <w:tc>
          <w:tcPr>
            <w:tcW w:w="5528" w:type="dxa"/>
            <w:tcMar/>
          </w:tcPr>
          <w:p w:rsidRPr="00F709AE" w:rsidR="002E1161" w:rsidP="002E1161" w:rsidRDefault="002E1161" w14:paraId="4102BC2A" w14:textId="77777777">
            <w:pPr>
              <w:spacing w:before="60" w:after="60" w:line="240" w:lineRule="auto"/>
              <w:rPr>
                <w:rFonts w:cstheme="minorHAnsi"/>
                <w:szCs w:val="22"/>
              </w:rPr>
            </w:pPr>
            <w:r w:rsidRPr="00F709AE">
              <w:rPr>
                <w:rFonts w:cstheme="minorHAnsi"/>
                <w:szCs w:val="22"/>
              </w:rPr>
              <w:t xml:space="preserve">Wskazuje, czy podany termin wizyty został ustalony przez placówkę, czy też został wybrany przez pacjenta, np. wcześniejszy termin był możliwy i wskazany przez placówkę, ale Pacjent wybrał późniejszy. </w:t>
            </w:r>
          </w:p>
          <w:p w:rsidRPr="00A07D28" w:rsidR="00E7636C" w:rsidRDefault="00E7636C" w14:paraId="1F15444C" w14:textId="77777777">
            <w:pPr>
              <w:pStyle w:val="Akapitzlist"/>
              <w:numPr>
                <w:ilvl w:val="0"/>
                <w:numId w:val="17"/>
              </w:numPr>
              <w:spacing w:before="60" w:after="60" w:line="240" w:lineRule="auto"/>
              <w:rPr>
                <w:rFonts w:cstheme="minorHAnsi"/>
                <w:szCs w:val="22"/>
              </w:rPr>
            </w:pPr>
            <w:r w:rsidRPr="00A07D28">
              <w:rPr>
                <w:rFonts w:cstheme="minorHAnsi"/>
                <w:szCs w:val="22"/>
              </w:rPr>
              <w:t xml:space="preserve">Pole jest </w:t>
            </w:r>
            <w:r w:rsidRPr="00A07D28">
              <w:rPr>
                <w:rFonts w:cstheme="minorHAnsi"/>
                <w:szCs w:val="22"/>
                <w:u w:val="single"/>
              </w:rPr>
              <w:t>obowiązkowe</w:t>
            </w:r>
            <w:r w:rsidRPr="00A07D28">
              <w:rPr>
                <w:rFonts w:cstheme="minorHAnsi"/>
                <w:szCs w:val="22"/>
              </w:rPr>
              <w:t xml:space="preserve"> do wypełnienia.</w:t>
            </w:r>
          </w:p>
          <w:p w:rsidRPr="00F709AE" w:rsidR="002E1161" w:rsidP="002E1161" w:rsidRDefault="002E1161" w14:paraId="20F964BC" w14:textId="77777777">
            <w:pPr>
              <w:spacing w:before="60" w:after="60" w:line="240" w:lineRule="auto"/>
              <w:rPr>
                <w:rFonts w:cstheme="minorHAnsi"/>
                <w:szCs w:val="22"/>
              </w:rPr>
            </w:pPr>
            <w:r w:rsidRPr="00F709AE">
              <w:rPr>
                <w:rFonts w:cstheme="minorHAnsi"/>
                <w:szCs w:val="22"/>
              </w:rPr>
              <w:lastRenderedPageBreak/>
              <w:t xml:space="preserve">Jedna z wartości: </w:t>
            </w:r>
            <w:r w:rsidRPr="00F709AE">
              <w:rPr>
                <w:rFonts w:cstheme="minorHAnsi"/>
                <w:i/>
                <w:iCs/>
                <w:szCs w:val="22"/>
              </w:rPr>
              <w:t>TAK</w:t>
            </w:r>
            <w:r w:rsidRPr="00F709AE">
              <w:rPr>
                <w:rFonts w:cstheme="minorHAnsi"/>
                <w:szCs w:val="22"/>
              </w:rPr>
              <w:t xml:space="preserve"> lub </w:t>
            </w:r>
            <w:r w:rsidRPr="00F709AE">
              <w:rPr>
                <w:rFonts w:cstheme="minorHAnsi"/>
                <w:i/>
                <w:iCs/>
                <w:szCs w:val="22"/>
              </w:rPr>
              <w:t>NIE</w:t>
            </w:r>
            <w:r w:rsidRPr="00F709AE">
              <w:rPr>
                <w:rFonts w:cstheme="minorHAnsi"/>
                <w:szCs w:val="22"/>
              </w:rPr>
              <w:t>.</w:t>
            </w:r>
          </w:p>
          <w:p w:rsidRPr="00F709AE" w:rsidR="002E1161" w:rsidP="002E1161" w:rsidRDefault="002E1161" w14:paraId="1A9A5318" w14:textId="77777777">
            <w:pPr>
              <w:spacing w:before="60" w:after="60" w:line="240" w:lineRule="auto"/>
              <w:rPr>
                <w:rFonts w:cstheme="minorHAnsi"/>
                <w:szCs w:val="22"/>
              </w:rPr>
            </w:pPr>
            <w:r w:rsidRPr="00F709AE">
              <w:rPr>
                <w:rFonts w:cstheme="minorHAnsi"/>
                <w:szCs w:val="22"/>
              </w:rPr>
              <w:t xml:space="preserve">Wartość </w:t>
            </w:r>
            <w:r w:rsidRPr="00A0222B">
              <w:rPr>
                <w:rFonts w:cstheme="minorHAnsi"/>
                <w:i/>
                <w:iCs/>
                <w:szCs w:val="22"/>
              </w:rPr>
              <w:t>TAK</w:t>
            </w:r>
            <w:r w:rsidRPr="00F709AE">
              <w:rPr>
                <w:rFonts w:cstheme="minorHAnsi"/>
                <w:szCs w:val="22"/>
              </w:rPr>
              <w:t xml:space="preserve"> oznacza termin wskazany przez placówkę.</w:t>
            </w:r>
          </w:p>
          <w:p w:rsidRPr="00F709AE" w:rsidR="002E1161" w:rsidP="002E1161" w:rsidRDefault="002E1161" w14:paraId="2D728E8B" w14:textId="77777777">
            <w:pPr>
              <w:spacing w:before="60" w:after="60" w:line="240" w:lineRule="auto"/>
              <w:rPr>
                <w:rFonts w:cstheme="minorHAnsi"/>
                <w:szCs w:val="22"/>
              </w:rPr>
            </w:pPr>
            <w:r w:rsidRPr="00F709AE">
              <w:rPr>
                <w:rFonts w:cstheme="minorHAnsi"/>
                <w:szCs w:val="22"/>
              </w:rPr>
              <w:t xml:space="preserve">Wartość </w:t>
            </w:r>
            <w:r w:rsidRPr="00A0222B">
              <w:rPr>
                <w:rFonts w:cstheme="minorHAnsi"/>
                <w:i/>
                <w:iCs/>
                <w:szCs w:val="22"/>
              </w:rPr>
              <w:t>NIE</w:t>
            </w:r>
            <w:r w:rsidRPr="00F709AE">
              <w:rPr>
                <w:rFonts w:cstheme="minorHAnsi"/>
                <w:szCs w:val="22"/>
              </w:rPr>
              <w:t xml:space="preserve"> oznacza termin wskazany przez Pacjenta.</w:t>
            </w:r>
          </w:p>
          <w:p w:rsidRPr="0098041B" w:rsidR="0098041B" w:rsidP="0098041B" w:rsidRDefault="00A97C2E" w14:paraId="6F77A596" w14:textId="500165C4">
            <w:pPr>
              <w:spacing w:before="60" w:after="60" w:line="240" w:lineRule="auto"/>
              <w:rPr>
                <w:rFonts w:cstheme="minorHAnsi"/>
                <w:szCs w:val="22"/>
              </w:rPr>
            </w:pPr>
            <w:r w:rsidRPr="00A97C2E">
              <w:rPr>
                <w:rFonts w:cstheme="minorHAnsi"/>
                <w:color w:val="FF0000"/>
                <w:szCs w:val="22"/>
              </w:rPr>
              <w:t>UWAGA</w:t>
            </w:r>
            <w:r>
              <w:rPr>
                <w:rFonts w:cstheme="minorHAnsi"/>
                <w:szCs w:val="22"/>
              </w:rPr>
              <w:t xml:space="preserve">: Poczekalnia: </w:t>
            </w:r>
            <w:r w:rsidRPr="0098041B" w:rsidR="0098041B">
              <w:rPr>
                <w:rFonts w:cstheme="minorHAnsi"/>
                <w:szCs w:val="22"/>
              </w:rPr>
              <w:t xml:space="preserve">Jeżeli dla danej wizyty w polu ‘Czy termin wskazany przez placówkę (TAK/NIE)’ podana została wartość ‘NIE’ – co oznacza, że to Pacjent wskazał termin wizyty – oraz jeśli dana wizyta zostanie zakwalifikowana do przeniesienia do Poczekalni, to przy zapisie Pacjenta do Poczekalni wskazane zostaną dla takiego Pacjenta  tzw. preferencje, w których inicjalnie zostanie ustawione, że oczekiwaniem Pacjenta jest zapisanie się na wizytę do tego samego podmiotu, który prowadzi grafik oraz że </w:t>
            </w:r>
            <w:r w:rsidRPr="003B672D" w:rsidR="0098041B">
              <w:rPr>
                <w:rFonts w:cstheme="minorHAnsi"/>
                <w:szCs w:val="22"/>
                <w:u w:val="single"/>
              </w:rPr>
              <w:t>data i czas wizyty będą nie wcześniej niż wskazana w pliku CSV data i czas rozpoczęcia wizyty</w:t>
            </w:r>
            <w:r w:rsidRPr="0098041B" w:rsidR="0098041B">
              <w:rPr>
                <w:rFonts w:cstheme="minorHAnsi"/>
                <w:szCs w:val="22"/>
              </w:rPr>
              <w:t>.</w:t>
            </w:r>
          </w:p>
          <w:p w:rsidRPr="00F709AE" w:rsidR="0098041B" w:rsidP="0098041B" w:rsidRDefault="0098041B" w14:paraId="1ED347A2" w14:textId="5A8F28CA">
            <w:pPr>
              <w:spacing w:before="60" w:after="60" w:line="240" w:lineRule="auto"/>
              <w:rPr>
                <w:rFonts w:cstheme="minorHAnsi"/>
                <w:szCs w:val="22"/>
              </w:rPr>
            </w:pPr>
            <w:r w:rsidRPr="00A97C2E">
              <w:rPr>
                <w:rFonts w:cstheme="minorHAnsi"/>
                <w:color w:val="FF0000"/>
                <w:szCs w:val="22"/>
              </w:rPr>
              <w:t>UWAGA</w:t>
            </w:r>
            <w:r>
              <w:rPr>
                <w:rFonts w:cstheme="minorHAnsi"/>
                <w:szCs w:val="22"/>
              </w:rPr>
              <w:t xml:space="preserve">: Poczekalnia: </w:t>
            </w:r>
            <w:r w:rsidRPr="003C58F0">
              <w:rPr>
                <w:rFonts w:cstheme="minorHAnsi"/>
                <w:szCs w:val="22"/>
              </w:rPr>
              <w:t>Jeżeli dla danej wizyty w polu ‘Czy termin wskazany przez placówkę (TAK/NIE)’ podana została wartość ‘</w:t>
            </w:r>
            <w:r>
              <w:rPr>
                <w:rFonts w:cstheme="minorHAnsi"/>
                <w:szCs w:val="22"/>
              </w:rPr>
              <w:t>TAK</w:t>
            </w:r>
            <w:r w:rsidRPr="003C58F0">
              <w:rPr>
                <w:rFonts w:cstheme="minorHAnsi"/>
                <w:szCs w:val="22"/>
              </w:rPr>
              <w:t xml:space="preserve">’ – </w:t>
            </w:r>
            <w:r>
              <w:rPr>
                <w:rFonts w:cstheme="minorHAnsi"/>
                <w:szCs w:val="22"/>
              </w:rPr>
              <w:t xml:space="preserve">co </w:t>
            </w:r>
            <w:r w:rsidRPr="003C58F0">
              <w:rPr>
                <w:rFonts w:cstheme="minorHAnsi"/>
                <w:szCs w:val="22"/>
              </w:rPr>
              <w:t xml:space="preserve">oznacza, że to </w:t>
            </w:r>
            <w:r>
              <w:rPr>
                <w:rFonts w:cstheme="minorHAnsi"/>
                <w:szCs w:val="22"/>
              </w:rPr>
              <w:t xml:space="preserve">Placówka </w:t>
            </w:r>
            <w:r w:rsidRPr="003C58F0">
              <w:rPr>
                <w:rFonts w:cstheme="minorHAnsi"/>
                <w:szCs w:val="22"/>
              </w:rPr>
              <w:t>wskazał</w:t>
            </w:r>
            <w:r>
              <w:rPr>
                <w:rFonts w:cstheme="minorHAnsi"/>
                <w:szCs w:val="22"/>
              </w:rPr>
              <w:t>a</w:t>
            </w:r>
            <w:r w:rsidRPr="003C58F0">
              <w:rPr>
                <w:rFonts w:cstheme="minorHAnsi"/>
                <w:szCs w:val="22"/>
              </w:rPr>
              <w:t xml:space="preserve"> termin wizyty</w:t>
            </w:r>
            <w:r>
              <w:rPr>
                <w:rFonts w:cstheme="minorHAnsi"/>
                <w:szCs w:val="22"/>
              </w:rPr>
              <w:t xml:space="preserve"> - </w:t>
            </w:r>
            <w:r w:rsidRPr="003C58F0">
              <w:rPr>
                <w:rFonts w:cstheme="minorHAnsi"/>
                <w:szCs w:val="22"/>
              </w:rPr>
              <w:t xml:space="preserve">oraz </w:t>
            </w:r>
            <w:r>
              <w:rPr>
                <w:rFonts w:cstheme="minorHAnsi"/>
                <w:szCs w:val="22"/>
              </w:rPr>
              <w:t xml:space="preserve">jeśli </w:t>
            </w:r>
            <w:r w:rsidRPr="003C58F0">
              <w:rPr>
                <w:rFonts w:cstheme="minorHAnsi"/>
                <w:szCs w:val="22"/>
              </w:rPr>
              <w:t xml:space="preserve">dana wizyta zostanie zakwalifikowana do przeniesienia do Poczekalni, to przy zapisie Pacjenta do Poczekalni wskazane zostaną dla takiego Pacjenta  tzw. preferencje, w których inicjalnie </w:t>
            </w:r>
            <w:r>
              <w:rPr>
                <w:rFonts w:cstheme="minorHAnsi"/>
                <w:szCs w:val="22"/>
              </w:rPr>
              <w:t xml:space="preserve">zostanie ustawione, że </w:t>
            </w:r>
            <w:r w:rsidRPr="003C58F0">
              <w:rPr>
                <w:rFonts w:cstheme="minorHAnsi"/>
                <w:szCs w:val="22"/>
              </w:rPr>
              <w:t xml:space="preserve">oczekiwaniem </w:t>
            </w:r>
            <w:r>
              <w:rPr>
                <w:rFonts w:cstheme="minorHAnsi"/>
                <w:szCs w:val="22"/>
              </w:rPr>
              <w:t>P</w:t>
            </w:r>
            <w:r w:rsidRPr="003C58F0">
              <w:rPr>
                <w:rFonts w:cstheme="minorHAnsi"/>
                <w:szCs w:val="22"/>
              </w:rPr>
              <w:t>acjenta jest zapisanie s</w:t>
            </w:r>
            <w:r>
              <w:rPr>
                <w:rFonts w:cstheme="minorHAnsi"/>
                <w:szCs w:val="22"/>
              </w:rPr>
              <w:t>ię</w:t>
            </w:r>
            <w:r w:rsidRPr="003C58F0">
              <w:rPr>
                <w:rFonts w:cstheme="minorHAnsi"/>
                <w:szCs w:val="22"/>
              </w:rPr>
              <w:t xml:space="preserve"> </w:t>
            </w:r>
            <w:r>
              <w:rPr>
                <w:rFonts w:cstheme="minorHAnsi"/>
                <w:szCs w:val="22"/>
              </w:rPr>
              <w:t xml:space="preserve">na wizytę </w:t>
            </w:r>
            <w:r w:rsidRPr="003C58F0">
              <w:rPr>
                <w:rFonts w:cstheme="minorHAnsi"/>
                <w:szCs w:val="22"/>
              </w:rPr>
              <w:t xml:space="preserve">do tego </w:t>
            </w:r>
            <w:r>
              <w:rPr>
                <w:rFonts w:cstheme="minorHAnsi"/>
                <w:szCs w:val="22"/>
              </w:rPr>
              <w:t xml:space="preserve">samego </w:t>
            </w:r>
            <w:r w:rsidRPr="003C58F0">
              <w:rPr>
                <w:rFonts w:cstheme="minorHAnsi"/>
                <w:szCs w:val="22"/>
              </w:rPr>
              <w:t>podmiotu</w:t>
            </w:r>
            <w:r>
              <w:rPr>
                <w:rFonts w:cstheme="minorHAnsi"/>
                <w:szCs w:val="22"/>
              </w:rPr>
              <w:t>,</w:t>
            </w:r>
            <w:r w:rsidRPr="003C58F0">
              <w:rPr>
                <w:rFonts w:cstheme="minorHAnsi"/>
                <w:szCs w:val="22"/>
              </w:rPr>
              <w:t xml:space="preserve"> który prowadzi</w:t>
            </w:r>
            <w:r>
              <w:rPr>
                <w:rFonts w:cstheme="minorHAnsi"/>
                <w:szCs w:val="22"/>
              </w:rPr>
              <w:t xml:space="preserve"> grafik oraz że </w:t>
            </w:r>
            <w:r w:rsidRPr="003B672D">
              <w:rPr>
                <w:rFonts w:cstheme="minorHAnsi"/>
                <w:szCs w:val="22"/>
                <w:u w:val="single"/>
              </w:rPr>
              <w:t>termin wizyty może być dowolny pierwszy pasujący</w:t>
            </w:r>
            <w:r>
              <w:rPr>
                <w:rFonts w:cstheme="minorHAnsi"/>
                <w:szCs w:val="22"/>
              </w:rPr>
              <w:t>.</w:t>
            </w:r>
          </w:p>
        </w:tc>
        <w:tc>
          <w:tcPr>
            <w:tcW w:w="2126" w:type="dxa"/>
            <w:tcMar/>
          </w:tcPr>
          <w:p w:rsidR="00FE74E7" w:rsidP="00FE74E7" w:rsidRDefault="00FE74E7" w14:paraId="24B1E2AF" w14:textId="77777777">
            <w:pPr>
              <w:spacing w:before="60" w:after="60" w:line="240" w:lineRule="auto"/>
              <w:rPr>
                <w:rFonts w:cstheme="minorHAnsi"/>
                <w:i/>
                <w:iCs/>
                <w:szCs w:val="22"/>
              </w:rPr>
            </w:pPr>
            <w:r w:rsidRPr="00FE74E7">
              <w:rPr>
                <w:rFonts w:cstheme="minorHAnsi"/>
                <w:i/>
                <w:iCs/>
                <w:szCs w:val="22"/>
              </w:rPr>
              <w:lastRenderedPageBreak/>
              <w:t>Przykłady:</w:t>
            </w:r>
          </w:p>
          <w:p w:rsidRPr="00F709AE" w:rsidR="002E1161" w:rsidP="002E1161" w:rsidRDefault="002E1161" w14:paraId="2A6FE33A" w14:textId="77777777">
            <w:pPr>
              <w:spacing w:before="60" w:after="60" w:line="240" w:lineRule="auto"/>
              <w:rPr>
                <w:rFonts w:cstheme="minorHAnsi"/>
                <w:szCs w:val="22"/>
              </w:rPr>
            </w:pPr>
            <w:r w:rsidRPr="00F709AE">
              <w:rPr>
                <w:rFonts w:cstheme="minorHAnsi"/>
                <w:szCs w:val="22"/>
              </w:rPr>
              <w:t>TAK</w:t>
            </w:r>
          </w:p>
          <w:p w:rsidRPr="00F709AE" w:rsidR="002E1161" w:rsidP="002E1161" w:rsidRDefault="002E1161" w14:paraId="216CE597" w14:textId="77777777">
            <w:pPr>
              <w:spacing w:before="60" w:after="60" w:line="240" w:lineRule="auto"/>
              <w:rPr>
                <w:rFonts w:cstheme="minorHAnsi"/>
                <w:szCs w:val="22"/>
              </w:rPr>
            </w:pPr>
            <w:r w:rsidRPr="00F709AE">
              <w:rPr>
                <w:rFonts w:cstheme="minorHAnsi"/>
                <w:szCs w:val="22"/>
              </w:rPr>
              <w:t>NIE</w:t>
            </w:r>
          </w:p>
        </w:tc>
      </w:tr>
      <w:tr w:rsidRPr="00F709AE" w:rsidR="002E1161" w:rsidTr="339163CC" w14:paraId="30086AAC" w14:textId="77777777">
        <w:tc>
          <w:tcPr>
            <w:tcW w:w="421" w:type="dxa"/>
            <w:tcMar/>
          </w:tcPr>
          <w:p w:rsidRPr="00F709AE" w:rsidR="002E1161" w:rsidRDefault="002E1161" w14:paraId="34B2B725" w14:textId="77777777">
            <w:pPr>
              <w:pStyle w:val="Akapitzlist"/>
              <w:numPr>
                <w:ilvl w:val="0"/>
                <w:numId w:val="16"/>
              </w:numPr>
              <w:spacing w:before="60" w:after="60" w:line="240" w:lineRule="auto"/>
              <w:ind w:left="0" w:firstLine="0"/>
              <w:contextualSpacing w:val="0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559" w:type="dxa"/>
            <w:tcMar/>
          </w:tcPr>
          <w:p w:rsidRPr="00F709AE" w:rsidR="002E1161" w:rsidP="00EB7344" w:rsidRDefault="002E1161" w14:paraId="4728E081" w14:textId="77777777">
            <w:pPr>
              <w:spacing w:before="60" w:after="60" w:line="240" w:lineRule="auto"/>
              <w:jc w:val="left"/>
              <w:rPr>
                <w:rFonts w:cstheme="minorHAnsi"/>
                <w:szCs w:val="22"/>
              </w:rPr>
            </w:pPr>
            <w:bookmarkStart w:name="_Hlk97188492" w:id="82"/>
            <w:r w:rsidRPr="00F709AE">
              <w:rPr>
                <w:rFonts w:cstheme="minorHAnsi"/>
                <w:szCs w:val="22"/>
              </w:rPr>
              <w:t>Czy kontynuacja (TAK/NIE)</w:t>
            </w:r>
            <w:bookmarkEnd w:id="82"/>
          </w:p>
        </w:tc>
        <w:tc>
          <w:tcPr>
            <w:tcW w:w="5528" w:type="dxa"/>
            <w:tcMar/>
          </w:tcPr>
          <w:p w:rsidRPr="00F709AE" w:rsidR="002E1161" w:rsidP="002E1161" w:rsidRDefault="002E1161" w14:paraId="06399B72" w14:textId="77777777">
            <w:pPr>
              <w:spacing w:before="60" w:after="60" w:line="240" w:lineRule="auto"/>
              <w:rPr>
                <w:rFonts w:cstheme="minorHAnsi"/>
                <w:szCs w:val="22"/>
              </w:rPr>
            </w:pPr>
            <w:r w:rsidRPr="00F709AE">
              <w:rPr>
                <w:rFonts w:cstheme="minorHAnsi"/>
                <w:szCs w:val="22"/>
              </w:rPr>
              <w:t>Wskazuje, czy wizyta jest pierwszorazowa czy też jest kontynuacją.</w:t>
            </w:r>
          </w:p>
          <w:p w:rsidRPr="000B28E7" w:rsidR="00235DE0" w:rsidRDefault="00235DE0" w14:paraId="608E8610" w14:textId="77777777">
            <w:pPr>
              <w:pStyle w:val="Akapitzlist"/>
              <w:numPr>
                <w:ilvl w:val="0"/>
                <w:numId w:val="17"/>
              </w:numPr>
              <w:spacing w:before="60" w:after="60" w:line="240" w:lineRule="auto"/>
              <w:rPr>
                <w:rFonts w:cstheme="minorHAnsi"/>
                <w:szCs w:val="22"/>
              </w:rPr>
            </w:pPr>
            <w:r w:rsidRPr="000B28E7">
              <w:rPr>
                <w:rFonts w:cstheme="minorHAnsi"/>
                <w:szCs w:val="22"/>
              </w:rPr>
              <w:t xml:space="preserve">Pole jest </w:t>
            </w:r>
            <w:r w:rsidRPr="000B28E7">
              <w:rPr>
                <w:rFonts w:cstheme="minorHAnsi"/>
                <w:szCs w:val="22"/>
                <w:u w:val="single"/>
              </w:rPr>
              <w:t>obowiązkowe</w:t>
            </w:r>
            <w:r w:rsidRPr="000B28E7">
              <w:rPr>
                <w:rFonts w:cstheme="minorHAnsi"/>
                <w:szCs w:val="22"/>
              </w:rPr>
              <w:t xml:space="preserve"> do wypełnienia.</w:t>
            </w:r>
          </w:p>
          <w:p w:rsidRPr="00F709AE" w:rsidR="002E1161" w:rsidP="002E1161" w:rsidRDefault="002E1161" w14:paraId="6B0D0B13" w14:textId="3081044B">
            <w:pPr>
              <w:spacing w:before="60" w:after="60" w:line="240" w:lineRule="auto"/>
              <w:rPr>
                <w:rFonts w:cstheme="minorHAnsi"/>
                <w:szCs w:val="22"/>
              </w:rPr>
            </w:pPr>
            <w:r w:rsidRPr="00F709AE">
              <w:rPr>
                <w:rFonts w:cstheme="minorHAnsi"/>
                <w:szCs w:val="22"/>
              </w:rPr>
              <w:t xml:space="preserve">Jedna z wartości: </w:t>
            </w:r>
            <w:r w:rsidRPr="00F709AE">
              <w:rPr>
                <w:rFonts w:cstheme="minorHAnsi"/>
                <w:i/>
                <w:iCs/>
                <w:szCs w:val="22"/>
              </w:rPr>
              <w:t>TAK</w:t>
            </w:r>
            <w:r w:rsidRPr="00F709AE">
              <w:rPr>
                <w:rFonts w:cstheme="minorHAnsi"/>
                <w:szCs w:val="22"/>
              </w:rPr>
              <w:t xml:space="preserve"> lub </w:t>
            </w:r>
            <w:r w:rsidRPr="00F709AE">
              <w:rPr>
                <w:rFonts w:cstheme="minorHAnsi"/>
                <w:i/>
                <w:iCs/>
                <w:szCs w:val="22"/>
              </w:rPr>
              <w:t>NIE</w:t>
            </w:r>
            <w:r w:rsidRPr="00F709AE">
              <w:rPr>
                <w:rFonts w:cstheme="minorHAnsi"/>
                <w:szCs w:val="22"/>
              </w:rPr>
              <w:t>.</w:t>
            </w:r>
          </w:p>
          <w:p w:rsidRPr="00F709AE" w:rsidR="002E1161" w:rsidP="002E1161" w:rsidRDefault="002E1161" w14:paraId="6E6ECD9D" w14:textId="77777777">
            <w:pPr>
              <w:spacing w:before="60" w:after="60" w:line="240" w:lineRule="auto"/>
              <w:rPr>
                <w:rFonts w:cstheme="minorHAnsi"/>
                <w:szCs w:val="22"/>
              </w:rPr>
            </w:pPr>
            <w:r w:rsidRPr="00F709AE">
              <w:rPr>
                <w:rFonts w:cstheme="minorHAnsi"/>
                <w:szCs w:val="22"/>
              </w:rPr>
              <w:t xml:space="preserve">Wartość </w:t>
            </w:r>
            <w:r w:rsidRPr="00A0222B">
              <w:rPr>
                <w:rFonts w:cstheme="minorHAnsi"/>
                <w:i/>
                <w:iCs/>
                <w:szCs w:val="22"/>
              </w:rPr>
              <w:t>TAK</w:t>
            </w:r>
            <w:r w:rsidRPr="00F709AE">
              <w:rPr>
                <w:rFonts w:cstheme="minorHAnsi"/>
                <w:szCs w:val="22"/>
              </w:rPr>
              <w:t xml:space="preserve"> oznacza wizytę będącą kontynuacją.</w:t>
            </w:r>
          </w:p>
          <w:p w:rsidR="002E1161" w:rsidP="00235DE0" w:rsidRDefault="002E1161" w14:paraId="2AAA0211" w14:textId="77777777">
            <w:pPr>
              <w:spacing w:before="60" w:after="60" w:line="240" w:lineRule="auto"/>
              <w:rPr>
                <w:rFonts w:cstheme="minorHAnsi"/>
                <w:szCs w:val="22"/>
              </w:rPr>
            </w:pPr>
            <w:r w:rsidRPr="00F709AE">
              <w:rPr>
                <w:rFonts w:cstheme="minorHAnsi"/>
                <w:szCs w:val="22"/>
              </w:rPr>
              <w:t xml:space="preserve">Wartość </w:t>
            </w:r>
            <w:r w:rsidRPr="00A0222B">
              <w:rPr>
                <w:rFonts w:cstheme="minorHAnsi"/>
                <w:i/>
                <w:iCs/>
                <w:szCs w:val="22"/>
              </w:rPr>
              <w:t>NIE</w:t>
            </w:r>
            <w:r w:rsidRPr="00F709AE">
              <w:rPr>
                <w:rFonts w:cstheme="minorHAnsi"/>
                <w:szCs w:val="22"/>
              </w:rPr>
              <w:t xml:space="preserve"> oznacza wizytę pierwszorazową.</w:t>
            </w:r>
          </w:p>
          <w:p w:rsidRPr="00C0380E" w:rsidR="00C0380E" w:rsidP="00C0380E" w:rsidRDefault="00C0380E" w14:paraId="013C229D" w14:textId="78CE4DE2">
            <w:pPr>
              <w:spacing w:before="60" w:after="60" w:line="240" w:lineRule="auto"/>
              <w:rPr>
                <w:rFonts w:cstheme="minorHAnsi"/>
                <w:szCs w:val="22"/>
              </w:rPr>
            </w:pPr>
            <w:r w:rsidRPr="00C0380E">
              <w:rPr>
                <w:rFonts w:cstheme="minorHAnsi"/>
                <w:color w:val="FF0000"/>
                <w:szCs w:val="22"/>
              </w:rPr>
              <w:t>UWAGA</w:t>
            </w:r>
            <w:r>
              <w:rPr>
                <w:rFonts w:cstheme="minorHAnsi"/>
                <w:szCs w:val="22"/>
              </w:rPr>
              <w:t xml:space="preserve">: Poczekalnia: </w:t>
            </w:r>
            <w:r w:rsidRPr="00C0380E">
              <w:rPr>
                <w:rFonts w:cstheme="minorHAnsi"/>
                <w:szCs w:val="22"/>
              </w:rPr>
              <w:t xml:space="preserve">Do Poczekalni zostaną przeniesieni Pacjenci z wizyt z pliku CSV, dla których w polu ‘Czy kontynuacja (TAK/NIE)’ będzie podana wartość ‘NIE’ </w:t>
            </w:r>
            <w:r w:rsidRPr="00C0380E">
              <w:rPr>
                <w:rFonts w:cstheme="minorHAnsi"/>
                <w:szCs w:val="22"/>
                <w:u w:val="single"/>
              </w:rPr>
              <w:t>ORAZ</w:t>
            </w:r>
            <w:r w:rsidRPr="00C0380E">
              <w:rPr>
                <w:rFonts w:cstheme="minorHAnsi"/>
                <w:szCs w:val="22"/>
              </w:rPr>
              <w:t xml:space="preserve"> data i czas wizyty przekroczą liczbę dni importu do poczekalni (tak jak to opisano w </w:t>
            </w:r>
            <w:r w:rsidR="00262EBE">
              <w:rPr>
                <w:rFonts w:cstheme="minorHAnsi"/>
                <w:szCs w:val="22"/>
              </w:rPr>
              <w:t>punkcie wyżej „Założenia biznesowe i techniczne”</w:t>
            </w:r>
            <w:r w:rsidRPr="00C0380E">
              <w:rPr>
                <w:rFonts w:cstheme="minorHAnsi"/>
                <w:szCs w:val="22"/>
              </w:rPr>
              <w:t>).</w:t>
            </w:r>
          </w:p>
          <w:p w:rsidRPr="00F709AE" w:rsidR="00C0380E" w:rsidP="00130670" w:rsidRDefault="00C0380E" w14:paraId="550E2053" w14:textId="0CA550D1">
            <w:pPr>
              <w:spacing w:before="0" w:line="240" w:lineRule="auto"/>
              <w:jc w:val="left"/>
              <w:rPr>
                <w:rFonts w:cstheme="minorHAnsi"/>
                <w:szCs w:val="22"/>
              </w:rPr>
            </w:pPr>
            <w:r w:rsidRPr="00C0380E">
              <w:rPr>
                <w:rFonts w:cstheme="minorHAnsi"/>
                <w:color w:val="FF0000"/>
                <w:szCs w:val="22"/>
              </w:rPr>
              <w:t>UWAGA</w:t>
            </w:r>
            <w:r>
              <w:rPr>
                <w:rFonts w:cstheme="minorHAnsi"/>
                <w:szCs w:val="22"/>
              </w:rPr>
              <w:t xml:space="preserve">: Poczekalnia: </w:t>
            </w:r>
            <w:r w:rsidRPr="00C0380E">
              <w:rPr>
                <w:rFonts w:cstheme="minorHAnsi"/>
                <w:szCs w:val="22"/>
              </w:rPr>
              <w:t xml:space="preserve">Jeśli dla danej wizyty w polu ‘Czy kontynuacja (TAK/NIE)’ będzie podana wartość ‘TAK’, to taka wizyta zawsze zostanie dodana do grafiku niezależnie od tego jak daleko w przyszłości będzie umówiona, a więc nie jest wtedy brany pod uwagę opisany </w:t>
            </w:r>
            <w:r w:rsidR="002C5B78">
              <w:rPr>
                <w:rFonts w:cstheme="minorHAnsi"/>
                <w:szCs w:val="22"/>
              </w:rPr>
              <w:t>wcześniej</w:t>
            </w:r>
            <w:r w:rsidRPr="00C0380E">
              <w:rPr>
                <w:rFonts w:cstheme="minorHAnsi"/>
                <w:szCs w:val="22"/>
              </w:rPr>
              <w:t xml:space="preserve"> parametr liczby dni importu do Poczekalni.</w:t>
            </w:r>
          </w:p>
        </w:tc>
        <w:tc>
          <w:tcPr>
            <w:tcW w:w="2126" w:type="dxa"/>
            <w:tcMar/>
          </w:tcPr>
          <w:p w:rsidR="00FE74E7" w:rsidP="00FE74E7" w:rsidRDefault="00FE74E7" w14:paraId="0C23F932" w14:textId="77777777">
            <w:pPr>
              <w:spacing w:before="60" w:after="60" w:line="240" w:lineRule="auto"/>
              <w:rPr>
                <w:rFonts w:cstheme="minorHAnsi"/>
                <w:i/>
                <w:iCs/>
                <w:szCs w:val="22"/>
              </w:rPr>
            </w:pPr>
            <w:r w:rsidRPr="00FE74E7">
              <w:rPr>
                <w:rFonts w:cstheme="minorHAnsi"/>
                <w:i/>
                <w:iCs/>
                <w:szCs w:val="22"/>
              </w:rPr>
              <w:t>Przykłady:</w:t>
            </w:r>
          </w:p>
          <w:p w:rsidRPr="00F709AE" w:rsidR="002E1161" w:rsidP="002E1161" w:rsidRDefault="002E1161" w14:paraId="19FAF981" w14:textId="77777777">
            <w:pPr>
              <w:spacing w:before="60" w:after="60" w:line="240" w:lineRule="auto"/>
              <w:rPr>
                <w:rFonts w:cstheme="minorHAnsi"/>
                <w:szCs w:val="22"/>
              </w:rPr>
            </w:pPr>
            <w:r w:rsidRPr="00F709AE">
              <w:rPr>
                <w:rFonts w:cstheme="minorHAnsi"/>
                <w:szCs w:val="22"/>
              </w:rPr>
              <w:t>TAK</w:t>
            </w:r>
          </w:p>
          <w:p w:rsidRPr="00F709AE" w:rsidR="002E1161" w:rsidP="002E1161" w:rsidRDefault="002E1161" w14:paraId="4C428C2D" w14:textId="77777777">
            <w:pPr>
              <w:spacing w:before="60" w:after="60" w:line="240" w:lineRule="auto"/>
              <w:rPr>
                <w:rFonts w:cstheme="minorHAnsi"/>
                <w:szCs w:val="22"/>
              </w:rPr>
            </w:pPr>
            <w:r w:rsidRPr="00F709AE">
              <w:rPr>
                <w:rFonts w:cstheme="minorHAnsi"/>
                <w:szCs w:val="22"/>
              </w:rPr>
              <w:t>NIE</w:t>
            </w:r>
          </w:p>
        </w:tc>
      </w:tr>
      <w:tr w:rsidRPr="00F709AE" w:rsidR="007909B4" w:rsidTr="339163CC" w14:paraId="03B42E8E" w14:textId="77777777">
        <w:trPr>
          <w:ins w:author="Autor" w:id="214125964"/>
        </w:trPr>
        <w:tc>
          <w:tcPr>
            <w:tcW w:w="421" w:type="dxa"/>
            <w:tcMar/>
          </w:tcPr>
          <w:p w:rsidRPr="00F709AE" w:rsidR="007909B4" w:rsidRDefault="007909B4" w14:paraId="4D9F5116" w14:textId="77777777">
            <w:pPr>
              <w:pStyle w:val="Akapitzlist"/>
              <w:numPr>
                <w:ilvl w:val="0"/>
                <w:numId w:val="16"/>
              </w:numPr>
              <w:spacing w:before="60" w:after="60" w:line="240" w:lineRule="auto"/>
              <w:ind w:left="0" w:firstLine="0"/>
              <w:contextualSpacing w:val="0"/>
              <w:jc w:val="left"/>
              <w:rPr>
                <w:ins w:author="Autor" w:id="84"/>
                <w:rFonts w:asciiTheme="minorHAnsi" w:hAnsiTheme="minorHAnsi" w:cstheme="minorHAnsi"/>
                <w:szCs w:val="22"/>
              </w:rPr>
            </w:pPr>
          </w:p>
        </w:tc>
        <w:tc>
          <w:tcPr>
            <w:tcW w:w="1559" w:type="dxa"/>
            <w:tcMar/>
          </w:tcPr>
          <w:p w:rsidRPr="00E252A4" w:rsidR="007909B4" w:rsidP="46AF9359" w:rsidRDefault="73323002" w14:paraId="73F685DE" w14:textId="4F595F18">
            <w:pPr>
              <w:spacing w:before="60" w:after="60" w:line="240" w:lineRule="auto"/>
              <w:jc w:val="left"/>
              <w:rPr>
                <w:ins w:author="Autor" w:id="85"/>
              </w:rPr>
            </w:pPr>
            <w:ins w:author="Autor" w:id="86">
              <w:r w:rsidRPr="46AF9359">
                <w:t>Data zapisu na wizytę</w:t>
              </w:r>
              <w:r w:rsidRPr="46AF9359" w:rsidR="72915549">
                <w:t xml:space="preserve"> (</w:t>
              </w:r>
              <w:proofErr w:type="spellStart"/>
              <w:r w:rsidRPr="46AF9359" w:rsidR="72915549">
                <w:t>rrrr</w:t>
              </w:r>
              <w:proofErr w:type="spellEnd"/>
              <w:r w:rsidRPr="46AF9359" w:rsidR="72915549">
                <w:t>-mm-</w:t>
              </w:r>
              <w:proofErr w:type="spellStart"/>
              <w:r w:rsidRPr="46AF9359" w:rsidR="72915549">
                <w:t>dd</w:t>
              </w:r>
              <w:proofErr w:type="spellEnd"/>
              <w:r w:rsidRPr="46AF9359" w:rsidR="7F0AD4D2">
                <w:t xml:space="preserve"> </w:t>
              </w:r>
              <w:proofErr w:type="spellStart"/>
              <w:r w:rsidRPr="46AF9359" w:rsidR="7F0AD4D2">
                <w:t>gg:mm</w:t>
              </w:r>
              <w:proofErr w:type="spellEnd"/>
              <w:r w:rsidRPr="46AF9359" w:rsidR="72915549">
                <w:t>)</w:t>
              </w:r>
            </w:ins>
          </w:p>
        </w:tc>
        <w:tc>
          <w:tcPr>
            <w:tcW w:w="5528" w:type="dxa"/>
            <w:tcMar/>
          </w:tcPr>
          <w:p w:rsidRPr="00E252A4" w:rsidR="007909B4" w:rsidP="007909B4" w:rsidRDefault="007909B4" w14:paraId="6D9CBEA6" w14:textId="6D9B797E">
            <w:pPr>
              <w:spacing w:before="60" w:after="60" w:line="240" w:lineRule="auto"/>
              <w:rPr>
                <w:ins w:author="Autor" w:id="87"/>
                <w:rFonts w:cstheme="minorHAnsi"/>
                <w:szCs w:val="22"/>
              </w:rPr>
            </w:pPr>
            <w:ins w:author="Autor" w:id="88">
              <w:r w:rsidRPr="00E252A4">
                <w:rPr>
                  <w:rFonts w:cstheme="minorHAnsi"/>
                  <w:szCs w:val="22"/>
                </w:rPr>
                <w:t>Data zapisu na wizytę.</w:t>
              </w:r>
            </w:ins>
          </w:p>
          <w:p w:rsidRPr="00E252A4" w:rsidR="007909B4" w:rsidRDefault="007909B4" w14:paraId="314ADC18" w14:textId="77777777">
            <w:pPr>
              <w:pStyle w:val="Akapitzlist"/>
              <w:numPr>
                <w:ilvl w:val="0"/>
                <w:numId w:val="17"/>
              </w:numPr>
              <w:spacing w:before="60" w:after="60" w:line="240" w:lineRule="auto"/>
              <w:rPr>
                <w:ins w:author="Autor" w:id="89"/>
                <w:rFonts w:cstheme="minorHAnsi"/>
                <w:szCs w:val="22"/>
              </w:rPr>
            </w:pPr>
            <w:ins w:author="Autor" w:id="90">
              <w:r w:rsidRPr="00E252A4">
                <w:rPr>
                  <w:rFonts w:cstheme="minorHAnsi"/>
                  <w:szCs w:val="22"/>
                </w:rPr>
                <w:t xml:space="preserve">Pole jest </w:t>
              </w:r>
              <w:r w:rsidRPr="00E252A4">
                <w:rPr>
                  <w:rFonts w:cstheme="minorHAnsi"/>
                  <w:szCs w:val="22"/>
                  <w:u w:val="single"/>
                </w:rPr>
                <w:t>obowiązkowe</w:t>
              </w:r>
              <w:r w:rsidRPr="00E252A4">
                <w:rPr>
                  <w:rFonts w:cstheme="minorHAnsi"/>
                  <w:szCs w:val="22"/>
                </w:rPr>
                <w:t xml:space="preserve"> do wypełnienia.</w:t>
              </w:r>
            </w:ins>
          </w:p>
          <w:p w:rsidRPr="00E252A4" w:rsidR="007909B4" w:rsidP="46AF9359" w:rsidRDefault="73323002" w14:paraId="5096A764" w14:textId="5D203A42">
            <w:pPr>
              <w:spacing w:before="60" w:after="60" w:line="240" w:lineRule="auto"/>
              <w:rPr>
                <w:ins w:author="Autor" w:id="91"/>
              </w:rPr>
            </w:pPr>
            <w:ins w:author="Autor" w:id="92">
              <w:r w:rsidRPr="46AF9359">
                <w:t xml:space="preserve">Data zapisu na wizytę w postaci ciągu cyfr </w:t>
              </w:r>
              <w:proofErr w:type="spellStart"/>
              <w:r w:rsidRPr="46AF9359">
                <w:rPr>
                  <w:i/>
                  <w:iCs/>
                </w:rPr>
                <w:t>rrrr</w:t>
              </w:r>
              <w:proofErr w:type="spellEnd"/>
              <w:r w:rsidRPr="46AF9359">
                <w:rPr>
                  <w:i/>
                  <w:iCs/>
                </w:rPr>
                <w:t>-mm-</w:t>
              </w:r>
              <w:proofErr w:type="spellStart"/>
              <w:r w:rsidRPr="46AF9359">
                <w:rPr>
                  <w:i/>
                  <w:iCs/>
                </w:rPr>
                <w:t>dd</w:t>
              </w:r>
              <w:proofErr w:type="spellEnd"/>
              <w:r w:rsidRPr="46AF9359" w:rsidR="17FFBA25">
                <w:rPr>
                  <w:i/>
                  <w:iCs/>
                </w:rPr>
                <w:t xml:space="preserve"> </w:t>
              </w:r>
              <w:proofErr w:type="spellStart"/>
              <w:r w:rsidRPr="46AF9359" w:rsidR="17FFBA25">
                <w:rPr>
                  <w:i/>
                  <w:iCs/>
                </w:rPr>
                <w:t>gg:mm</w:t>
              </w:r>
              <w:proofErr w:type="spellEnd"/>
              <w:r w:rsidRPr="46AF9359">
                <w:t xml:space="preserve"> rozdzielonych myślnikiem, gdzie </w:t>
              </w:r>
              <w:proofErr w:type="spellStart"/>
              <w:r w:rsidRPr="46AF9359">
                <w:t>rrrr</w:t>
              </w:r>
              <w:proofErr w:type="spellEnd"/>
              <w:r w:rsidRPr="46AF9359">
                <w:t xml:space="preserve"> – cztery cyfry roku, mm - dwie cyfry miesiąca (dla miesięcy od stycznia do września numer miesiąca poprzedzony cyfrą 0, np. 03), </w:t>
              </w:r>
              <w:proofErr w:type="spellStart"/>
              <w:r w:rsidRPr="46AF9359">
                <w:t>dd</w:t>
              </w:r>
              <w:proofErr w:type="spellEnd"/>
              <w:r w:rsidRPr="46AF9359">
                <w:t xml:space="preserve"> - dwie cyfry dnia (dla dni od 1 do 9 numer dnia poprzedzony cyfrą 0, np. 04)</w:t>
              </w:r>
              <w:r w:rsidRPr="46AF9359" w:rsidR="4402741C">
                <w:t>,</w:t>
              </w:r>
              <w:r w:rsidRPr="46AF9359" w:rsidR="77C669A9">
                <w:t xml:space="preserve"> </w:t>
              </w:r>
              <w:proofErr w:type="spellStart"/>
              <w:r w:rsidRPr="46AF9359" w:rsidR="77C669A9">
                <w:t>gg</w:t>
              </w:r>
              <w:proofErr w:type="spellEnd"/>
              <w:r w:rsidRPr="46AF9359" w:rsidR="77C669A9">
                <w:t xml:space="preserve"> - dwie cyfry godziny (dla godzin od 0 do 9 numer godziny poprzedzony cyfrą 0, np. 03), mm - dwie cyfry minut (dla minut od 0 do 9 numer minut poprzedzony cyfrą 0, np. 03).</w:t>
              </w:r>
            </w:ins>
          </w:p>
          <w:p w:rsidRPr="00E252A4" w:rsidR="007909B4" w:rsidP="46AF9359" w:rsidRDefault="0145C77B" w14:paraId="537A7D6C" w14:textId="4F550CF2">
            <w:pPr>
              <w:spacing w:before="60" w:after="60" w:line="240" w:lineRule="auto"/>
              <w:rPr>
                <w:ins w:author="Autor" w:id="93"/>
              </w:rPr>
            </w:pPr>
            <w:ins w:author="Autor" w:id="94">
              <w:r w:rsidRPr="3F430EA7">
                <w:t xml:space="preserve">Data zapisu na wizytę </w:t>
              </w:r>
              <w:r w:rsidRPr="3F430EA7" w:rsidR="78EAA0CA">
                <w:t>musi być wcześniejsz</w:t>
              </w:r>
              <w:r w:rsidRPr="3F430EA7" w:rsidR="229DCA3A">
                <w:t>a</w:t>
              </w:r>
              <w:r w:rsidRPr="3F430EA7" w:rsidR="78EAA0CA">
                <w:t xml:space="preserve"> niż </w:t>
              </w:r>
              <w:r w:rsidRPr="3F430EA7" w:rsidR="4C45114A">
                <w:t>data i czas bieżący</w:t>
              </w:r>
              <w:r w:rsidRPr="3F430EA7" w:rsidR="61F35088">
                <w:t xml:space="preserve"> (data nie może być z przyszłości)</w:t>
              </w:r>
              <w:r w:rsidRPr="3F430EA7" w:rsidR="78EAA0CA">
                <w:t>.</w:t>
              </w:r>
            </w:ins>
          </w:p>
        </w:tc>
        <w:tc>
          <w:tcPr>
            <w:tcW w:w="2126" w:type="dxa"/>
            <w:tcMar/>
          </w:tcPr>
          <w:p w:rsidRPr="00E252A4" w:rsidR="007909B4" w:rsidP="007909B4" w:rsidRDefault="007909B4" w14:paraId="4A274339" w14:textId="77777777">
            <w:pPr>
              <w:spacing w:before="60" w:after="60" w:line="240" w:lineRule="auto"/>
              <w:rPr>
                <w:ins w:author="Autor" w:id="95"/>
                <w:rFonts w:cstheme="minorHAnsi"/>
                <w:i/>
                <w:iCs/>
                <w:szCs w:val="22"/>
              </w:rPr>
            </w:pPr>
            <w:ins w:author="Autor" w:id="96">
              <w:r w:rsidRPr="00E252A4">
                <w:rPr>
                  <w:rFonts w:cstheme="minorHAnsi"/>
                  <w:i/>
                  <w:iCs/>
                  <w:szCs w:val="22"/>
                </w:rPr>
                <w:t>Przykłady:</w:t>
              </w:r>
            </w:ins>
          </w:p>
          <w:p w:rsidRPr="00E252A4" w:rsidR="007909B4" w:rsidP="46AF9359" w:rsidRDefault="73323002" w14:paraId="5F4ABE3E" w14:textId="434DA656">
            <w:pPr>
              <w:spacing w:before="60" w:after="60" w:line="240" w:lineRule="auto"/>
              <w:rPr>
                <w:ins w:author="Autor" w:id="97"/>
              </w:rPr>
            </w:pPr>
            <w:ins w:author="Autor" w:id="98">
              <w:r w:rsidRPr="46AF9359">
                <w:t>2022-01-28</w:t>
              </w:r>
              <w:r w:rsidRPr="46AF9359" w:rsidR="3EECEA4E">
                <w:t xml:space="preserve"> 13:00</w:t>
              </w:r>
            </w:ins>
          </w:p>
          <w:p w:rsidRPr="00FE74E7" w:rsidR="007909B4" w:rsidP="46AF9359" w:rsidRDefault="73323002" w14:paraId="1D2A881B" w14:textId="639AF2D7">
            <w:pPr>
              <w:spacing w:before="60" w:after="60" w:line="240" w:lineRule="auto"/>
              <w:rPr>
                <w:ins w:author="Autor" w:id="99"/>
                <w:i/>
                <w:iCs/>
              </w:rPr>
            </w:pPr>
            <w:ins w:author="Autor" w:id="100">
              <w:r w:rsidRPr="46AF9359">
                <w:t>2022-10-21</w:t>
              </w:r>
              <w:r w:rsidRPr="46AF9359" w:rsidR="42DE989B">
                <w:t xml:space="preserve"> 08:15</w:t>
              </w:r>
            </w:ins>
          </w:p>
        </w:tc>
      </w:tr>
      <w:tr w:rsidRPr="00457B90" w:rsidR="00457B90" w:rsidTr="339163CC" w14:paraId="0F3B27B9" w14:textId="77777777">
        <w:tc>
          <w:tcPr>
            <w:tcW w:w="9634" w:type="dxa"/>
            <w:gridSpan w:val="4"/>
            <w:shd w:val="clear" w:color="auto" w:fill="DDD9C3" w:themeFill="background2" w:themeFillShade="E6"/>
            <w:tcMar/>
            <w:vAlign w:val="center"/>
          </w:tcPr>
          <w:p w:rsidRPr="00457B90" w:rsidR="00457B90" w:rsidP="00171C24" w:rsidRDefault="00457B90" w14:paraId="4A3C8806" w14:textId="3718BC11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  <w:szCs w:val="22"/>
              </w:rPr>
            </w:pPr>
            <w:r w:rsidRPr="00457B90">
              <w:rPr>
                <w:rFonts w:cstheme="minorHAnsi"/>
                <w:b/>
                <w:bCs/>
                <w:szCs w:val="22"/>
              </w:rPr>
              <w:t xml:space="preserve">Dane </w:t>
            </w:r>
            <w:r>
              <w:rPr>
                <w:rFonts w:cstheme="minorHAnsi"/>
                <w:b/>
                <w:bCs/>
                <w:szCs w:val="22"/>
              </w:rPr>
              <w:t>Pacjenta</w:t>
            </w:r>
          </w:p>
        </w:tc>
      </w:tr>
      <w:tr w:rsidRPr="00F709AE" w:rsidR="002E1161" w:rsidTr="339163CC" w14:paraId="48B20D51" w14:textId="77777777">
        <w:tc>
          <w:tcPr>
            <w:tcW w:w="421" w:type="dxa"/>
            <w:tcMar/>
          </w:tcPr>
          <w:p w:rsidRPr="00F709AE" w:rsidR="002E1161" w:rsidRDefault="002E1161" w14:paraId="4DF11788" w14:textId="77777777">
            <w:pPr>
              <w:pStyle w:val="Akapitzlist"/>
              <w:numPr>
                <w:ilvl w:val="0"/>
                <w:numId w:val="16"/>
              </w:numPr>
              <w:spacing w:before="60" w:after="60" w:line="240" w:lineRule="auto"/>
              <w:ind w:left="0" w:firstLine="0"/>
              <w:contextualSpacing w:val="0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559" w:type="dxa"/>
            <w:tcMar/>
          </w:tcPr>
          <w:p w:rsidRPr="00F709AE" w:rsidR="002E1161" w:rsidP="00EB7344" w:rsidRDefault="002E1161" w14:paraId="3520AE73" w14:textId="77777777">
            <w:pPr>
              <w:spacing w:before="60" w:after="60" w:line="240" w:lineRule="auto"/>
              <w:jc w:val="left"/>
              <w:rPr>
                <w:rFonts w:cstheme="minorHAnsi"/>
                <w:szCs w:val="22"/>
              </w:rPr>
            </w:pPr>
            <w:r w:rsidRPr="00F709AE">
              <w:rPr>
                <w:rFonts w:cstheme="minorHAnsi"/>
                <w:szCs w:val="22"/>
              </w:rPr>
              <w:t>Pacjent nazwisko</w:t>
            </w:r>
          </w:p>
        </w:tc>
        <w:tc>
          <w:tcPr>
            <w:tcW w:w="5528" w:type="dxa"/>
            <w:tcMar/>
          </w:tcPr>
          <w:p w:rsidRPr="00F709AE" w:rsidR="002E1161" w:rsidP="002E1161" w:rsidRDefault="002E1161" w14:paraId="41D136C9" w14:textId="77777777">
            <w:pPr>
              <w:spacing w:before="60" w:after="60" w:line="240" w:lineRule="auto"/>
              <w:rPr>
                <w:rFonts w:cstheme="minorHAnsi"/>
                <w:szCs w:val="22"/>
              </w:rPr>
            </w:pPr>
            <w:r w:rsidRPr="00F709AE">
              <w:rPr>
                <w:rFonts w:cstheme="minorHAnsi"/>
                <w:szCs w:val="22"/>
              </w:rPr>
              <w:t>Nazwisko Pacjenta.</w:t>
            </w:r>
          </w:p>
          <w:p w:rsidRPr="00A07D28" w:rsidR="002E1161" w:rsidRDefault="002E1161" w14:paraId="122FA207" w14:textId="46E75E10">
            <w:pPr>
              <w:pStyle w:val="Akapitzlist"/>
              <w:numPr>
                <w:ilvl w:val="0"/>
                <w:numId w:val="17"/>
              </w:numPr>
              <w:spacing w:before="60" w:after="60" w:line="240" w:lineRule="auto"/>
              <w:rPr>
                <w:rFonts w:cstheme="minorHAnsi"/>
                <w:szCs w:val="22"/>
              </w:rPr>
            </w:pPr>
            <w:r w:rsidRPr="339163CC" w:rsidR="002E1161">
              <w:rPr>
                <w:rFonts w:cs="Calibri" w:cstheme="minorAscii"/>
              </w:rPr>
              <w:t xml:space="preserve">Pole </w:t>
            </w:r>
            <w:r w:rsidRPr="339163CC" w:rsidR="6C189D0A">
              <w:rPr>
                <w:rFonts w:cs="Calibri" w:cstheme="minorAscii"/>
              </w:rPr>
              <w:t>jest</w:t>
            </w:r>
            <w:r w:rsidRPr="339163CC" w:rsidR="002E1161">
              <w:rPr>
                <w:rFonts w:cs="Calibri" w:cstheme="minorAscii"/>
              </w:rPr>
              <w:t xml:space="preserve"> wypełniane, jeśli znane jest nazwisko Pacjenta.</w:t>
            </w:r>
          </w:p>
        </w:tc>
        <w:tc>
          <w:tcPr>
            <w:tcW w:w="2126" w:type="dxa"/>
            <w:tcMar/>
          </w:tcPr>
          <w:p w:rsidR="00FE74E7" w:rsidP="00FE74E7" w:rsidRDefault="00FE74E7" w14:paraId="5C4BA45A" w14:textId="77777777">
            <w:pPr>
              <w:spacing w:before="60" w:after="60" w:line="240" w:lineRule="auto"/>
              <w:rPr>
                <w:rFonts w:cstheme="minorHAnsi"/>
                <w:i/>
                <w:iCs/>
                <w:szCs w:val="22"/>
              </w:rPr>
            </w:pPr>
            <w:r w:rsidRPr="00FE74E7">
              <w:rPr>
                <w:rFonts w:cstheme="minorHAnsi"/>
                <w:i/>
                <w:iCs/>
                <w:szCs w:val="22"/>
              </w:rPr>
              <w:t>Przykłady:</w:t>
            </w:r>
          </w:p>
          <w:p w:rsidRPr="00F709AE" w:rsidR="002E1161" w:rsidP="002E1161" w:rsidRDefault="002E1161" w14:paraId="48679453" w14:textId="77777777">
            <w:pPr>
              <w:spacing w:before="60" w:after="60" w:line="240" w:lineRule="auto"/>
              <w:rPr>
                <w:rFonts w:cstheme="minorHAnsi"/>
                <w:szCs w:val="22"/>
              </w:rPr>
            </w:pPr>
            <w:r w:rsidRPr="00F709AE">
              <w:rPr>
                <w:rFonts w:cstheme="minorHAnsi"/>
                <w:szCs w:val="22"/>
              </w:rPr>
              <w:t>KOWALSKI</w:t>
            </w:r>
          </w:p>
        </w:tc>
      </w:tr>
      <w:tr w:rsidRPr="00F709AE" w:rsidR="002E1161" w:rsidTr="339163CC" w14:paraId="49D004BC" w14:textId="77777777">
        <w:tc>
          <w:tcPr>
            <w:tcW w:w="421" w:type="dxa"/>
            <w:tcMar/>
          </w:tcPr>
          <w:p w:rsidRPr="00F709AE" w:rsidR="002E1161" w:rsidRDefault="002E1161" w14:paraId="71B5BC1B" w14:textId="77777777">
            <w:pPr>
              <w:pStyle w:val="Akapitzlist"/>
              <w:numPr>
                <w:ilvl w:val="0"/>
                <w:numId w:val="16"/>
              </w:numPr>
              <w:spacing w:before="60" w:after="60" w:line="240" w:lineRule="auto"/>
              <w:ind w:left="0" w:firstLine="0"/>
              <w:contextualSpacing w:val="0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559" w:type="dxa"/>
            <w:tcMar/>
          </w:tcPr>
          <w:p w:rsidRPr="00F709AE" w:rsidR="002E1161" w:rsidP="00EB7344" w:rsidRDefault="002E1161" w14:paraId="63FE5649" w14:textId="77777777">
            <w:pPr>
              <w:spacing w:before="60" w:after="60" w:line="240" w:lineRule="auto"/>
              <w:jc w:val="left"/>
              <w:rPr>
                <w:rFonts w:cstheme="minorHAnsi"/>
                <w:szCs w:val="22"/>
              </w:rPr>
            </w:pPr>
            <w:r w:rsidRPr="00F709AE">
              <w:rPr>
                <w:rFonts w:cstheme="minorHAnsi"/>
                <w:szCs w:val="22"/>
              </w:rPr>
              <w:t>Pacjent imię pierwsze</w:t>
            </w:r>
          </w:p>
        </w:tc>
        <w:tc>
          <w:tcPr>
            <w:tcW w:w="5528" w:type="dxa"/>
            <w:tcMar/>
          </w:tcPr>
          <w:p w:rsidRPr="00F709AE" w:rsidR="002E1161" w:rsidP="002E1161" w:rsidRDefault="002E1161" w14:paraId="2F411FBD" w14:textId="77777777">
            <w:pPr>
              <w:spacing w:before="60" w:after="60" w:line="240" w:lineRule="auto"/>
              <w:rPr>
                <w:rFonts w:cstheme="minorHAnsi"/>
                <w:szCs w:val="22"/>
              </w:rPr>
            </w:pPr>
            <w:r w:rsidRPr="00F709AE">
              <w:rPr>
                <w:rFonts w:cstheme="minorHAnsi"/>
                <w:szCs w:val="22"/>
              </w:rPr>
              <w:t>Imię pierwsze Pacjenta.</w:t>
            </w:r>
          </w:p>
          <w:p w:rsidRPr="00A07D28" w:rsidR="002E1161" w:rsidRDefault="002E1161" w14:paraId="706B5ABE" w14:textId="6AD42C05">
            <w:pPr>
              <w:pStyle w:val="Akapitzlist"/>
              <w:numPr>
                <w:ilvl w:val="0"/>
                <w:numId w:val="17"/>
              </w:numPr>
              <w:spacing w:before="60" w:after="60" w:line="240" w:lineRule="auto"/>
              <w:rPr>
                <w:rFonts w:cstheme="minorHAnsi"/>
                <w:szCs w:val="22"/>
              </w:rPr>
            </w:pPr>
            <w:r w:rsidRPr="339163CC" w:rsidR="002E1161">
              <w:rPr>
                <w:rFonts w:cs="Calibri" w:cstheme="minorAscii"/>
              </w:rPr>
              <w:t>Pole jest wypełniane, jeśli znane jest pierwsze imię Pacjenta.</w:t>
            </w:r>
          </w:p>
        </w:tc>
        <w:tc>
          <w:tcPr>
            <w:tcW w:w="2126" w:type="dxa"/>
            <w:tcMar/>
          </w:tcPr>
          <w:p w:rsidR="00FE74E7" w:rsidP="00FE74E7" w:rsidRDefault="00FE74E7" w14:paraId="45634ABD" w14:textId="77777777">
            <w:pPr>
              <w:spacing w:before="60" w:after="60" w:line="240" w:lineRule="auto"/>
              <w:rPr>
                <w:rFonts w:cstheme="minorHAnsi"/>
                <w:i/>
                <w:iCs/>
                <w:szCs w:val="22"/>
              </w:rPr>
            </w:pPr>
            <w:r w:rsidRPr="00FE74E7">
              <w:rPr>
                <w:rFonts w:cstheme="minorHAnsi"/>
                <w:i/>
                <w:iCs/>
                <w:szCs w:val="22"/>
              </w:rPr>
              <w:t>Przykłady:</w:t>
            </w:r>
          </w:p>
          <w:p w:rsidRPr="00F709AE" w:rsidR="002E1161" w:rsidP="002E1161" w:rsidRDefault="002E1161" w14:paraId="618516FE" w14:textId="77777777">
            <w:pPr>
              <w:spacing w:before="60" w:after="60" w:line="240" w:lineRule="auto"/>
              <w:rPr>
                <w:rFonts w:cstheme="minorHAnsi"/>
                <w:szCs w:val="22"/>
              </w:rPr>
            </w:pPr>
            <w:r w:rsidRPr="00F709AE">
              <w:rPr>
                <w:rFonts w:cstheme="minorHAnsi"/>
                <w:szCs w:val="22"/>
              </w:rPr>
              <w:t>JAN</w:t>
            </w:r>
          </w:p>
        </w:tc>
      </w:tr>
      <w:tr w:rsidRPr="00F709AE" w:rsidR="002E1161" w:rsidTr="339163CC" w14:paraId="29BFFE15" w14:textId="77777777">
        <w:tc>
          <w:tcPr>
            <w:tcW w:w="421" w:type="dxa"/>
            <w:tcMar/>
          </w:tcPr>
          <w:p w:rsidRPr="00F709AE" w:rsidR="002E1161" w:rsidRDefault="002E1161" w14:paraId="4C5280CE" w14:textId="77777777">
            <w:pPr>
              <w:pStyle w:val="Akapitzlist"/>
              <w:numPr>
                <w:ilvl w:val="0"/>
                <w:numId w:val="16"/>
              </w:numPr>
              <w:spacing w:before="60" w:after="60" w:line="240" w:lineRule="auto"/>
              <w:ind w:left="0" w:firstLine="0"/>
              <w:contextualSpacing w:val="0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559" w:type="dxa"/>
            <w:tcMar/>
          </w:tcPr>
          <w:p w:rsidRPr="00F709AE" w:rsidR="002E1161" w:rsidP="00EB7344" w:rsidRDefault="002E1161" w14:paraId="142436E1" w14:textId="77777777">
            <w:pPr>
              <w:spacing w:before="60" w:after="60" w:line="240" w:lineRule="auto"/>
              <w:jc w:val="left"/>
              <w:rPr>
                <w:rFonts w:cstheme="minorHAnsi"/>
                <w:szCs w:val="22"/>
              </w:rPr>
            </w:pPr>
            <w:r w:rsidRPr="00F709AE">
              <w:rPr>
                <w:rFonts w:cstheme="minorHAnsi"/>
                <w:szCs w:val="22"/>
              </w:rPr>
              <w:t>Pacjent imię drugie</w:t>
            </w:r>
          </w:p>
        </w:tc>
        <w:tc>
          <w:tcPr>
            <w:tcW w:w="5528" w:type="dxa"/>
            <w:tcMar/>
          </w:tcPr>
          <w:p w:rsidRPr="00F709AE" w:rsidR="002E1161" w:rsidP="002E1161" w:rsidRDefault="002E1161" w14:paraId="4C5A199F" w14:textId="77777777">
            <w:pPr>
              <w:spacing w:before="60" w:after="60" w:line="240" w:lineRule="auto"/>
              <w:rPr>
                <w:rFonts w:cstheme="minorHAnsi"/>
                <w:szCs w:val="22"/>
              </w:rPr>
            </w:pPr>
            <w:r w:rsidRPr="00F709AE">
              <w:rPr>
                <w:rFonts w:cstheme="minorHAnsi"/>
                <w:szCs w:val="22"/>
              </w:rPr>
              <w:t>Imię drugie Pacjenta.</w:t>
            </w:r>
          </w:p>
          <w:p w:rsidRPr="00A07D28" w:rsidR="002E1161" w:rsidRDefault="002E1161" w14:paraId="3795D855" w14:textId="3C035A53">
            <w:pPr>
              <w:pStyle w:val="Akapitzlist"/>
              <w:numPr>
                <w:ilvl w:val="0"/>
                <w:numId w:val="17"/>
              </w:numPr>
              <w:spacing w:before="60" w:after="60" w:line="240" w:lineRule="auto"/>
              <w:rPr>
                <w:rFonts w:cstheme="minorHAnsi"/>
                <w:szCs w:val="22"/>
              </w:rPr>
            </w:pPr>
            <w:r w:rsidRPr="339163CC" w:rsidR="002E1161">
              <w:rPr>
                <w:rFonts w:cs="Calibri" w:cstheme="minorAscii"/>
              </w:rPr>
              <w:t>Pole jest wypełniane, jeśli znane jest drugie imię Pacjenta.</w:t>
            </w:r>
          </w:p>
        </w:tc>
        <w:tc>
          <w:tcPr>
            <w:tcW w:w="2126" w:type="dxa"/>
            <w:tcMar/>
          </w:tcPr>
          <w:p w:rsidR="00FE74E7" w:rsidP="00FE74E7" w:rsidRDefault="00FE74E7" w14:paraId="67144B76" w14:textId="77777777">
            <w:pPr>
              <w:spacing w:before="60" w:after="60" w:line="240" w:lineRule="auto"/>
              <w:rPr>
                <w:rFonts w:cstheme="minorHAnsi"/>
                <w:i/>
                <w:iCs/>
                <w:szCs w:val="22"/>
              </w:rPr>
            </w:pPr>
            <w:r w:rsidRPr="00FE74E7">
              <w:rPr>
                <w:rFonts w:cstheme="minorHAnsi"/>
                <w:i/>
                <w:iCs/>
                <w:szCs w:val="22"/>
              </w:rPr>
              <w:t>Przykłady:</w:t>
            </w:r>
          </w:p>
          <w:p w:rsidRPr="00F709AE" w:rsidR="002E1161" w:rsidP="002E1161" w:rsidRDefault="002E1161" w14:paraId="0A98FA1E" w14:textId="77777777">
            <w:pPr>
              <w:spacing w:before="60" w:after="60" w:line="240" w:lineRule="auto"/>
              <w:rPr>
                <w:rFonts w:cstheme="minorHAnsi"/>
                <w:szCs w:val="22"/>
              </w:rPr>
            </w:pPr>
            <w:r w:rsidRPr="00F709AE">
              <w:rPr>
                <w:rFonts w:cstheme="minorHAnsi"/>
                <w:szCs w:val="22"/>
              </w:rPr>
              <w:t>MARIAN</w:t>
            </w:r>
          </w:p>
        </w:tc>
      </w:tr>
      <w:tr w:rsidRPr="00F709AE" w:rsidR="002E1161" w:rsidTr="339163CC" w14:paraId="76E56BBD" w14:textId="77777777">
        <w:tc>
          <w:tcPr>
            <w:tcW w:w="421" w:type="dxa"/>
            <w:tcMar/>
          </w:tcPr>
          <w:p w:rsidRPr="00F709AE" w:rsidR="002E1161" w:rsidRDefault="002E1161" w14:paraId="45833369" w14:textId="77777777">
            <w:pPr>
              <w:pStyle w:val="Akapitzlist"/>
              <w:numPr>
                <w:ilvl w:val="0"/>
                <w:numId w:val="16"/>
              </w:numPr>
              <w:spacing w:before="60" w:after="60" w:line="240" w:lineRule="auto"/>
              <w:ind w:left="0" w:firstLine="0"/>
              <w:contextualSpacing w:val="0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559" w:type="dxa"/>
            <w:tcMar/>
          </w:tcPr>
          <w:p w:rsidRPr="00F709AE" w:rsidR="002E1161" w:rsidP="00EB7344" w:rsidRDefault="002E1161" w14:paraId="55581D6F" w14:textId="77777777">
            <w:pPr>
              <w:spacing w:before="60" w:after="60" w:line="240" w:lineRule="auto"/>
              <w:jc w:val="left"/>
              <w:rPr>
                <w:rFonts w:cstheme="minorHAnsi"/>
                <w:szCs w:val="22"/>
              </w:rPr>
            </w:pPr>
            <w:r w:rsidRPr="00F709AE">
              <w:rPr>
                <w:rFonts w:cstheme="minorHAnsi"/>
                <w:szCs w:val="22"/>
              </w:rPr>
              <w:t>Pacjent numer telefonu</w:t>
            </w:r>
          </w:p>
        </w:tc>
        <w:tc>
          <w:tcPr>
            <w:tcW w:w="5528" w:type="dxa"/>
            <w:tcMar/>
          </w:tcPr>
          <w:p w:rsidR="00C26DAA" w:rsidP="002E1161" w:rsidRDefault="002E1161" w14:paraId="0D1D7EDE" w14:textId="77777777">
            <w:pPr>
              <w:spacing w:before="60" w:after="60" w:line="240" w:lineRule="auto"/>
              <w:rPr>
                <w:rFonts w:cstheme="minorHAnsi"/>
                <w:szCs w:val="22"/>
              </w:rPr>
            </w:pPr>
            <w:r w:rsidRPr="00F709AE">
              <w:rPr>
                <w:rFonts w:cstheme="minorHAnsi"/>
                <w:szCs w:val="22"/>
              </w:rPr>
              <w:t xml:space="preserve">Numer telefonu Pacjenta do kontaktu. </w:t>
            </w:r>
          </w:p>
          <w:p w:rsidR="00FD5FDA" w:rsidRDefault="00FD5FDA" w14:paraId="1E138001" w14:textId="1EA8F685">
            <w:pPr>
              <w:pStyle w:val="Akapitzlist"/>
              <w:numPr>
                <w:ilvl w:val="0"/>
                <w:numId w:val="17"/>
              </w:numPr>
              <w:spacing w:before="60" w:after="60" w:line="240" w:lineRule="auto"/>
              <w:rPr>
                <w:rFonts w:cstheme="minorHAnsi"/>
                <w:szCs w:val="22"/>
              </w:rPr>
            </w:pPr>
            <w:r w:rsidRPr="339163CC" w:rsidR="63E8CD19">
              <w:rPr>
                <w:rFonts w:cs="Calibri" w:cstheme="minorAscii"/>
              </w:rPr>
              <w:t xml:space="preserve">Pole jest </w:t>
            </w:r>
            <w:r w:rsidRPr="339163CC" w:rsidR="3C57DEE2">
              <w:rPr>
                <w:rFonts w:cs="Calibri" w:cstheme="minorAscii"/>
              </w:rPr>
              <w:t xml:space="preserve">opcjonalne </w:t>
            </w:r>
            <w:r w:rsidRPr="339163CC" w:rsidR="4E6F6D45">
              <w:rPr>
                <w:rFonts w:cs="Calibri" w:cstheme="minorAscii"/>
              </w:rPr>
              <w:t>do wypełnienia</w:t>
            </w:r>
            <w:r w:rsidRPr="339163CC" w:rsidR="4E6F6D45">
              <w:rPr>
                <w:rFonts w:cs="Calibri" w:cstheme="minorAscii"/>
              </w:rPr>
              <w:t xml:space="preserve"> </w:t>
            </w:r>
            <w:r w:rsidRPr="339163CC" w:rsidR="3C57DEE2">
              <w:rPr>
                <w:rFonts w:cs="Calibri" w:cstheme="minorAscii"/>
              </w:rPr>
              <w:t xml:space="preserve">i jest </w:t>
            </w:r>
            <w:r w:rsidRPr="339163CC" w:rsidR="63E8CD19">
              <w:rPr>
                <w:rFonts w:cs="Calibri" w:cstheme="minorAscii"/>
              </w:rPr>
              <w:t>wypełniane, jeśli znany jest numer telefonu Pacjenta.</w:t>
            </w:r>
          </w:p>
          <w:p w:rsidRPr="00A07D28" w:rsidR="00FA620D" w:rsidRDefault="00FA620D" w14:paraId="5306100D" w14:textId="0213F264">
            <w:pPr>
              <w:pStyle w:val="Akapitzlist"/>
              <w:numPr>
                <w:ilvl w:val="0"/>
                <w:numId w:val="17"/>
              </w:numPr>
              <w:spacing w:before="60" w:after="60" w:line="240" w:lineRule="auto"/>
              <w:rPr>
                <w:rFonts w:cstheme="minorHAnsi"/>
                <w:szCs w:val="22"/>
              </w:rPr>
            </w:pPr>
            <w:r w:rsidRPr="339163CC" w:rsidR="2CBD1EBA">
              <w:rPr>
                <w:rFonts w:cs="Calibri" w:cstheme="minorAscii"/>
                <w:color w:val="FF0000"/>
              </w:rPr>
              <w:t>UWAGA</w:t>
            </w:r>
            <w:r w:rsidRPr="339163CC" w:rsidR="2CBD1EBA">
              <w:rPr>
                <w:rFonts w:cs="Calibri" w:cstheme="minorAscii"/>
              </w:rPr>
              <w:t xml:space="preserve">: Musi być podana </w:t>
            </w:r>
            <w:r w:rsidRPr="339163CC" w:rsidR="2CBD1EBA">
              <w:rPr>
                <w:rFonts w:cs="Calibri" w:cstheme="minorAscii"/>
              </w:rPr>
              <w:t>co najmniej jedn</w:t>
            </w:r>
            <w:r w:rsidRPr="339163CC" w:rsidR="2CBD1EBA">
              <w:rPr>
                <w:rFonts w:cs="Calibri" w:cstheme="minorAscii"/>
              </w:rPr>
              <w:t>a</w:t>
            </w:r>
            <w:r w:rsidRPr="339163CC" w:rsidR="2CBD1EBA">
              <w:rPr>
                <w:rFonts w:cs="Calibri" w:cstheme="minorAscii"/>
              </w:rPr>
              <w:t xml:space="preserve"> form</w:t>
            </w:r>
            <w:r w:rsidRPr="339163CC" w:rsidR="622F24E9">
              <w:rPr>
                <w:rFonts w:cs="Calibri" w:cstheme="minorAscii"/>
              </w:rPr>
              <w:t>a</w:t>
            </w:r>
            <w:r w:rsidRPr="339163CC" w:rsidR="2CBD1EBA">
              <w:rPr>
                <w:rFonts w:cs="Calibri" w:cstheme="minorAscii"/>
              </w:rPr>
              <w:t xml:space="preserve"> kontaktu z Pacjentem, czyli </w:t>
            </w:r>
            <w:r w:rsidRPr="339163CC" w:rsidR="2CBD1EBA">
              <w:rPr>
                <w:rFonts w:cs="Calibri" w:cstheme="minorAscii"/>
              </w:rPr>
              <w:t xml:space="preserve">musi być podana wartość w polu </w:t>
            </w:r>
            <w:r w:rsidRPr="339163CC" w:rsidR="2CBD1EBA">
              <w:rPr>
                <w:rFonts w:cs="Calibri" w:cstheme="minorAscii"/>
              </w:rPr>
              <w:t>‘Pacjent numer telefonu’ lub ‘Pacjent adres email’.</w:t>
            </w:r>
          </w:p>
          <w:p w:rsidR="005E121D" w:rsidP="005E121D" w:rsidRDefault="005E121D" w14:paraId="577E1147" w14:textId="77777777">
            <w:pPr>
              <w:spacing w:before="60" w:after="60" w:line="240" w:lineRule="auto"/>
              <w:rPr>
                <w:rFonts w:cstheme="minorHAnsi"/>
                <w:szCs w:val="22"/>
              </w:rPr>
            </w:pPr>
            <w:r>
              <w:rPr>
                <w:rFonts w:cstheme="minorHAnsi"/>
                <w:color w:val="FF0000"/>
                <w:szCs w:val="22"/>
              </w:rPr>
              <w:t xml:space="preserve">UWAGA: </w:t>
            </w:r>
            <w:r w:rsidRPr="0039263A">
              <w:rPr>
                <w:rFonts w:cstheme="minorHAnsi"/>
                <w:szCs w:val="22"/>
              </w:rPr>
              <w:t>Numer</w:t>
            </w:r>
            <w:r>
              <w:rPr>
                <w:rFonts w:cstheme="minorHAnsi"/>
                <w:szCs w:val="22"/>
              </w:rPr>
              <w:t xml:space="preserve"> telefonu musi być </w:t>
            </w:r>
            <w:r w:rsidRPr="0039263A">
              <w:rPr>
                <w:rFonts w:cstheme="minorHAnsi"/>
                <w:b/>
                <w:bCs/>
                <w:szCs w:val="22"/>
                <w:u w:val="single"/>
              </w:rPr>
              <w:t>prawidłowym</w:t>
            </w:r>
            <w:r>
              <w:rPr>
                <w:rFonts w:cstheme="minorHAnsi"/>
                <w:szCs w:val="22"/>
              </w:rPr>
              <w:t xml:space="preserve"> numerem telefonu, a więc rozpoczynać się od numeru kierunkowego kraju (dla Polski 48 lub +48), a następnie posiadać ciąg cyfr określających numer telefonu.</w:t>
            </w:r>
          </w:p>
          <w:p w:rsidRPr="00F709AE" w:rsidR="002E1161" w:rsidP="005E121D" w:rsidRDefault="005E121D" w14:paraId="0713D615" w14:textId="1A69B13A">
            <w:pPr>
              <w:spacing w:before="60" w:after="60" w:line="240" w:lineRule="auto"/>
              <w:rPr>
                <w:rFonts w:cstheme="minorHAnsi"/>
                <w:szCs w:val="22"/>
              </w:rPr>
            </w:pPr>
            <w:r w:rsidRPr="00FD5FDA">
              <w:rPr>
                <w:rFonts w:cstheme="minorHAnsi"/>
                <w:color w:val="FF0000"/>
                <w:szCs w:val="22"/>
              </w:rPr>
              <w:t>UWAGA</w:t>
            </w:r>
            <w:r>
              <w:rPr>
                <w:rFonts w:cstheme="minorHAnsi"/>
                <w:szCs w:val="22"/>
              </w:rPr>
              <w:t xml:space="preserve">: </w:t>
            </w:r>
            <w:r w:rsidRPr="00F709AE">
              <w:rPr>
                <w:rFonts w:cstheme="minorHAnsi"/>
                <w:szCs w:val="22"/>
              </w:rPr>
              <w:t>Numer nie może zawierać innych znaków niż cyfry</w:t>
            </w:r>
            <w:r>
              <w:rPr>
                <w:rFonts w:cstheme="minorHAnsi"/>
                <w:szCs w:val="22"/>
              </w:rPr>
              <w:t xml:space="preserve"> oraz znak +</w:t>
            </w:r>
            <w:r w:rsidRPr="00F709AE">
              <w:rPr>
                <w:rFonts w:cstheme="minorHAnsi"/>
                <w:szCs w:val="22"/>
              </w:rPr>
              <w:t>, a więc grupy cyfr nie mogą być podzielone np. myślnikami</w:t>
            </w:r>
            <w:r>
              <w:rPr>
                <w:rFonts w:cstheme="minorHAnsi"/>
                <w:szCs w:val="22"/>
              </w:rPr>
              <w:t xml:space="preserve"> lub spacjami</w:t>
            </w:r>
            <w:r w:rsidRPr="00F709AE">
              <w:rPr>
                <w:rFonts w:cstheme="minorHAnsi"/>
                <w:szCs w:val="22"/>
              </w:rPr>
              <w:t>.</w:t>
            </w:r>
          </w:p>
        </w:tc>
        <w:tc>
          <w:tcPr>
            <w:tcW w:w="2126" w:type="dxa"/>
            <w:tcMar/>
          </w:tcPr>
          <w:p w:rsidR="00FE74E7" w:rsidP="00FE74E7" w:rsidRDefault="00FE74E7" w14:paraId="4CE68FA9" w14:textId="77777777">
            <w:pPr>
              <w:spacing w:before="60" w:after="60" w:line="240" w:lineRule="auto"/>
              <w:rPr>
                <w:rFonts w:cstheme="minorHAnsi"/>
                <w:i/>
                <w:iCs/>
                <w:szCs w:val="22"/>
              </w:rPr>
            </w:pPr>
            <w:r w:rsidRPr="00FE74E7">
              <w:rPr>
                <w:rFonts w:cstheme="minorHAnsi"/>
                <w:i/>
                <w:iCs/>
                <w:szCs w:val="22"/>
              </w:rPr>
              <w:t>Przykłady:</w:t>
            </w:r>
          </w:p>
          <w:p w:rsidRPr="00F709AE" w:rsidR="002E1161" w:rsidP="002E1161" w:rsidRDefault="006B15B7" w14:paraId="1F088DBE" w14:textId="6B0BD5BE">
            <w:pPr>
              <w:spacing w:before="60" w:after="60" w:line="240" w:lineRule="auto"/>
              <w:rPr>
                <w:rFonts w:cstheme="minorHAnsi"/>
                <w:szCs w:val="22"/>
              </w:rPr>
            </w:pPr>
            <w:r w:rsidRPr="006B15B7">
              <w:rPr>
                <w:rFonts w:cstheme="minorHAnsi"/>
                <w:szCs w:val="22"/>
              </w:rPr>
              <w:t>48512345678</w:t>
            </w:r>
          </w:p>
          <w:p w:rsidR="006D51F0" w:rsidP="002E1161" w:rsidRDefault="006B15B7" w14:paraId="6CA7B63E" w14:textId="77777777">
            <w:pPr>
              <w:spacing w:before="60" w:after="60" w:line="240" w:lineRule="auto"/>
              <w:rPr>
                <w:rFonts w:cstheme="minorHAnsi"/>
                <w:szCs w:val="22"/>
              </w:rPr>
            </w:pPr>
            <w:r w:rsidRPr="006B15B7">
              <w:rPr>
                <w:rFonts w:cstheme="minorHAnsi"/>
                <w:szCs w:val="22"/>
              </w:rPr>
              <w:t>+48512345678</w:t>
            </w:r>
          </w:p>
          <w:p w:rsidR="005040DA" w:rsidP="005040DA" w:rsidRDefault="005040DA" w14:paraId="7907692C" w14:textId="77777777">
            <w:pPr>
              <w:spacing w:before="60" w:after="60" w:line="240" w:lineRule="auto"/>
              <w:rPr>
                <w:rFonts w:cstheme="minorHAnsi"/>
                <w:szCs w:val="22"/>
              </w:rPr>
            </w:pPr>
            <w:r w:rsidRPr="007D156B">
              <w:rPr>
                <w:rFonts w:cstheme="minorHAnsi"/>
                <w:szCs w:val="22"/>
              </w:rPr>
              <w:t>18472345678</w:t>
            </w:r>
          </w:p>
          <w:p w:rsidRPr="00F709AE" w:rsidR="005040DA" w:rsidP="005040DA" w:rsidRDefault="005040DA" w14:paraId="263268A6" w14:textId="2C5AB88B">
            <w:pPr>
              <w:spacing w:before="60" w:after="60" w:line="240" w:lineRule="auto"/>
              <w:rPr>
                <w:rFonts w:cstheme="minorHAnsi"/>
                <w:szCs w:val="22"/>
              </w:rPr>
            </w:pPr>
            <w:r w:rsidRPr="007D156B">
              <w:rPr>
                <w:rFonts w:cstheme="minorHAnsi"/>
                <w:szCs w:val="22"/>
              </w:rPr>
              <w:t>+18472345678</w:t>
            </w:r>
          </w:p>
        </w:tc>
      </w:tr>
      <w:tr w:rsidRPr="00F709AE" w:rsidR="00A457D1" w:rsidTr="339163CC" w14:paraId="170C18AF" w14:textId="77777777">
        <w:trPr>
          <w:ins w:author="Autor" w:id="1850769063"/>
        </w:trPr>
        <w:tc>
          <w:tcPr>
            <w:tcW w:w="421" w:type="dxa"/>
            <w:tcMar/>
          </w:tcPr>
          <w:p w:rsidRPr="00F709AE" w:rsidR="00A457D1" w:rsidRDefault="00A457D1" w14:paraId="66C4964B" w14:textId="77777777">
            <w:pPr>
              <w:pStyle w:val="Akapitzlist"/>
              <w:numPr>
                <w:ilvl w:val="0"/>
                <w:numId w:val="16"/>
              </w:numPr>
              <w:spacing w:before="60" w:after="60" w:line="240" w:lineRule="auto"/>
              <w:ind w:left="0" w:firstLine="0"/>
              <w:contextualSpacing w:val="0"/>
              <w:jc w:val="left"/>
              <w:rPr>
                <w:ins w:author="Autor" w:id="102"/>
                <w:rFonts w:asciiTheme="minorHAnsi" w:hAnsiTheme="minorHAnsi" w:cstheme="minorHAnsi"/>
                <w:szCs w:val="22"/>
              </w:rPr>
            </w:pPr>
          </w:p>
        </w:tc>
        <w:tc>
          <w:tcPr>
            <w:tcW w:w="1559" w:type="dxa"/>
            <w:tcMar/>
          </w:tcPr>
          <w:p w:rsidRPr="00E252A4" w:rsidR="00A457D1" w:rsidP="00EB7344" w:rsidRDefault="00A457D1" w14:paraId="1EC6A4C0" w14:textId="0D0515BB">
            <w:pPr>
              <w:spacing w:before="60" w:after="60" w:line="240" w:lineRule="auto"/>
              <w:jc w:val="left"/>
              <w:rPr>
                <w:ins w:author="Autor" w:id="103"/>
                <w:rFonts w:cstheme="minorHAnsi"/>
                <w:szCs w:val="22"/>
              </w:rPr>
            </w:pPr>
            <w:ins w:author="Autor" w:id="104">
              <w:r w:rsidRPr="00E252A4">
                <w:rPr>
                  <w:rFonts w:cstheme="minorHAnsi"/>
                  <w:szCs w:val="22"/>
                </w:rPr>
                <w:t xml:space="preserve">Pacjent </w:t>
              </w:r>
              <w:r w:rsidRPr="00E252A4" w:rsidR="00AB07A7">
                <w:rPr>
                  <w:rFonts w:cstheme="minorHAnsi"/>
                  <w:szCs w:val="22"/>
                </w:rPr>
                <w:t>rodzaj telefonu</w:t>
              </w:r>
            </w:ins>
          </w:p>
        </w:tc>
        <w:tc>
          <w:tcPr>
            <w:tcW w:w="5528" w:type="dxa"/>
            <w:tcMar/>
          </w:tcPr>
          <w:p w:rsidRPr="00E252A4" w:rsidR="00A457D1" w:rsidP="002E1161" w:rsidRDefault="00AB07A7" w14:paraId="3A7FC2AD" w14:textId="4406D0E4">
            <w:pPr>
              <w:spacing w:before="60" w:after="60" w:line="240" w:lineRule="auto"/>
              <w:rPr>
                <w:ins w:author="Autor" w:id="105"/>
                <w:rFonts w:cstheme="minorHAnsi"/>
                <w:szCs w:val="22"/>
              </w:rPr>
            </w:pPr>
            <w:ins w:author="Autor" w:id="106">
              <w:r w:rsidRPr="00E252A4">
                <w:rPr>
                  <w:rFonts w:cstheme="minorHAnsi"/>
                  <w:szCs w:val="22"/>
                </w:rPr>
                <w:t>Rodzaj podanego numeru telefonu</w:t>
              </w:r>
            </w:ins>
          </w:p>
          <w:p w:rsidRPr="00E252A4" w:rsidR="008160D7" w:rsidRDefault="008160D7" w14:paraId="378978DA" w14:textId="099653E1">
            <w:pPr>
              <w:pStyle w:val="Akapitzlist"/>
              <w:numPr>
                <w:ilvl w:val="0"/>
                <w:numId w:val="17"/>
              </w:numPr>
              <w:spacing w:before="60" w:after="60" w:line="240" w:lineRule="auto"/>
              <w:rPr>
                <w:ins w:author="Autor" w:id="107"/>
                <w:rFonts w:cstheme="minorHAnsi"/>
                <w:szCs w:val="22"/>
              </w:rPr>
            </w:pPr>
            <w:ins w:author="Autor" w:id="108">
              <w:r w:rsidRPr="00E252A4">
                <w:rPr>
                  <w:rFonts w:cstheme="minorHAnsi"/>
                  <w:szCs w:val="22"/>
                </w:rPr>
                <w:t>Pole jest obowiązkowe do wypełnienia jeśli podano numer telefonu Pacjenta</w:t>
              </w:r>
              <w:r w:rsidRPr="00E252A4" w:rsidR="00561736">
                <w:rPr>
                  <w:rFonts w:cstheme="minorHAnsi"/>
                  <w:szCs w:val="22"/>
                </w:rPr>
                <w:t xml:space="preserve"> do kontaktu</w:t>
              </w:r>
              <w:r w:rsidRPr="00E252A4">
                <w:rPr>
                  <w:rFonts w:cstheme="minorHAnsi"/>
                  <w:szCs w:val="22"/>
                </w:rPr>
                <w:t>.</w:t>
              </w:r>
            </w:ins>
          </w:p>
          <w:p w:rsidRPr="00E252A4" w:rsidR="008160D7" w:rsidRDefault="00AB07A7" w14:paraId="45AB0F19" w14:textId="7C3BE07E">
            <w:pPr>
              <w:pStyle w:val="Akapitzlist"/>
              <w:numPr>
                <w:ilvl w:val="0"/>
                <w:numId w:val="17"/>
              </w:numPr>
              <w:spacing w:before="60" w:after="60" w:line="240" w:lineRule="auto"/>
              <w:rPr>
                <w:ins w:author="Autor" w:id="109"/>
                <w:rFonts w:cstheme="minorHAnsi"/>
                <w:szCs w:val="22"/>
              </w:rPr>
            </w:pPr>
            <w:ins w:author="Autor" w:id="110">
              <w:r w:rsidRPr="00E252A4">
                <w:rPr>
                  <w:rFonts w:cstheme="minorHAnsi"/>
                  <w:szCs w:val="22"/>
                </w:rPr>
                <w:t>Należy podać jedną z wartości: ‘stacjonarny’ lub ‘komórkowy’</w:t>
              </w:r>
            </w:ins>
          </w:p>
        </w:tc>
        <w:tc>
          <w:tcPr>
            <w:tcW w:w="2126" w:type="dxa"/>
            <w:tcMar/>
          </w:tcPr>
          <w:p w:rsidRPr="00E252A4" w:rsidR="00A457D1" w:rsidP="00FE74E7" w:rsidRDefault="008160D7" w14:paraId="249DF1A2" w14:textId="09FCCEA0">
            <w:pPr>
              <w:spacing w:before="60" w:after="60" w:line="240" w:lineRule="auto"/>
              <w:rPr>
                <w:ins w:author="Autor" w:id="111"/>
                <w:rFonts w:cstheme="minorHAnsi"/>
                <w:i/>
                <w:iCs/>
                <w:szCs w:val="22"/>
              </w:rPr>
            </w:pPr>
            <w:ins w:author="Autor" w:id="112">
              <w:r w:rsidRPr="00E252A4">
                <w:rPr>
                  <w:rFonts w:cstheme="minorHAnsi"/>
                  <w:i/>
                  <w:iCs/>
                  <w:szCs w:val="22"/>
                </w:rPr>
                <w:t>Przykład</w:t>
              </w:r>
              <w:r w:rsidRPr="00E252A4" w:rsidR="00AB07A7">
                <w:rPr>
                  <w:rFonts w:cstheme="minorHAnsi"/>
                  <w:i/>
                  <w:iCs/>
                  <w:szCs w:val="22"/>
                </w:rPr>
                <w:t>y</w:t>
              </w:r>
              <w:r w:rsidRPr="00E252A4">
                <w:rPr>
                  <w:rFonts w:cstheme="minorHAnsi"/>
                  <w:i/>
                  <w:iCs/>
                  <w:szCs w:val="22"/>
                </w:rPr>
                <w:t>:</w:t>
              </w:r>
            </w:ins>
          </w:p>
          <w:p w:rsidRPr="00E252A4" w:rsidR="008160D7" w:rsidP="00FE74E7" w:rsidRDefault="00AB07A7" w14:paraId="1F664E83" w14:textId="77777777">
            <w:pPr>
              <w:spacing w:before="60" w:after="60" w:line="240" w:lineRule="auto"/>
              <w:rPr>
                <w:ins w:author="Autor" w:id="113"/>
                <w:rFonts w:cstheme="minorHAnsi"/>
                <w:szCs w:val="22"/>
              </w:rPr>
            </w:pPr>
            <w:ins w:author="Autor" w:id="114">
              <w:r w:rsidRPr="00E252A4">
                <w:rPr>
                  <w:rFonts w:cstheme="minorHAnsi"/>
                  <w:szCs w:val="22"/>
                </w:rPr>
                <w:t>‘komórkowy’</w:t>
              </w:r>
            </w:ins>
          </w:p>
          <w:p w:rsidRPr="008160D7" w:rsidR="00AB07A7" w:rsidP="00FE74E7" w:rsidRDefault="00AB07A7" w14:paraId="4E6F1882" w14:textId="2358352D">
            <w:pPr>
              <w:spacing w:before="60" w:after="60" w:line="240" w:lineRule="auto"/>
              <w:rPr>
                <w:ins w:author="Autor" w:id="115"/>
                <w:rFonts w:cstheme="minorHAnsi"/>
                <w:szCs w:val="22"/>
              </w:rPr>
            </w:pPr>
            <w:ins w:author="Autor" w:id="116">
              <w:r w:rsidRPr="00E252A4">
                <w:rPr>
                  <w:rFonts w:cstheme="minorHAnsi"/>
                  <w:szCs w:val="22"/>
                </w:rPr>
                <w:t>‘stacjonarny’</w:t>
              </w:r>
            </w:ins>
          </w:p>
        </w:tc>
      </w:tr>
      <w:tr w:rsidRPr="00F709AE" w:rsidR="002E1161" w:rsidTr="339163CC" w14:paraId="2098370C" w14:textId="77777777">
        <w:tc>
          <w:tcPr>
            <w:tcW w:w="421" w:type="dxa"/>
            <w:tcMar/>
          </w:tcPr>
          <w:p w:rsidRPr="00F709AE" w:rsidR="002E1161" w:rsidRDefault="002E1161" w14:paraId="5A631DC8" w14:textId="77777777">
            <w:pPr>
              <w:pStyle w:val="Akapitzlist"/>
              <w:numPr>
                <w:ilvl w:val="0"/>
                <w:numId w:val="16"/>
              </w:numPr>
              <w:spacing w:before="60" w:after="60" w:line="240" w:lineRule="auto"/>
              <w:ind w:left="0" w:firstLine="0"/>
              <w:contextualSpacing w:val="0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559" w:type="dxa"/>
            <w:tcMar/>
          </w:tcPr>
          <w:p w:rsidRPr="00F709AE" w:rsidR="002E1161" w:rsidP="00EB7344" w:rsidRDefault="002E1161" w14:paraId="277A5FB1" w14:textId="77777777">
            <w:pPr>
              <w:spacing w:before="60" w:after="60" w:line="240" w:lineRule="auto"/>
              <w:jc w:val="left"/>
              <w:rPr>
                <w:rFonts w:cstheme="minorHAnsi"/>
                <w:szCs w:val="22"/>
              </w:rPr>
            </w:pPr>
            <w:r w:rsidRPr="00F709AE">
              <w:rPr>
                <w:rFonts w:cstheme="minorHAnsi"/>
                <w:szCs w:val="22"/>
              </w:rPr>
              <w:t>Pacjent adres email</w:t>
            </w:r>
          </w:p>
        </w:tc>
        <w:tc>
          <w:tcPr>
            <w:tcW w:w="5528" w:type="dxa"/>
            <w:tcMar/>
          </w:tcPr>
          <w:p w:rsidRPr="00F709AE" w:rsidR="002E1161" w:rsidP="002E1161" w:rsidRDefault="002E1161" w14:paraId="1CB5E192" w14:textId="77777777">
            <w:pPr>
              <w:spacing w:before="60" w:after="60" w:line="240" w:lineRule="auto"/>
              <w:rPr>
                <w:rFonts w:cstheme="minorHAnsi"/>
                <w:szCs w:val="22"/>
              </w:rPr>
            </w:pPr>
            <w:r w:rsidRPr="00F709AE">
              <w:rPr>
                <w:rFonts w:cstheme="minorHAnsi"/>
                <w:szCs w:val="22"/>
              </w:rPr>
              <w:t>Adres email Pacjenta do kontaktu.</w:t>
            </w:r>
          </w:p>
          <w:p w:rsidR="002E1161" w:rsidRDefault="002E1161" w14:paraId="7E338A31" w14:textId="77777777">
            <w:pPr>
              <w:pStyle w:val="Akapitzlist"/>
              <w:numPr>
                <w:ilvl w:val="0"/>
                <w:numId w:val="17"/>
              </w:numPr>
              <w:spacing w:before="60" w:after="60" w:line="240" w:lineRule="auto"/>
              <w:rPr>
                <w:rFonts w:cstheme="minorHAnsi"/>
                <w:szCs w:val="22"/>
              </w:rPr>
            </w:pPr>
            <w:r w:rsidRPr="339163CC" w:rsidR="002E1161">
              <w:rPr>
                <w:rFonts w:cs="Calibri" w:cstheme="minorAscii"/>
              </w:rPr>
              <w:t>Pole jest</w:t>
            </w:r>
            <w:r w:rsidRPr="339163CC" w:rsidR="05F3F819">
              <w:rPr>
                <w:rFonts w:cs="Calibri" w:cstheme="minorAscii"/>
              </w:rPr>
              <w:t xml:space="preserve"> opcjonalne </w:t>
            </w:r>
            <w:r w:rsidRPr="339163CC" w:rsidR="4E6F6D45">
              <w:rPr>
                <w:rFonts w:cs="Calibri" w:cstheme="minorAscii"/>
              </w:rPr>
              <w:t>do wypełnienia</w:t>
            </w:r>
            <w:r w:rsidRPr="339163CC" w:rsidR="4E6F6D45">
              <w:rPr>
                <w:rFonts w:cs="Calibri" w:cstheme="minorAscii"/>
              </w:rPr>
              <w:t xml:space="preserve"> </w:t>
            </w:r>
            <w:r w:rsidRPr="339163CC" w:rsidR="05F3F819">
              <w:rPr>
                <w:rFonts w:cs="Calibri" w:cstheme="minorAscii"/>
              </w:rPr>
              <w:t>i jest</w:t>
            </w:r>
            <w:r w:rsidRPr="339163CC" w:rsidR="002E1161">
              <w:rPr>
                <w:rFonts w:cs="Calibri" w:cstheme="minorAscii"/>
              </w:rPr>
              <w:t xml:space="preserve"> wypełniane, jeśli znany jest numer email Pacjenta.</w:t>
            </w:r>
          </w:p>
          <w:p w:rsidRPr="00FA620D" w:rsidR="00FA620D" w:rsidRDefault="00FA620D" w14:paraId="089B5078" w14:textId="0DC5F66B">
            <w:pPr>
              <w:pStyle w:val="Akapitzlist"/>
              <w:numPr>
                <w:ilvl w:val="0"/>
                <w:numId w:val="17"/>
              </w:numPr>
              <w:spacing w:before="60" w:after="60" w:line="240" w:lineRule="auto"/>
              <w:rPr>
                <w:rFonts w:cstheme="minorHAnsi"/>
                <w:szCs w:val="22"/>
              </w:rPr>
            </w:pPr>
            <w:r w:rsidRPr="339163CC" w:rsidR="2CBD1EBA">
              <w:rPr>
                <w:rFonts w:cs="Calibri" w:cstheme="minorAscii"/>
                <w:color w:val="FF0000"/>
              </w:rPr>
              <w:t>UWAGA</w:t>
            </w:r>
            <w:r w:rsidRPr="339163CC" w:rsidR="2CBD1EBA">
              <w:rPr>
                <w:rFonts w:cs="Calibri" w:cstheme="minorAscii"/>
              </w:rPr>
              <w:t xml:space="preserve">: Musi być podana </w:t>
            </w:r>
            <w:r w:rsidRPr="339163CC" w:rsidR="2CBD1EBA">
              <w:rPr>
                <w:rFonts w:cs="Calibri" w:cstheme="minorAscii"/>
              </w:rPr>
              <w:t>co najmniej jedn</w:t>
            </w:r>
            <w:r w:rsidRPr="339163CC" w:rsidR="2CBD1EBA">
              <w:rPr>
                <w:rFonts w:cs="Calibri" w:cstheme="minorAscii"/>
              </w:rPr>
              <w:t>a</w:t>
            </w:r>
            <w:r w:rsidRPr="339163CC" w:rsidR="2CBD1EBA">
              <w:rPr>
                <w:rFonts w:cs="Calibri" w:cstheme="minorAscii"/>
              </w:rPr>
              <w:t xml:space="preserve"> form</w:t>
            </w:r>
            <w:r w:rsidRPr="339163CC" w:rsidR="622F24E9">
              <w:rPr>
                <w:rFonts w:cs="Calibri" w:cstheme="minorAscii"/>
              </w:rPr>
              <w:t>a</w:t>
            </w:r>
            <w:r w:rsidRPr="339163CC" w:rsidR="2CBD1EBA">
              <w:rPr>
                <w:rFonts w:cs="Calibri" w:cstheme="minorAscii"/>
              </w:rPr>
              <w:t xml:space="preserve"> kontaktu z Pacjentem, czyli </w:t>
            </w:r>
            <w:r w:rsidRPr="339163CC" w:rsidR="2CBD1EBA">
              <w:rPr>
                <w:rFonts w:cs="Calibri" w:cstheme="minorAscii"/>
              </w:rPr>
              <w:t xml:space="preserve">musi być podana wartość w polu </w:t>
            </w:r>
            <w:r w:rsidRPr="339163CC" w:rsidR="2CBD1EBA">
              <w:rPr>
                <w:rFonts w:cs="Calibri" w:cstheme="minorAscii"/>
              </w:rPr>
              <w:t>‘Pacjent numer telefonu’ lub ‘Pacjent adres email’.</w:t>
            </w:r>
          </w:p>
        </w:tc>
        <w:tc>
          <w:tcPr>
            <w:tcW w:w="2126" w:type="dxa"/>
            <w:tcMar/>
          </w:tcPr>
          <w:p w:rsidR="00FE74E7" w:rsidP="00FE74E7" w:rsidRDefault="00FE74E7" w14:paraId="00055253" w14:textId="77777777">
            <w:pPr>
              <w:spacing w:before="60" w:after="60" w:line="240" w:lineRule="auto"/>
              <w:rPr>
                <w:rFonts w:cstheme="minorHAnsi"/>
                <w:i/>
                <w:iCs/>
                <w:szCs w:val="22"/>
              </w:rPr>
            </w:pPr>
            <w:r w:rsidRPr="00FE74E7">
              <w:rPr>
                <w:rFonts w:cstheme="minorHAnsi"/>
                <w:i/>
                <w:iCs/>
                <w:szCs w:val="22"/>
              </w:rPr>
              <w:t>Przykłady:</w:t>
            </w:r>
          </w:p>
          <w:p w:rsidRPr="00F709AE" w:rsidR="002E1161" w:rsidP="002E1161" w:rsidRDefault="002E1161" w14:paraId="496AC86F" w14:textId="77777777">
            <w:pPr>
              <w:spacing w:before="60" w:after="60" w:line="240" w:lineRule="auto"/>
              <w:rPr>
                <w:rFonts w:cstheme="minorHAnsi"/>
                <w:szCs w:val="22"/>
              </w:rPr>
            </w:pPr>
            <w:r w:rsidRPr="00F709AE">
              <w:rPr>
                <w:rFonts w:cstheme="minorHAnsi"/>
                <w:szCs w:val="22"/>
              </w:rPr>
              <w:t>jan@kowalski.pl</w:t>
            </w:r>
          </w:p>
        </w:tc>
      </w:tr>
      <w:tr w:rsidRPr="00F709AE" w:rsidR="002E1161" w:rsidTr="339163CC" w14:paraId="2C02537A" w14:textId="77777777">
        <w:tc>
          <w:tcPr>
            <w:tcW w:w="421" w:type="dxa"/>
            <w:tcMar/>
          </w:tcPr>
          <w:p w:rsidRPr="00F709AE" w:rsidR="002E1161" w:rsidRDefault="002E1161" w14:paraId="0A849058" w14:textId="77777777">
            <w:pPr>
              <w:pStyle w:val="Akapitzlist"/>
              <w:numPr>
                <w:ilvl w:val="0"/>
                <w:numId w:val="16"/>
              </w:numPr>
              <w:spacing w:before="60" w:after="60" w:line="240" w:lineRule="auto"/>
              <w:ind w:left="0" w:firstLine="0"/>
              <w:contextualSpacing w:val="0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559" w:type="dxa"/>
            <w:tcMar/>
          </w:tcPr>
          <w:p w:rsidRPr="00F709AE" w:rsidR="002E1161" w:rsidP="00EB7344" w:rsidRDefault="002E1161" w14:paraId="1AA2304D" w14:textId="77777777">
            <w:pPr>
              <w:spacing w:before="60" w:after="60" w:line="240" w:lineRule="auto"/>
              <w:jc w:val="left"/>
              <w:rPr>
                <w:rFonts w:cstheme="minorHAnsi"/>
                <w:szCs w:val="22"/>
              </w:rPr>
            </w:pPr>
            <w:r w:rsidRPr="00F709AE">
              <w:rPr>
                <w:rFonts w:cstheme="minorHAnsi"/>
                <w:szCs w:val="22"/>
              </w:rPr>
              <w:t>PESEL</w:t>
            </w:r>
          </w:p>
        </w:tc>
        <w:tc>
          <w:tcPr>
            <w:tcW w:w="5528" w:type="dxa"/>
            <w:tcMar/>
          </w:tcPr>
          <w:p w:rsidRPr="00F709AE" w:rsidR="002E1161" w:rsidP="002E1161" w:rsidRDefault="002E1161" w14:paraId="5B23B384" w14:textId="77777777">
            <w:pPr>
              <w:spacing w:before="60" w:after="60" w:line="240" w:lineRule="auto"/>
              <w:rPr>
                <w:rFonts w:cstheme="minorHAnsi"/>
                <w:szCs w:val="22"/>
              </w:rPr>
            </w:pPr>
            <w:r w:rsidRPr="00F709AE">
              <w:rPr>
                <w:rFonts w:cstheme="minorHAnsi"/>
                <w:szCs w:val="22"/>
              </w:rPr>
              <w:t>PESEL pacjenta w postaci ciągu 11 cyfr.</w:t>
            </w:r>
          </w:p>
          <w:p w:rsidRPr="005C241F" w:rsidR="002E1161" w:rsidRDefault="00FD5FDA" w14:paraId="47FA244F" w14:textId="636B7077">
            <w:pPr>
              <w:pStyle w:val="Akapitzlist"/>
              <w:numPr>
                <w:ilvl w:val="0"/>
                <w:numId w:val="17"/>
              </w:numPr>
              <w:spacing w:before="60" w:after="60" w:line="240" w:lineRule="auto"/>
              <w:rPr>
                <w:rFonts w:cstheme="minorHAnsi"/>
                <w:szCs w:val="22"/>
              </w:rPr>
            </w:pPr>
            <w:r w:rsidRPr="339163CC" w:rsidR="63E8CD19">
              <w:rPr>
                <w:rFonts w:cs="Calibri" w:cstheme="minorAscii"/>
                <w:color w:val="FF0000"/>
              </w:rPr>
              <w:t>UWAGA</w:t>
            </w:r>
            <w:r w:rsidRPr="339163CC" w:rsidR="63E8CD19">
              <w:rPr>
                <w:rFonts w:cs="Calibri" w:cstheme="minorAscii"/>
              </w:rPr>
              <w:t xml:space="preserve">: Dla danej wizyty </w:t>
            </w:r>
            <w:r w:rsidRPr="339163CC" w:rsidR="534603DA">
              <w:rPr>
                <w:rFonts w:cs="Calibri" w:cstheme="minorAscii"/>
              </w:rPr>
              <w:t>musi być podany</w:t>
            </w:r>
            <w:r w:rsidRPr="339163CC" w:rsidR="63E8CD19">
              <w:rPr>
                <w:rFonts w:cs="Calibri" w:cstheme="minorAscii"/>
              </w:rPr>
              <w:t xml:space="preserve"> </w:t>
            </w:r>
            <w:r w:rsidRPr="339163CC" w:rsidR="63E8CD19">
              <w:rPr>
                <w:rFonts w:cs="Calibri" w:cstheme="minorAscii"/>
                <w:u w:val="single"/>
              </w:rPr>
              <w:t>dokładnie jeden</w:t>
            </w:r>
            <w:r w:rsidRPr="339163CC" w:rsidR="63E8CD19">
              <w:rPr>
                <w:rFonts w:cs="Calibri" w:cstheme="minorAscii"/>
              </w:rPr>
              <w:t xml:space="preserve"> z identyfikatorów Pacjenta: ‘PESEL’</w:t>
            </w:r>
            <w:r w:rsidRPr="339163CC" w:rsidR="3C63350E">
              <w:rPr>
                <w:rFonts w:cs="Calibri" w:cstheme="minorAscii"/>
              </w:rPr>
              <w:t xml:space="preserve"> albo</w:t>
            </w:r>
            <w:r w:rsidRPr="339163CC" w:rsidR="63E8CD19">
              <w:rPr>
                <w:rFonts w:cs="Calibri" w:cstheme="minorAscii"/>
              </w:rPr>
              <w:t xml:space="preserve"> ‘Nieznana tożsamość identyfikator NN’</w:t>
            </w:r>
            <w:r w:rsidRPr="339163CC" w:rsidR="3C63350E">
              <w:rPr>
                <w:rFonts w:cs="Calibri" w:cstheme="minorAscii"/>
              </w:rPr>
              <w:t xml:space="preserve"> albo</w:t>
            </w:r>
            <w:r w:rsidRPr="339163CC" w:rsidR="63E8CD19">
              <w:rPr>
                <w:rFonts w:cs="Calibri" w:cstheme="minorAscii"/>
              </w:rPr>
              <w:t xml:space="preserve"> ‘Nieznany noworodek identyfikator NW’ albo ‘Obcokrajowiec identyfikator dokumentu’</w:t>
            </w:r>
            <w:r w:rsidRPr="339163CC" w:rsidR="7430B2CF">
              <w:rPr>
                <w:rFonts w:cs="Calibri" w:cstheme="minorAscii"/>
              </w:rPr>
              <w:t>. Jeśli podane zostaną 2 lub więcej identyfikatorów, to wystąpi błąd.</w:t>
            </w:r>
          </w:p>
        </w:tc>
        <w:tc>
          <w:tcPr>
            <w:tcW w:w="2126" w:type="dxa"/>
            <w:tcMar/>
          </w:tcPr>
          <w:p w:rsidR="00FE74E7" w:rsidP="00FE74E7" w:rsidRDefault="00FE74E7" w14:paraId="18D93AB2" w14:textId="77777777">
            <w:pPr>
              <w:spacing w:before="60" w:after="60" w:line="240" w:lineRule="auto"/>
              <w:rPr>
                <w:rFonts w:cstheme="minorHAnsi"/>
                <w:i/>
                <w:iCs/>
                <w:szCs w:val="22"/>
              </w:rPr>
            </w:pPr>
            <w:r w:rsidRPr="00FE74E7">
              <w:rPr>
                <w:rFonts w:cstheme="minorHAnsi"/>
                <w:i/>
                <w:iCs/>
                <w:szCs w:val="22"/>
              </w:rPr>
              <w:t>Przykłady:</w:t>
            </w:r>
          </w:p>
          <w:p w:rsidRPr="00F709AE" w:rsidR="002E1161" w:rsidP="002E1161" w:rsidRDefault="002E1161" w14:paraId="624FD745" w14:textId="77777777">
            <w:pPr>
              <w:spacing w:before="60" w:after="60" w:line="240" w:lineRule="auto"/>
              <w:rPr>
                <w:rFonts w:cstheme="minorHAnsi"/>
                <w:szCs w:val="22"/>
              </w:rPr>
            </w:pPr>
            <w:r w:rsidRPr="00F709AE">
              <w:rPr>
                <w:rFonts w:cstheme="minorHAnsi"/>
                <w:szCs w:val="22"/>
              </w:rPr>
              <w:t>82061256938</w:t>
            </w:r>
          </w:p>
        </w:tc>
      </w:tr>
      <w:tr w:rsidRPr="00F709AE" w:rsidR="00B41EFB" w:rsidTr="339163CC" w14:paraId="0666F7B4" w14:textId="77777777">
        <w:tc>
          <w:tcPr>
            <w:tcW w:w="421" w:type="dxa"/>
            <w:tcMar/>
          </w:tcPr>
          <w:p w:rsidRPr="00F709AE" w:rsidR="00B41EFB" w:rsidRDefault="00B41EFB" w14:paraId="0A827486" w14:textId="77777777">
            <w:pPr>
              <w:pStyle w:val="Akapitzlist"/>
              <w:numPr>
                <w:ilvl w:val="0"/>
                <w:numId w:val="16"/>
              </w:numPr>
              <w:spacing w:before="60" w:after="60" w:line="240" w:lineRule="auto"/>
              <w:ind w:left="0" w:firstLine="0"/>
              <w:contextualSpacing w:val="0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559" w:type="dxa"/>
            <w:tcMar/>
          </w:tcPr>
          <w:p w:rsidRPr="00F709AE" w:rsidR="00B41EFB" w:rsidP="00171C24" w:rsidRDefault="00B41EFB" w14:paraId="49BCEFE7" w14:textId="4F43F6EF">
            <w:pPr>
              <w:spacing w:before="60" w:after="60" w:line="24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Płeć</w:t>
            </w:r>
          </w:p>
        </w:tc>
        <w:tc>
          <w:tcPr>
            <w:tcW w:w="5528" w:type="dxa"/>
            <w:tcMar/>
          </w:tcPr>
          <w:p w:rsidRPr="008345D2" w:rsidR="00B41EFB" w:rsidP="00171C24" w:rsidRDefault="00B41EFB" w14:paraId="704C45BC" w14:textId="2136784D">
            <w:pPr>
              <w:spacing w:before="60" w:after="60" w:line="240" w:lineRule="auto"/>
              <w:rPr>
                <w:rFonts w:cstheme="minorHAnsi"/>
                <w:szCs w:val="22"/>
              </w:rPr>
            </w:pPr>
            <w:r w:rsidRPr="008345D2">
              <w:rPr>
                <w:rFonts w:cstheme="minorHAnsi"/>
                <w:szCs w:val="22"/>
              </w:rPr>
              <w:t>Płeć</w:t>
            </w:r>
            <w:r w:rsidR="003376F6">
              <w:rPr>
                <w:rFonts w:cstheme="minorHAnsi"/>
                <w:szCs w:val="22"/>
              </w:rPr>
              <w:t xml:space="preserve"> Pacjenta</w:t>
            </w:r>
            <w:r w:rsidRPr="008345D2">
              <w:rPr>
                <w:rFonts w:cstheme="minorHAnsi"/>
                <w:szCs w:val="22"/>
              </w:rPr>
              <w:t>.</w:t>
            </w:r>
          </w:p>
          <w:p w:rsidRPr="00E5664E" w:rsidR="00B41EFB" w:rsidRDefault="00B41EFB" w14:paraId="391C2ED0" w14:textId="1155EF4C">
            <w:pPr>
              <w:pStyle w:val="Akapitzlist"/>
              <w:numPr>
                <w:ilvl w:val="0"/>
                <w:numId w:val="17"/>
              </w:numPr>
              <w:spacing w:before="60" w:after="60" w:line="240" w:lineRule="auto"/>
              <w:rPr>
                <w:rFonts w:cstheme="minorHAnsi"/>
                <w:szCs w:val="22"/>
              </w:rPr>
            </w:pPr>
            <w:r w:rsidRPr="339163CC" w:rsidR="67585456">
              <w:rPr>
                <w:rFonts w:cs="Calibri" w:cstheme="minorAscii"/>
              </w:rPr>
              <w:t xml:space="preserve">Pole jest </w:t>
            </w:r>
            <w:r w:rsidRPr="339163CC" w:rsidR="67585456">
              <w:rPr>
                <w:rFonts w:cs="Calibri" w:cstheme="minorAscii"/>
                <w:u w:val="single"/>
              </w:rPr>
              <w:t>obowiązkowe</w:t>
            </w:r>
            <w:r w:rsidRPr="339163CC" w:rsidR="67585456">
              <w:rPr>
                <w:rFonts w:cs="Calibri" w:cstheme="minorAscii"/>
              </w:rPr>
              <w:t xml:space="preserve"> do wypełnienia</w:t>
            </w:r>
            <w:r w:rsidRPr="339163CC" w:rsidR="67585456">
              <w:rPr>
                <w:rFonts w:cs="Calibri" w:cstheme="minorAscii"/>
              </w:rPr>
              <w:t>, jeśli podano identyfikator w polu ‘</w:t>
            </w:r>
            <w:r w:rsidRPr="339163CC" w:rsidR="67585456">
              <w:rPr>
                <w:rFonts w:cs="Calibri" w:cstheme="minorAscii"/>
              </w:rPr>
              <w:t>Nieznana tożsamość identyfikator NN</w:t>
            </w:r>
            <w:r w:rsidRPr="339163CC" w:rsidR="67585456">
              <w:rPr>
                <w:rFonts w:cs="Calibri" w:cstheme="minorAscii"/>
              </w:rPr>
              <w:t>’,  ‘</w:t>
            </w:r>
            <w:r w:rsidRPr="339163CC" w:rsidR="67585456">
              <w:rPr>
                <w:rFonts w:cs="Calibri" w:cstheme="minorAscii"/>
              </w:rPr>
              <w:t>Nieznany noworodek identyfikator NW</w:t>
            </w:r>
            <w:r w:rsidRPr="339163CC" w:rsidR="67585456">
              <w:rPr>
                <w:rFonts w:cs="Calibri" w:cstheme="minorAscii"/>
              </w:rPr>
              <w:t>’ lub ‘</w:t>
            </w:r>
            <w:r w:rsidRPr="339163CC" w:rsidR="67585456">
              <w:rPr>
                <w:rFonts w:cs="Calibri" w:cstheme="minorAscii"/>
              </w:rPr>
              <w:t>Obcokrajowiec identyfikator dokumentu</w:t>
            </w:r>
            <w:r w:rsidRPr="339163CC" w:rsidR="67585456">
              <w:rPr>
                <w:rFonts w:cs="Calibri" w:cstheme="minorAscii"/>
              </w:rPr>
              <w:t xml:space="preserve">’. Jeśli podano numer </w:t>
            </w:r>
            <w:r w:rsidRPr="339163CC" w:rsidR="76612C62">
              <w:rPr>
                <w:rFonts w:cs="Calibri" w:cstheme="minorAscii"/>
              </w:rPr>
              <w:t xml:space="preserve">PESEL w polu </w:t>
            </w:r>
            <w:r w:rsidRPr="339163CC" w:rsidR="6B39A777">
              <w:rPr>
                <w:rFonts w:cs="Calibri" w:cstheme="minorAscii"/>
              </w:rPr>
              <w:t>‘</w:t>
            </w:r>
            <w:r w:rsidRPr="339163CC" w:rsidR="67585456">
              <w:rPr>
                <w:rFonts w:cs="Calibri" w:cstheme="minorAscii"/>
              </w:rPr>
              <w:t>PESE</w:t>
            </w:r>
            <w:r w:rsidRPr="339163CC" w:rsidR="3EFFC474">
              <w:rPr>
                <w:rFonts w:cs="Calibri" w:cstheme="minorAscii"/>
              </w:rPr>
              <w:t>L</w:t>
            </w:r>
            <w:r w:rsidRPr="339163CC" w:rsidR="6B39A777">
              <w:rPr>
                <w:rFonts w:cs="Calibri" w:cstheme="minorAscii"/>
              </w:rPr>
              <w:t>’</w:t>
            </w:r>
            <w:r w:rsidRPr="339163CC" w:rsidR="67585456">
              <w:rPr>
                <w:rFonts w:cs="Calibri" w:cstheme="minorAscii"/>
              </w:rPr>
              <w:t xml:space="preserve">, to pole </w:t>
            </w:r>
            <w:r w:rsidRPr="339163CC" w:rsidR="01774F32">
              <w:rPr>
                <w:rFonts w:cs="Calibri" w:cstheme="minorAscii"/>
              </w:rPr>
              <w:t xml:space="preserve">płci </w:t>
            </w:r>
            <w:r w:rsidRPr="339163CC" w:rsidR="67585456">
              <w:rPr>
                <w:rFonts w:cs="Calibri" w:cstheme="minorAscii"/>
              </w:rPr>
              <w:t>nie musi być wypełniane.</w:t>
            </w:r>
          </w:p>
          <w:p w:rsidRPr="008345D2" w:rsidR="00B41EFB" w:rsidP="00171C24" w:rsidRDefault="00B41EFB" w14:paraId="093CC299" w14:textId="77777777">
            <w:pPr>
              <w:spacing w:before="60" w:after="60" w:line="240" w:lineRule="auto"/>
              <w:rPr>
                <w:rFonts w:cstheme="minorHAnsi"/>
                <w:szCs w:val="22"/>
              </w:rPr>
            </w:pPr>
            <w:r w:rsidRPr="008345D2">
              <w:rPr>
                <w:rFonts w:cstheme="minorHAnsi"/>
                <w:szCs w:val="22"/>
              </w:rPr>
              <w:t xml:space="preserve">Jedna z wartości: </w:t>
            </w:r>
            <w:r>
              <w:rPr>
                <w:rFonts w:cstheme="minorHAnsi"/>
                <w:i/>
                <w:iCs/>
                <w:szCs w:val="22"/>
              </w:rPr>
              <w:t>M, K, I, N</w:t>
            </w:r>
            <w:r w:rsidRPr="008345D2">
              <w:rPr>
                <w:rFonts w:cstheme="minorHAnsi"/>
                <w:szCs w:val="22"/>
              </w:rPr>
              <w:t>.</w:t>
            </w:r>
          </w:p>
          <w:p w:rsidRPr="008345D2" w:rsidR="00B41EFB" w:rsidP="00171C24" w:rsidRDefault="00B41EFB" w14:paraId="7B0223AC" w14:textId="77777777">
            <w:pPr>
              <w:spacing w:before="60" w:after="60" w:line="240" w:lineRule="auto"/>
              <w:rPr>
                <w:rFonts w:cstheme="minorHAnsi"/>
                <w:szCs w:val="22"/>
              </w:rPr>
            </w:pPr>
            <w:r w:rsidRPr="008345D2">
              <w:rPr>
                <w:rFonts w:cstheme="minorHAnsi"/>
                <w:szCs w:val="22"/>
              </w:rPr>
              <w:t xml:space="preserve">Wartość </w:t>
            </w:r>
            <w:r w:rsidRPr="001F7B39">
              <w:rPr>
                <w:rFonts w:cstheme="minorHAnsi"/>
                <w:i/>
                <w:iCs/>
                <w:szCs w:val="22"/>
              </w:rPr>
              <w:t>M</w:t>
            </w:r>
            <w:r>
              <w:rPr>
                <w:rFonts w:cstheme="minorHAnsi"/>
                <w:szCs w:val="22"/>
              </w:rPr>
              <w:t xml:space="preserve"> oznacza: </w:t>
            </w:r>
            <w:r w:rsidRPr="008345D2">
              <w:rPr>
                <w:rFonts w:cstheme="minorHAnsi"/>
                <w:szCs w:val="22"/>
              </w:rPr>
              <w:t>Mężczyzna</w:t>
            </w:r>
            <w:r>
              <w:rPr>
                <w:rFonts w:cstheme="minorHAnsi"/>
                <w:szCs w:val="22"/>
              </w:rPr>
              <w:t>.</w:t>
            </w:r>
          </w:p>
          <w:p w:rsidRPr="008345D2" w:rsidR="00B41EFB" w:rsidP="00171C24" w:rsidRDefault="00B41EFB" w14:paraId="1C1F7140" w14:textId="77777777">
            <w:pPr>
              <w:spacing w:before="60" w:after="60" w:line="240" w:lineRule="auto"/>
              <w:rPr>
                <w:rFonts w:cstheme="minorHAnsi"/>
                <w:szCs w:val="22"/>
              </w:rPr>
            </w:pPr>
            <w:r w:rsidRPr="008345D2">
              <w:rPr>
                <w:rFonts w:cstheme="minorHAnsi"/>
                <w:szCs w:val="22"/>
              </w:rPr>
              <w:t xml:space="preserve">Wartość </w:t>
            </w:r>
            <w:r w:rsidRPr="001F7B39">
              <w:rPr>
                <w:rFonts w:cstheme="minorHAnsi"/>
                <w:i/>
                <w:iCs/>
                <w:szCs w:val="22"/>
              </w:rPr>
              <w:t>K</w:t>
            </w:r>
            <w:r>
              <w:rPr>
                <w:rFonts w:cstheme="minorHAnsi"/>
                <w:szCs w:val="22"/>
              </w:rPr>
              <w:t xml:space="preserve"> oznacza: </w:t>
            </w:r>
            <w:r w:rsidRPr="008345D2">
              <w:rPr>
                <w:rFonts w:cstheme="minorHAnsi"/>
                <w:szCs w:val="22"/>
              </w:rPr>
              <w:t>Kobieta</w:t>
            </w:r>
            <w:r>
              <w:rPr>
                <w:rFonts w:cstheme="minorHAnsi"/>
                <w:szCs w:val="22"/>
              </w:rPr>
              <w:t>.</w:t>
            </w:r>
          </w:p>
          <w:p w:rsidRPr="008345D2" w:rsidR="00B41EFB" w:rsidP="00171C24" w:rsidRDefault="00B41EFB" w14:paraId="7D487026" w14:textId="77777777">
            <w:pPr>
              <w:spacing w:before="60" w:after="60" w:line="240" w:lineRule="auto"/>
              <w:rPr>
                <w:rFonts w:cstheme="minorHAnsi"/>
                <w:szCs w:val="22"/>
              </w:rPr>
            </w:pPr>
            <w:r w:rsidRPr="008345D2">
              <w:rPr>
                <w:rFonts w:cstheme="minorHAnsi"/>
                <w:szCs w:val="22"/>
              </w:rPr>
              <w:t xml:space="preserve">Wartość </w:t>
            </w:r>
            <w:r w:rsidRPr="001F7B39">
              <w:rPr>
                <w:rFonts w:cstheme="minorHAnsi"/>
                <w:i/>
                <w:iCs/>
                <w:szCs w:val="22"/>
              </w:rPr>
              <w:t>I</w:t>
            </w:r>
            <w:r>
              <w:rPr>
                <w:rFonts w:cstheme="minorHAnsi"/>
                <w:szCs w:val="22"/>
              </w:rPr>
              <w:t xml:space="preserve"> oznacza: </w:t>
            </w:r>
            <w:r w:rsidRPr="008345D2">
              <w:rPr>
                <w:rFonts w:cstheme="minorHAnsi"/>
                <w:szCs w:val="22"/>
              </w:rPr>
              <w:t>Inna</w:t>
            </w:r>
            <w:r>
              <w:rPr>
                <w:rFonts w:cstheme="minorHAnsi"/>
                <w:szCs w:val="22"/>
              </w:rPr>
              <w:t>.</w:t>
            </w:r>
          </w:p>
          <w:p w:rsidRPr="00C2583F" w:rsidR="00B41EFB" w:rsidP="00171C24" w:rsidRDefault="00B41EFB" w14:paraId="5F036215" w14:textId="77777777">
            <w:pPr>
              <w:spacing w:before="60" w:after="60" w:line="240" w:lineRule="auto"/>
              <w:rPr>
                <w:rFonts w:cstheme="minorHAnsi"/>
                <w:szCs w:val="22"/>
              </w:rPr>
            </w:pPr>
            <w:r w:rsidRPr="008345D2">
              <w:rPr>
                <w:rFonts w:cstheme="minorHAnsi"/>
                <w:szCs w:val="22"/>
              </w:rPr>
              <w:t xml:space="preserve">Wartość </w:t>
            </w:r>
            <w:r w:rsidRPr="001F7B39">
              <w:rPr>
                <w:rFonts w:cstheme="minorHAnsi"/>
                <w:i/>
                <w:iCs/>
                <w:szCs w:val="22"/>
              </w:rPr>
              <w:t>N</w:t>
            </w:r>
            <w:r>
              <w:rPr>
                <w:rFonts w:cstheme="minorHAnsi"/>
                <w:szCs w:val="22"/>
              </w:rPr>
              <w:t xml:space="preserve"> oznacza: </w:t>
            </w:r>
            <w:r w:rsidRPr="008345D2">
              <w:rPr>
                <w:rFonts w:cstheme="minorHAnsi"/>
                <w:szCs w:val="22"/>
              </w:rPr>
              <w:t>Nieznana</w:t>
            </w:r>
            <w:r>
              <w:rPr>
                <w:rFonts w:cstheme="minorHAnsi"/>
                <w:szCs w:val="22"/>
              </w:rPr>
              <w:t>.</w:t>
            </w:r>
          </w:p>
        </w:tc>
        <w:tc>
          <w:tcPr>
            <w:tcW w:w="2126" w:type="dxa"/>
            <w:tcMar/>
          </w:tcPr>
          <w:p w:rsidR="00B41EFB" w:rsidP="00171C24" w:rsidRDefault="00B41EFB" w14:paraId="1FD69845" w14:textId="77777777">
            <w:pPr>
              <w:spacing w:before="60" w:after="60" w:line="240" w:lineRule="auto"/>
              <w:rPr>
                <w:rFonts w:cstheme="minorHAnsi"/>
                <w:i/>
                <w:iCs/>
                <w:szCs w:val="22"/>
              </w:rPr>
            </w:pPr>
            <w:r w:rsidRPr="00FE74E7">
              <w:rPr>
                <w:rFonts w:cstheme="minorHAnsi"/>
                <w:i/>
                <w:iCs/>
                <w:szCs w:val="22"/>
              </w:rPr>
              <w:t>Przykłady:</w:t>
            </w:r>
          </w:p>
          <w:p w:rsidRPr="00F709AE" w:rsidR="00B41EFB" w:rsidP="00171C24" w:rsidRDefault="00B41EFB" w14:paraId="069C6457" w14:textId="77777777">
            <w:pPr>
              <w:spacing w:before="60" w:after="60" w:line="240" w:lineRule="auto"/>
              <w:rPr>
                <w:rFonts w:cstheme="minorHAnsi"/>
                <w:szCs w:val="22"/>
              </w:rPr>
            </w:pPr>
            <w:r w:rsidRPr="00F709AE">
              <w:rPr>
                <w:rFonts w:cstheme="minorHAnsi"/>
                <w:szCs w:val="22"/>
              </w:rPr>
              <w:t>K</w:t>
            </w:r>
          </w:p>
          <w:p w:rsidRPr="00F709AE" w:rsidR="00B41EFB" w:rsidP="00171C24" w:rsidRDefault="00B41EFB" w14:paraId="38C205D8" w14:textId="77777777">
            <w:pPr>
              <w:spacing w:before="60" w:after="60" w:line="240" w:lineRule="auto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I</w:t>
            </w:r>
          </w:p>
        </w:tc>
      </w:tr>
      <w:tr w:rsidRPr="00F709AE" w:rsidR="002E1161" w:rsidTr="339163CC" w14:paraId="71FDE768" w14:textId="77777777">
        <w:tc>
          <w:tcPr>
            <w:tcW w:w="421" w:type="dxa"/>
            <w:tcMar/>
          </w:tcPr>
          <w:p w:rsidRPr="00F709AE" w:rsidR="002E1161" w:rsidRDefault="002E1161" w14:paraId="704927E3" w14:textId="77777777">
            <w:pPr>
              <w:pStyle w:val="Akapitzlist"/>
              <w:numPr>
                <w:ilvl w:val="0"/>
                <w:numId w:val="16"/>
              </w:numPr>
              <w:spacing w:before="60" w:after="60" w:line="240" w:lineRule="auto"/>
              <w:ind w:left="0" w:firstLine="0"/>
              <w:contextualSpacing w:val="0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559" w:type="dxa"/>
            <w:tcMar/>
          </w:tcPr>
          <w:p w:rsidRPr="00F709AE" w:rsidR="002E1161" w:rsidP="00EB7344" w:rsidRDefault="002E1161" w14:paraId="418C34FD" w14:textId="77777777">
            <w:pPr>
              <w:spacing w:before="60" w:after="60" w:line="240" w:lineRule="auto"/>
              <w:jc w:val="left"/>
              <w:rPr>
                <w:rFonts w:cstheme="minorHAnsi"/>
                <w:szCs w:val="22"/>
              </w:rPr>
            </w:pPr>
            <w:r w:rsidRPr="00F709AE">
              <w:rPr>
                <w:rFonts w:cstheme="minorHAnsi"/>
                <w:szCs w:val="22"/>
              </w:rPr>
              <w:t>Nieznana tożsamość identyfikator NN</w:t>
            </w:r>
          </w:p>
        </w:tc>
        <w:tc>
          <w:tcPr>
            <w:tcW w:w="5528" w:type="dxa"/>
            <w:tcMar/>
          </w:tcPr>
          <w:p w:rsidRPr="00F709AE" w:rsidR="002E1161" w:rsidP="002E1161" w:rsidRDefault="002E1161" w14:paraId="3AD99BC3" w14:textId="77777777">
            <w:pPr>
              <w:spacing w:before="60" w:after="60" w:line="240" w:lineRule="auto"/>
              <w:rPr>
                <w:rFonts w:cstheme="minorHAnsi"/>
                <w:szCs w:val="22"/>
              </w:rPr>
            </w:pPr>
            <w:r w:rsidRPr="00F709AE">
              <w:rPr>
                <w:rFonts w:cstheme="minorHAnsi"/>
                <w:szCs w:val="22"/>
              </w:rPr>
              <w:t>Identyfikator Pacjenta o nieznanej tożsamości.</w:t>
            </w:r>
          </w:p>
          <w:p w:rsidRPr="00C0424E" w:rsidR="00C0424E" w:rsidRDefault="00C0424E" w14:paraId="4813F946" w14:textId="77777777">
            <w:pPr>
              <w:pStyle w:val="Akapitzlist"/>
              <w:numPr>
                <w:ilvl w:val="0"/>
                <w:numId w:val="17"/>
              </w:numPr>
              <w:spacing w:before="60" w:after="60" w:line="240" w:lineRule="auto"/>
              <w:rPr>
                <w:rFonts w:cstheme="minorHAnsi"/>
                <w:szCs w:val="22"/>
              </w:rPr>
            </w:pPr>
            <w:r w:rsidRPr="339163CC" w:rsidR="54FC9DE6">
              <w:rPr>
                <w:rFonts w:cs="Calibri" w:cstheme="minorAscii"/>
                <w:color w:val="FF0000"/>
              </w:rPr>
              <w:t>UWAGA</w:t>
            </w:r>
            <w:r w:rsidRPr="339163CC" w:rsidR="54FC9DE6">
              <w:rPr>
                <w:rFonts w:cs="Calibri" w:cstheme="minorAscii"/>
              </w:rPr>
              <w:t xml:space="preserve">: Dla danej wizyty musi być podany </w:t>
            </w:r>
            <w:r w:rsidRPr="339163CC" w:rsidR="54FC9DE6">
              <w:rPr>
                <w:rFonts w:cs="Calibri" w:cstheme="minorAscii"/>
                <w:u w:val="single"/>
              </w:rPr>
              <w:t>dokładnie jeden</w:t>
            </w:r>
            <w:r w:rsidRPr="339163CC" w:rsidR="54FC9DE6">
              <w:rPr>
                <w:rFonts w:cs="Calibri" w:cstheme="minorAscii"/>
              </w:rPr>
              <w:t xml:space="preserve"> z identyfikatorów Pacjenta: ‘PESEL’ albo ‘Nieznana tożsamość identyfikator NN’ albo ‘Nieznany noworodek identyfikator NW’ albo ‘Obcokrajowiec identyfikator dokumentu’. Jeśli podane zostaną 2 lub więcej identyfikatorów, to wystąpi błąd.</w:t>
            </w:r>
          </w:p>
          <w:p w:rsidRPr="00F709AE" w:rsidR="002E1161" w:rsidP="002E1161" w:rsidRDefault="002E1161" w14:paraId="37CFD41E" w14:textId="77730217">
            <w:pPr>
              <w:spacing w:before="60" w:after="60" w:line="240" w:lineRule="auto"/>
              <w:rPr>
                <w:rFonts w:cstheme="minorHAnsi"/>
                <w:szCs w:val="22"/>
              </w:rPr>
            </w:pPr>
            <w:r w:rsidRPr="00F709AE">
              <w:rPr>
                <w:rFonts w:cstheme="minorHAnsi"/>
                <w:szCs w:val="22"/>
              </w:rPr>
              <w:lastRenderedPageBreak/>
              <w:t xml:space="preserve">W przypadku osoby o nieznanych danych: ciąg znaków w postaci: </w:t>
            </w:r>
            <w:r w:rsidRPr="00F709AE">
              <w:rPr>
                <w:rFonts w:cstheme="minorHAnsi"/>
                <w:i/>
                <w:iCs/>
                <w:szCs w:val="22"/>
              </w:rPr>
              <w:t>XXXXX-RRRR-NN</w:t>
            </w:r>
            <w:r w:rsidRPr="00F709AE">
              <w:rPr>
                <w:rFonts w:cstheme="minorHAnsi"/>
                <w:szCs w:val="22"/>
              </w:rPr>
              <w:t>, gdzie XXXXX oznacza kolejny numer przypisany do konkretnej osoby</w:t>
            </w:r>
            <w:r w:rsidR="00CF7861">
              <w:rPr>
                <w:rFonts w:cstheme="minorHAnsi"/>
                <w:szCs w:val="22"/>
              </w:rPr>
              <w:t xml:space="preserve"> (</w:t>
            </w:r>
            <w:r w:rsidRPr="00626EC4" w:rsidR="00626EC4">
              <w:rPr>
                <w:rFonts w:cstheme="minorHAnsi"/>
                <w:color w:val="FF0000"/>
                <w:szCs w:val="22"/>
              </w:rPr>
              <w:t>UWAGA</w:t>
            </w:r>
            <w:r w:rsidR="00626EC4">
              <w:rPr>
                <w:rFonts w:cstheme="minorHAnsi"/>
                <w:szCs w:val="22"/>
              </w:rPr>
              <w:t xml:space="preserve">: </w:t>
            </w:r>
            <w:r w:rsidR="00CF7861">
              <w:rPr>
                <w:rFonts w:cstheme="minorHAnsi"/>
                <w:szCs w:val="22"/>
              </w:rPr>
              <w:t>należy uzupełnić wiodącymi zerami, jeśli numer jest krótszy niż 5 cyfr)</w:t>
            </w:r>
            <w:r w:rsidRPr="00F709AE">
              <w:rPr>
                <w:rFonts w:cstheme="minorHAnsi"/>
                <w:szCs w:val="22"/>
              </w:rPr>
              <w:t>, RRRR rok, a NN jest wartością stałą dwóch liter NN.</w:t>
            </w:r>
          </w:p>
        </w:tc>
        <w:tc>
          <w:tcPr>
            <w:tcW w:w="2126" w:type="dxa"/>
            <w:tcMar/>
          </w:tcPr>
          <w:p w:rsidR="00FE74E7" w:rsidP="00FE74E7" w:rsidRDefault="00FE74E7" w14:paraId="5A8B1804" w14:textId="77777777">
            <w:pPr>
              <w:spacing w:before="60" w:after="60" w:line="240" w:lineRule="auto"/>
              <w:rPr>
                <w:rFonts w:cstheme="minorHAnsi"/>
                <w:i/>
                <w:iCs/>
                <w:szCs w:val="22"/>
              </w:rPr>
            </w:pPr>
            <w:r w:rsidRPr="00FE74E7">
              <w:rPr>
                <w:rFonts w:cstheme="minorHAnsi"/>
                <w:i/>
                <w:iCs/>
                <w:szCs w:val="22"/>
              </w:rPr>
              <w:lastRenderedPageBreak/>
              <w:t>Przykłady:</w:t>
            </w:r>
          </w:p>
          <w:p w:rsidRPr="00F709AE" w:rsidR="002E1161" w:rsidP="002E1161" w:rsidRDefault="002E1161" w14:paraId="3B0961E8" w14:textId="77777777">
            <w:pPr>
              <w:spacing w:before="60" w:after="60" w:line="240" w:lineRule="auto"/>
              <w:rPr>
                <w:rFonts w:cstheme="minorHAnsi"/>
                <w:szCs w:val="22"/>
              </w:rPr>
            </w:pPr>
            <w:r w:rsidRPr="00F709AE">
              <w:rPr>
                <w:rFonts w:cstheme="minorHAnsi"/>
                <w:szCs w:val="22"/>
              </w:rPr>
              <w:t>00014-2003-NN</w:t>
            </w:r>
          </w:p>
        </w:tc>
      </w:tr>
      <w:tr w:rsidRPr="00F709AE" w:rsidR="002E1161" w:rsidTr="339163CC" w14:paraId="1BF0E877" w14:textId="77777777">
        <w:tc>
          <w:tcPr>
            <w:tcW w:w="421" w:type="dxa"/>
            <w:tcMar/>
          </w:tcPr>
          <w:p w:rsidRPr="00F709AE" w:rsidR="002E1161" w:rsidRDefault="002E1161" w14:paraId="34A370BA" w14:textId="77777777">
            <w:pPr>
              <w:pStyle w:val="Akapitzlist"/>
              <w:numPr>
                <w:ilvl w:val="0"/>
                <w:numId w:val="16"/>
              </w:numPr>
              <w:spacing w:before="60" w:after="60" w:line="240" w:lineRule="auto"/>
              <w:ind w:left="0" w:firstLine="0"/>
              <w:contextualSpacing w:val="0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559" w:type="dxa"/>
            <w:tcMar/>
          </w:tcPr>
          <w:p w:rsidRPr="00F709AE" w:rsidR="002E1161" w:rsidP="00EB7344" w:rsidRDefault="002E1161" w14:paraId="7D28516E" w14:textId="77777777">
            <w:pPr>
              <w:spacing w:before="60" w:after="60" w:line="240" w:lineRule="auto"/>
              <w:jc w:val="left"/>
              <w:rPr>
                <w:rFonts w:cstheme="minorHAnsi"/>
                <w:szCs w:val="22"/>
              </w:rPr>
            </w:pPr>
            <w:r w:rsidRPr="00F709AE">
              <w:rPr>
                <w:rFonts w:cstheme="minorHAnsi"/>
                <w:szCs w:val="22"/>
              </w:rPr>
              <w:t>Nieznany noworodek identyfikator NW</w:t>
            </w:r>
          </w:p>
        </w:tc>
        <w:tc>
          <w:tcPr>
            <w:tcW w:w="5528" w:type="dxa"/>
            <w:tcMar/>
          </w:tcPr>
          <w:p w:rsidR="002E1161" w:rsidP="002E1161" w:rsidRDefault="002E1161" w14:paraId="0EC8DC34" w14:textId="010A1871">
            <w:pPr>
              <w:spacing w:before="60" w:after="60" w:line="240" w:lineRule="auto"/>
              <w:rPr>
                <w:rFonts w:cstheme="minorHAnsi"/>
                <w:szCs w:val="22"/>
              </w:rPr>
            </w:pPr>
            <w:r w:rsidRPr="00F709AE">
              <w:rPr>
                <w:rFonts w:cstheme="minorHAnsi"/>
                <w:szCs w:val="22"/>
              </w:rPr>
              <w:t>Identyfikator noworodka nieposiadający PESEL.</w:t>
            </w:r>
          </w:p>
          <w:p w:rsidRPr="00C0424E" w:rsidR="00C0424E" w:rsidRDefault="00C0424E" w14:paraId="5C80C51A" w14:textId="77777777">
            <w:pPr>
              <w:pStyle w:val="Akapitzlist"/>
              <w:numPr>
                <w:ilvl w:val="0"/>
                <w:numId w:val="17"/>
              </w:numPr>
              <w:spacing w:before="60" w:after="60" w:line="240" w:lineRule="auto"/>
              <w:rPr>
                <w:rFonts w:cstheme="minorHAnsi"/>
                <w:szCs w:val="22"/>
              </w:rPr>
            </w:pPr>
            <w:r w:rsidRPr="339163CC" w:rsidR="54FC9DE6">
              <w:rPr>
                <w:rFonts w:cs="Calibri" w:cstheme="minorAscii"/>
                <w:color w:val="FF0000"/>
              </w:rPr>
              <w:t>UWAGA</w:t>
            </w:r>
            <w:r w:rsidRPr="339163CC" w:rsidR="54FC9DE6">
              <w:rPr>
                <w:rFonts w:cs="Calibri" w:cstheme="minorAscii"/>
              </w:rPr>
              <w:t xml:space="preserve">: Dla danej wizyty musi być podany </w:t>
            </w:r>
            <w:r w:rsidRPr="339163CC" w:rsidR="54FC9DE6">
              <w:rPr>
                <w:rFonts w:cs="Calibri" w:cstheme="minorAscii"/>
                <w:u w:val="single"/>
              </w:rPr>
              <w:t>dokładnie jeden</w:t>
            </w:r>
            <w:r w:rsidRPr="339163CC" w:rsidR="54FC9DE6">
              <w:rPr>
                <w:rFonts w:cs="Calibri" w:cstheme="minorAscii"/>
              </w:rPr>
              <w:t xml:space="preserve"> z identyfikatorów Pacjenta: ‘PESEL’ albo ‘Nieznana tożsamość identyfikator NN’ albo ‘Nieznany noworodek identyfikator NW’ albo ‘Obcokrajowiec identyfikator dokumentu’. Jeśli podane zostaną 2 lub więcej identyfikatorów, to wystąpi błąd.</w:t>
            </w:r>
          </w:p>
          <w:p w:rsidR="002E1161" w:rsidP="002E1161" w:rsidRDefault="002E1161" w14:paraId="4AB47874" w14:textId="77777777">
            <w:pPr>
              <w:spacing w:before="60" w:after="60" w:line="240" w:lineRule="auto"/>
              <w:rPr>
                <w:rFonts w:cstheme="minorHAnsi"/>
                <w:i/>
                <w:iCs/>
                <w:szCs w:val="22"/>
              </w:rPr>
            </w:pPr>
            <w:r w:rsidRPr="00F709AE">
              <w:rPr>
                <w:rFonts w:cstheme="minorHAnsi"/>
                <w:szCs w:val="22"/>
              </w:rPr>
              <w:t xml:space="preserve">W przypadku noworodka, dla którego znany jest identyfikator jednego z rodziców albo opiekuna prawnego: ciąg znaków w postaci: </w:t>
            </w:r>
            <w:r w:rsidRPr="00F709AE">
              <w:rPr>
                <w:rFonts w:cstheme="minorHAnsi"/>
                <w:i/>
                <w:iCs/>
                <w:szCs w:val="22"/>
              </w:rPr>
              <w:t>identyfikator będący konkatenacją wartości identyfikatora jednego z rodziców albo opiekuna prawnego, daty urodzenia noworodka oraz numeru kolejnego urodzenia (gdzie separatorem jest znak: ‘-‘).</w:t>
            </w:r>
          </w:p>
          <w:p w:rsidRPr="00F709AE" w:rsidR="00AE0445" w:rsidP="00D446AD" w:rsidRDefault="002E1161" w14:paraId="3E51A58E" w14:textId="11B71126">
            <w:pPr>
              <w:spacing w:before="60" w:after="60" w:line="240" w:lineRule="auto"/>
              <w:rPr>
                <w:rFonts w:cstheme="minorHAnsi"/>
                <w:szCs w:val="22"/>
              </w:rPr>
            </w:pPr>
            <w:r w:rsidRPr="00F709AE">
              <w:rPr>
                <w:rFonts w:cstheme="minorHAnsi"/>
                <w:szCs w:val="22"/>
              </w:rPr>
              <w:t xml:space="preserve">W przypadku noworodka, dla którego nie jest znany identyfikator przedstawiciela ustawowego: ciąg znaków w postaci: </w:t>
            </w:r>
            <w:r w:rsidRPr="00F709AE">
              <w:rPr>
                <w:rFonts w:cstheme="minorHAnsi"/>
                <w:i/>
                <w:iCs/>
                <w:szCs w:val="22"/>
              </w:rPr>
              <w:t>XXXXX-RRRR-NW</w:t>
            </w:r>
            <w:r w:rsidRPr="00F709AE">
              <w:rPr>
                <w:rFonts w:cstheme="minorHAnsi"/>
                <w:szCs w:val="22"/>
              </w:rPr>
              <w:t>, gdzie XXXXX oznacza kolejny numer przypisany do konkretnej osoby</w:t>
            </w:r>
            <w:r w:rsidR="00CF7861">
              <w:rPr>
                <w:rFonts w:cstheme="minorHAnsi"/>
                <w:szCs w:val="22"/>
              </w:rPr>
              <w:t xml:space="preserve"> (należy uzupełnić wiodącymi zerami, jeśli numer jest krótszy niż 5 cyfr)</w:t>
            </w:r>
            <w:r w:rsidRPr="00F709AE" w:rsidR="00CF7861">
              <w:rPr>
                <w:rFonts w:cstheme="minorHAnsi"/>
                <w:szCs w:val="22"/>
              </w:rPr>
              <w:t>,</w:t>
            </w:r>
            <w:r w:rsidRPr="00F709AE">
              <w:rPr>
                <w:rFonts w:cstheme="minorHAnsi"/>
                <w:szCs w:val="22"/>
              </w:rPr>
              <w:t xml:space="preserve"> RRRR rok, a NW jest wartością stałą dwóch liter NW.</w:t>
            </w:r>
          </w:p>
        </w:tc>
        <w:tc>
          <w:tcPr>
            <w:tcW w:w="2126" w:type="dxa"/>
            <w:tcMar/>
          </w:tcPr>
          <w:p w:rsidR="00FE74E7" w:rsidP="00FE74E7" w:rsidRDefault="00FE74E7" w14:paraId="60546E79" w14:textId="77777777">
            <w:pPr>
              <w:spacing w:before="60" w:after="60" w:line="240" w:lineRule="auto"/>
              <w:rPr>
                <w:rFonts w:cstheme="minorHAnsi"/>
                <w:i/>
                <w:iCs/>
                <w:szCs w:val="22"/>
              </w:rPr>
            </w:pPr>
            <w:r w:rsidRPr="00FE74E7">
              <w:rPr>
                <w:rFonts w:cstheme="minorHAnsi"/>
                <w:i/>
                <w:iCs/>
                <w:szCs w:val="22"/>
              </w:rPr>
              <w:t>Przykłady:</w:t>
            </w:r>
          </w:p>
          <w:p w:rsidRPr="00F709AE" w:rsidR="002E1161" w:rsidP="002E1161" w:rsidRDefault="002E1161" w14:paraId="5D4920CF" w14:textId="77777777">
            <w:pPr>
              <w:spacing w:before="60" w:after="60" w:line="240" w:lineRule="auto"/>
              <w:rPr>
                <w:rFonts w:cstheme="minorHAnsi"/>
                <w:szCs w:val="22"/>
              </w:rPr>
            </w:pPr>
            <w:r w:rsidRPr="00F709AE">
              <w:rPr>
                <w:rFonts w:cstheme="minorHAnsi"/>
                <w:szCs w:val="22"/>
              </w:rPr>
              <w:t>82061256938-20220213-1</w:t>
            </w:r>
          </w:p>
          <w:p w:rsidRPr="00F709AE" w:rsidR="002E1161" w:rsidP="002E1161" w:rsidRDefault="002E1161" w14:paraId="597C9870" w14:textId="77777777">
            <w:pPr>
              <w:spacing w:before="60" w:after="60" w:line="240" w:lineRule="auto"/>
              <w:rPr>
                <w:rFonts w:cstheme="minorHAnsi"/>
                <w:szCs w:val="22"/>
              </w:rPr>
            </w:pPr>
            <w:r w:rsidRPr="00F709AE">
              <w:rPr>
                <w:rFonts w:cstheme="minorHAnsi"/>
                <w:szCs w:val="22"/>
              </w:rPr>
              <w:t>00023-2022-NW</w:t>
            </w:r>
          </w:p>
        </w:tc>
      </w:tr>
      <w:tr w:rsidRPr="00F709AE" w:rsidR="002E1161" w:rsidTr="339163CC" w14:paraId="211CAC29" w14:textId="77777777">
        <w:tc>
          <w:tcPr>
            <w:tcW w:w="421" w:type="dxa"/>
            <w:tcMar/>
          </w:tcPr>
          <w:p w:rsidRPr="00F709AE" w:rsidR="002E1161" w:rsidRDefault="002E1161" w14:paraId="0412E6AA" w14:textId="77777777">
            <w:pPr>
              <w:pStyle w:val="Akapitzlist"/>
              <w:numPr>
                <w:ilvl w:val="0"/>
                <w:numId w:val="16"/>
              </w:numPr>
              <w:spacing w:before="60" w:after="60" w:line="240" w:lineRule="auto"/>
              <w:ind w:left="0" w:firstLine="0"/>
              <w:contextualSpacing w:val="0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559" w:type="dxa"/>
            <w:tcMar/>
          </w:tcPr>
          <w:p w:rsidRPr="00F709AE" w:rsidR="002E1161" w:rsidP="00EB7344" w:rsidRDefault="002E1161" w14:paraId="6427BB88" w14:textId="77777777">
            <w:pPr>
              <w:spacing w:before="60" w:after="60" w:line="240" w:lineRule="auto"/>
              <w:jc w:val="left"/>
              <w:rPr>
                <w:rFonts w:cstheme="minorHAnsi"/>
                <w:szCs w:val="22"/>
              </w:rPr>
            </w:pPr>
            <w:r w:rsidRPr="00F709AE">
              <w:rPr>
                <w:rFonts w:cstheme="minorHAnsi"/>
                <w:szCs w:val="22"/>
              </w:rPr>
              <w:t>Obcokrajowiec identyfikator dokumentu</w:t>
            </w:r>
          </w:p>
        </w:tc>
        <w:tc>
          <w:tcPr>
            <w:tcW w:w="5528" w:type="dxa"/>
            <w:tcMar/>
          </w:tcPr>
          <w:p w:rsidR="002E1161" w:rsidP="002E1161" w:rsidRDefault="002E1161" w14:paraId="26D9972C" w14:textId="77777777">
            <w:pPr>
              <w:spacing w:before="60" w:after="60" w:line="240" w:lineRule="auto"/>
              <w:rPr>
                <w:rFonts w:cstheme="minorHAnsi"/>
                <w:szCs w:val="22"/>
              </w:rPr>
            </w:pPr>
            <w:r w:rsidRPr="00024FA6">
              <w:rPr>
                <w:rFonts w:cstheme="minorHAnsi"/>
                <w:szCs w:val="22"/>
              </w:rPr>
              <w:t>Seria i numer dokumentu stwierdzającego tożsamość obcokrajowca (ciąg znaków).</w:t>
            </w:r>
          </w:p>
          <w:p w:rsidRPr="00C0424E" w:rsidR="00AE0445" w:rsidRDefault="00C0424E" w14:paraId="63523DF3" w14:textId="7B070FE6">
            <w:pPr>
              <w:pStyle w:val="Akapitzlist"/>
              <w:numPr>
                <w:ilvl w:val="0"/>
                <w:numId w:val="17"/>
              </w:numPr>
              <w:spacing w:before="60" w:after="60" w:line="240" w:lineRule="auto"/>
              <w:rPr>
                <w:rFonts w:cstheme="minorHAnsi"/>
                <w:szCs w:val="22"/>
              </w:rPr>
            </w:pPr>
            <w:r w:rsidRPr="339163CC" w:rsidR="54FC9DE6">
              <w:rPr>
                <w:rFonts w:cs="Calibri" w:cstheme="minorAscii"/>
                <w:color w:val="FF0000"/>
              </w:rPr>
              <w:t>UWAGA</w:t>
            </w:r>
            <w:r w:rsidRPr="339163CC" w:rsidR="54FC9DE6">
              <w:rPr>
                <w:rFonts w:cs="Calibri" w:cstheme="minorAscii"/>
              </w:rPr>
              <w:t xml:space="preserve">: Dla danej wizyty musi być podany </w:t>
            </w:r>
            <w:r w:rsidRPr="339163CC" w:rsidR="54FC9DE6">
              <w:rPr>
                <w:rFonts w:cs="Calibri" w:cstheme="minorAscii"/>
                <w:u w:val="single"/>
              </w:rPr>
              <w:t>dokładnie jeden</w:t>
            </w:r>
            <w:r w:rsidRPr="339163CC" w:rsidR="54FC9DE6">
              <w:rPr>
                <w:rFonts w:cs="Calibri" w:cstheme="minorAscii"/>
              </w:rPr>
              <w:t xml:space="preserve"> z identyfikatorów Pacjenta: ‘PESEL’ albo ‘Nieznana tożsamość identyfikator NN’ albo ‘Nieznany noworodek identyfikator NW’ albo ‘Obcokrajowiec identyfikator dokumentu’. Jeśli podane zostaną 2 lub więcej identyfikatorów, to wystąpi błąd.</w:t>
            </w:r>
          </w:p>
        </w:tc>
        <w:tc>
          <w:tcPr>
            <w:tcW w:w="2126" w:type="dxa"/>
            <w:tcMar/>
          </w:tcPr>
          <w:p w:rsidR="00FE74E7" w:rsidP="00FE74E7" w:rsidRDefault="00FE74E7" w14:paraId="2DA3288A" w14:textId="77777777">
            <w:pPr>
              <w:spacing w:before="60" w:after="60" w:line="240" w:lineRule="auto"/>
              <w:rPr>
                <w:rFonts w:cstheme="minorHAnsi"/>
                <w:i/>
                <w:iCs/>
                <w:szCs w:val="22"/>
              </w:rPr>
            </w:pPr>
            <w:r w:rsidRPr="00FE74E7">
              <w:rPr>
                <w:rFonts w:cstheme="minorHAnsi"/>
                <w:i/>
                <w:iCs/>
                <w:szCs w:val="22"/>
              </w:rPr>
              <w:t>Przykłady:</w:t>
            </w:r>
          </w:p>
          <w:p w:rsidRPr="00F709AE" w:rsidR="002E1161" w:rsidP="002E1161" w:rsidRDefault="002E1161" w14:paraId="651F828B" w14:textId="77777777">
            <w:pPr>
              <w:spacing w:before="60" w:after="60" w:line="240" w:lineRule="auto"/>
              <w:rPr>
                <w:rFonts w:cstheme="minorHAnsi"/>
                <w:szCs w:val="22"/>
              </w:rPr>
            </w:pPr>
            <w:r w:rsidRPr="00F709AE">
              <w:rPr>
                <w:rFonts w:cstheme="minorHAnsi"/>
                <w:szCs w:val="22"/>
              </w:rPr>
              <w:t>AB1234567</w:t>
            </w:r>
          </w:p>
          <w:p w:rsidRPr="00F709AE" w:rsidR="002E1161" w:rsidP="002E1161" w:rsidRDefault="002E1161" w14:paraId="04E00496" w14:textId="77777777">
            <w:pPr>
              <w:spacing w:before="60" w:after="60" w:line="240" w:lineRule="auto"/>
              <w:rPr>
                <w:rFonts w:cstheme="minorHAnsi"/>
                <w:szCs w:val="22"/>
              </w:rPr>
            </w:pPr>
            <w:r w:rsidRPr="00F709AE">
              <w:rPr>
                <w:rFonts w:cstheme="minorHAnsi"/>
                <w:szCs w:val="22"/>
              </w:rPr>
              <w:t>12-RT-673643</w:t>
            </w:r>
          </w:p>
        </w:tc>
      </w:tr>
      <w:tr w:rsidRPr="00F709AE" w:rsidR="002E1161" w:rsidTr="339163CC" w14:paraId="17C6F5C5" w14:textId="77777777">
        <w:tc>
          <w:tcPr>
            <w:tcW w:w="421" w:type="dxa"/>
            <w:tcMar/>
          </w:tcPr>
          <w:p w:rsidRPr="00F709AE" w:rsidR="002E1161" w:rsidRDefault="002E1161" w14:paraId="6405672D" w14:textId="77777777">
            <w:pPr>
              <w:pStyle w:val="Akapitzlist"/>
              <w:numPr>
                <w:ilvl w:val="0"/>
                <w:numId w:val="16"/>
              </w:numPr>
              <w:spacing w:before="60" w:after="60" w:line="240" w:lineRule="auto"/>
              <w:ind w:left="0" w:firstLine="0"/>
              <w:contextualSpacing w:val="0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559" w:type="dxa"/>
            <w:tcMar/>
          </w:tcPr>
          <w:p w:rsidRPr="00F709AE" w:rsidR="002E1161" w:rsidP="00EB7344" w:rsidRDefault="002E1161" w14:paraId="3E5411B9" w14:textId="77777777">
            <w:pPr>
              <w:spacing w:before="60" w:after="60" w:line="240" w:lineRule="auto"/>
              <w:jc w:val="left"/>
              <w:rPr>
                <w:rFonts w:cstheme="minorHAnsi"/>
                <w:szCs w:val="22"/>
              </w:rPr>
            </w:pPr>
            <w:r w:rsidRPr="00F709AE">
              <w:rPr>
                <w:rFonts w:cstheme="minorHAnsi"/>
                <w:szCs w:val="22"/>
              </w:rPr>
              <w:t>Obcokrajowiec rodzaj dokumentu tożsamości</w:t>
            </w:r>
          </w:p>
        </w:tc>
        <w:tc>
          <w:tcPr>
            <w:tcW w:w="5528" w:type="dxa"/>
            <w:tcMar/>
          </w:tcPr>
          <w:p w:rsidR="002E1161" w:rsidP="002E1161" w:rsidRDefault="002E1161" w14:paraId="3A38C105" w14:textId="77777777">
            <w:pPr>
              <w:spacing w:before="60" w:after="60" w:line="240" w:lineRule="auto"/>
              <w:rPr>
                <w:rFonts w:cstheme="minorHAnsi"/>
                <w:szCs w:val="22"/>
              </w:rPr>
            </w:pPr>
            <w:r w:rsidRPr="00BD3A4E">
              <w:rPr>
                <w:rFonts w:cstheme="minorHAnsi"/>
                <w:szCs w:val="22"/>
              </w:rPr>
              <w:t>Rodzaj dokumentu tożsamości obcokrajowca.</w:t>
            </w:r>
          </w:p>
          <w:p w:rsidRPr="00E5664E" w:rsidR="00A156FA" w:rsidRDefault="00A156FA" w14:paraId="7BD8544D" w14:textId="77777777">
            <w:pPr>
              <w:pStyle w:val="Akapitzlist"/>
              <w:numPr>
                <w:ilvl w:val="0"/>
                <w:numId w:val="17"/>
              </w:numPr>
              <w:spacing w:before="60" w:after="60" w:line="240" w:lineRule="auto"/>
              <w:rPr>
                <w:rFonts w:cstheme="minorHAnsi"/>
                <w:szCs w:val="22"/>
              </w:rPr>
            </w:pPr>
            <w:r w:rsidRPr="339163CC" w:rsidR="4DC4AD72">
              <w:rPr>
                <w:rFonts w:cs="Calibri" w:cstheme="minorAscii"/>
              </w:rPr>
              <w:t xml:space="preserve">Pole jest </w:t>
            </w:r>
            <w:r w:rsidRPr="339163CC" w:rsidR="4DC4AD72">
              <w:rPr>
                <w:rFonts w:cs="Calibri" w:cstheme="minorAscii"/>
                <w:u w:val="single"/>
              </w:rPr>
              <w:t>obowiązkowe jeśli</w:t>
            </w:r>
            <w:r w:rsidRPr="339163CC" w:rsidR="4DC4AD72">
              <w:rPr>
                <w:rFonts w:cs="Calibri" w:cstheme="minorAscii"/>
              </w:rPr>
              <w:t xml:space="preserve"> podano identyfikator dokumentu w polu ‘</w:t>
            </w:r>
            <w:r w:rsidRPr="339163CC" w:rsidR="4DC4AD72">
              <w:rPr>
                <w:rFonts w:cs="Calibri" w:cstheme="minorAscii"/>
              </w:rPr>
              <w:t>Obcokrajowiec identyfikator dokumentu</w:t>
            </w:r>
            <w:r w:rsidRPr="339163CC" w:rsidR="4DC4AD72">
              <w:rPr>
                <w:rFonts w:cs="Calibri" w:cstheme="minorAscii"/>
              </w:rPr>
              <w:t>’. Jeśli Pacjent nie jest obcokrajowcem pole nie musi być wypełniane.</w:t>
            </w:r>
          </w:p>
          <w:p w:rsidR="002E1161" w:rsidP="002E1161" w:rsidRDefault="002E1161" w14:paraId="2E51BC5A" w14:textId="77777777">
            <w:pPr>
              <w:spacing w:before="60" w:after="60" w:line="240" w:lineRule="auto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Jedna z o niższych wartości:</w:t>
            </w:r>
          </w:p>
          <w:p w:rsidR="002E1161" w:rsidP="002E1161" w:rsidRDefault="002E1161" w14:paraId="10B392E1" w14:textId="77777777">
            <w:pPr>
              <w:spacing w:before="60" w:after="60" w:line="240" w:lineRule="auto"/>
              <w:rPr>
                <w:rFonts w:cstheme="minorHAnsi"/>
                <w:szCs w:val="22"/>
              </w:rPr>
            </w:pPr>
            <w:r w:rsidRPr="008B6CF2">
              <w:rPr>
                <w:rFonts w:cstheme="minorHAnsi"/>
                <w:i/>
                <w:iCs/>
                <w:szCs w:val="22"/>
              </w:rPr>
              <w:t>DOW</w:t>
            </w:r>
            <w:r>
              <w:rPr>
                <w:rFonts w:cstheme="minorHAnsi"/>
                <w:szCs w:val="22"/>
              </w:rPr>
              <w:t xml:space="preserve"> – Dowód osobisty obcokrajowca</w:t>
            </w:r>
          </w:p>
          <w:p w:rsidR="002E1161" w:rsidP="002E1161" w:rsidRDefault="002E1161" w14:paraId="54166E78" w14:textId="77777777">
            <w:pPr>
              <w:spacing w:before="60" w:after="60" w:line="240" w:lineRule="auto"/>
              <w:rPr>
                <w:rFonts w:cstheme="minorHAnsi"/>
                <w:szCs w:val="22"/>
              </w:rPr>
            </w:pPr>
            <w:r w:rsidRPr="008B6CF2">
              <w:rPr>
                <w:rFonts w:cstheme="minorHAnsi"/>
                <w:i/>
                <w:iCs/>
                <w:szCs w:val="22"/>
              </w:rPr>
              <w:lastRenderedPageBreak/>
              <w:t>PASZP</w:t>
            </w:r>
            <w:r>
              <w:rPr>
                <w:rFonts w:cstheme="minorHAnsi"/>
                <w:szCs w:val="22"/>
              </w:rPr>
              <w:t xml:space="preserve"> – Paszport obcokrajowca</w:t>
            </w:r>
          </w:p>
          <w:p w:rsidR="002E1161" w:rsidP="002E1161" w:rsidRDefault="002E1161" w14:paraId="7B98DC4A" w14:textId="77777777">
            <w:pPr>
              <w:spacing w:before="60" w:after="60" w:line="240" w:lineRule="auto"/>
              <w:rPr>
                <w:rFonts w:cstheme="minorHAnsi"/>
                <w:szCs w:val="22"/>
              </w:rPr>
            </w:pPr>
            <w:r w:rsidRPr="008B6CF2">
              <w:rPr>
                <w:rFonts w:cstheme="minorHAnsi"/>
                <w:i/>
                <w:iCs/>
                <w:szCs w:val="22"/>
              </w:rPr>
              <w:t>PRAWO</w:t>
            </w:r>
            <w:r>
              <w:rPr>
                <w:rFonts w:cstheme="minorHAnsi"/>
                <w:szCs w:val="22"/>
              </w:rPr>
              <w:t xml:space="preserve"> – Prawo jazdy obcokrajowca</w:t>
            </w:r>
          </w:p>
          <w:p w:rsidR="002E1161" w:rsidP="002E1161" w:rsidRDefault="002E1161" w14:paraId="3247F5E6" w14:textId="0F6FC6A6">
            <w:pPr>
              <w:spacing w:before="60" w:after="60" w:line="240" w:lineRule="auto"/>
              <w:rPr>
                <w:rFonts w:cstheme="minorHAnsi"/>
                <w:szCs w:val="22"/>
              </w:rPr>
            </w:pPr>
            <w:r w:rsidRPr="008B6CF2">
              <w:rPr>
                <w:rFonts w:cstheme="minorHAnsi"/>
                <w:i/>
                <w:iCs/>
                <w:szCs w:val="22"/>
              </w:rPr>
              <w:t>KSZEG</w:t>
            </w:r>
            <w:r>
              <w:rPr>
                <w:rFonts w:cstheme="minorHAnsi"/>
                <w:szCs w:val="22"/>
              </w:rPr>
              <w:t xml:space="preserve"> – Książeczka żeglarska obcokrajowcy</w:t>
            </w:r>
          </w:p>
          <w:p w:rsidR="00D727CB" w:rsidP="002E1161" w:rsidRDefault="00D727CB" w14:paraId="4E248D78" w14:textId="741E8488">
            <w:pPr>
              <w:spacing w:before="60" w:after="60" w:line="240" w:lineRule="auto"/>
            </w:pPr>
            <w:r w:rsidRPr="00B76A91">
              <w:rPr>
                <w:rFonts w:cstheme="minorHAnsi"/>
                <w:i/>
                <w:iCs/>
                <w:szCs w:val="22"/>
              </w:rPr>
              <w:t>TZTC</w:t>
            </w:r>
            <w:r>
              <w:rPr>
                <w:rFonts w:cstheme="minorHAnsi"/>
                <w:szCs w:val="22"/>
              </w:rPr>
              <w:t xml:space="preserve"> – </w:t>
            </w:r>
            <w:r>
              <w:t>Numer tymczasowego zaświadczenia tożsamości cudzoziemca w Polsce</w:t>
            </w:r>
          </w:p>
          <w:p w:rsidRPr="005C241F" w:rsidR="002E1161" w:rsidP="002E1161" w:rsidRDefault="00811CEC" w14:paraId="65AA4A42" w14:textId="6CB432D1">
            <w:pPr>
              <w:spacing w:before="60" w:after="60" w:line="240" w:lineRule="auto"/>
              <w:rPr>
                <w:rFonts w:cstheme="minorHAnsi"/>
                <w:szCs w:val="22"/>
              </w:rPr>
            </w:pPr>
            <w:r w:rsidRPr="00811CEC">
              <w:rPr>
                <w:i/>
                <w:iCs/>
              </w:rPr>
              <w:t>KARTA</w:t>
            </w:r>
            <w:r>
              <w:t xml:space="preserve"> – Karta Polaka</w:t>
            </w:r>
          </w:p>
        </w:tc>
        <w:tc>
          <w:tcPr>
            <w:tcW w:w="2126" w:type="dxa"/>
            <w:tcMar/>
          </w:tcPr>
          <w:p w:rsidR="00FE74E7" w:rsidP="00FE74E7" w:rsidRDefault="00FE74E7" w14:paraId="30AAEFF2" w14:textId="77777777">
            <w:pPr>
              <w:spacing w:before="60" w:after="60" w:line="240" w:lineRule="auto"/>
              <w:rPr>
                <w:rFonts w:cstheme="minorHAnsi"/>
                <w:i/>
                <w:iCs/>
                <w:szCs w:val="22"/>
              </w:rPr>
            </w:pPr>
            <w:r w:rsidRPr="00FE74E7">
              <w:rPr>
                <w:rFonts w:cstheme="minorHAnsi"/>
                <w:i/>
                <w:iCs/>
                <w:szCs w:val="22"/>
              </w:rPr>
              <w:lastRenderedPageBreak/>
              <w:t>Przykłady:</w:t>
            </w:r>
          </w:p>
          <w:p w:rsidR="002E1161" w:rsidP="002E1161" w:rsidRDefault="002E1161" w14:paraId="50EFC13C" w14:textId="77777777">
            <w:pPr>
              <w:spacing w:before="60" w:after="60" w:line="240" w:lineRule="auto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DOW</w:t>
            </w:r>
          </w:p>
          <w:p w:rsidR="002E1161" w:rsidP="002E1161" w:rsidRDefault="002E1161" w14:paraId="18D4ECEC" w14:textId="77777777">
            <w:pPr>
              <w:spacing w:before="60" w:after="60" w:line="240" w:lineRule="auto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PASZP</w:t>
            </w:r>
          </w:p>
          <w:p w:rsidR="002E1161" w:rsidP="002E1161" w:rsidRDefault="002E1161" w14:paraId="3B91D035" w14:textId="77777777">
            <w:pPr>
              <w:spacing w:before="60" w:after="60" w:line="240" w:lineRule="auto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PRAWO</w:t>
            </w:r>
          </w:p>
          <w:p w:rsidRPr="00BD3A4E" w:rsidR="002E1161" w:rsidP="002E1161" w:rsidRDefault="00D727CB" w14:paraId="63ED5D1D" w14:textId="3107891C">
            <w:pPr>
              <w:spacing w:before="60" w:after="60" w:line="240" w:lineRule="auto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TZTC</w:t>
            </w:r>
          </w:p>
          <w:p w:rsidRPr="00F709AE" w:rsidR="002E1161" w:rsidP="002E1161" w:rsidRDefault="002E1161" w14:paraId="241A15E7" w14:textId="77777777">
            <w:pPr>
              <w:spacing w:before="60" w:after="60" w:line="240" w:lineRule="auto"/>
              <w:rPr>
                <w:rFonts w:cstheme="minorHAnsi"/>
                <w:szCs w:val="22"/>
              </w:rPr>
            </w:pPr>
          </w:p>
        </w:tc>
      </w:tr>
      <w:tr w:rsidRPr="00F709AE" w:rsidR="002E1161" w:rsidTr="339163CC" w14:paraId="071FD2DA" w14:textId="77777777">
        <w:tc>
          <w:tcPr>
            <w:tcW w:w="421" w:type="dxa"/>
            <w:tcMar/>
          </w:tcPr>
          <w:p w:rsidRPr="00F709AE" w:rsidR="002E1161" w:rsidRDefault="002E1161" w14:paraId="46CF388B" w14:textId="77777777">
            <w:pPr>
              <w:pStyle w:val="Akapitzlist"/>
              <w:numPr>
                <w:ilvl w:val="0"/>
                <w:numId w:val="16"/>
              </w:numPr>
              <w:spacing w:before="60" w:after="60" w:line="240" w:lineRule="auto"/>
              <w:ind w:left="0" w:firstLine="0"/>
              <w:contextualSpacing w:val="0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559" w:type="dxa"/>
            <w:tcMar/>
          </w:tcPr>
          <w:p w:rsidRPr="00F709AE" w:rsidR="002E1161" w:rsidP="00EB7344" w:rsidRDefault="002E1161" w14:paraId="16B90C42" w14:textId="77777777">
            <w:pPr>
              <w:spacing w:before="60" w:after="60" w:line="240" w:lineRule="auto"/>
              <w:jc w:val="left"/>
              <w:rPr>
                <w:rFonts w:cstheme="minorHAnsi"/>
                <w:szCs w:val="22"/>
              </w:rPr>
            </w:pPr>
            <w:r w:rsidRPr="00F709AE">
              <w:rPr>
                <w:rFonts w:cstheme="minorHAnsi"/>
                <w:szCs w:val="22"/>
              </w:rPr>
              <w:t>Obcokrajowiec kraj wydania dokumentu</w:t>
            </w:r>
          </w:p>
        </w:tc>
        <w:tc>
          <w:tcPr>
            <w:tcW w:w="5528" w:type="dxa"/>
            <w:tcMar/>
          </w:tcPr>
          <w:p w:rsidR="002E1161" w:rsidP="002E1161" w:rsidRDefault="002E1161" w14:paraId="5417F8B2" w14:textId="77777777">
            <w:pPr>
              <w:spacing w:before="60" w:after="60" w:line="240" w:lineRule="auto"/>
              <w:rPr>
                <w:rFonts w:cstheme="minorHAnsi"/>
                <w:szCs w:val="22"/>
              </w:rPr>
            </w:pPr>
            <w:r w:rsidRPr="00574A8A">
              <w:rPr>
                <w:rFonts w:cstheme="minorHAnsi"/>
                <w:szCs w:val="22"/>
              </w:rPr>
              <w:t>Kraj wydania dokumentu tożsamości obcokrajowca.</w:t>
            </w:r>
          </w:p>
          <w:p w:rsidRPr="00E5664E" w:rsidR="00A156FA" w:rsidRDefault="00A156FA" w14:paraId="45536991" w14:textId="77777777">
            <w:pPr>
              <w:pStyle w:val="Akapitzlist"/>
              <w:numPr>
                <w:ilvl w:val="0"/>
                <w:numId w:val="17"/>
              </w:numPr>
              <w:spacing w:before="60" w:after="60" w:line="240" w:lineRule="auto"/>
              <w:rPr>
                <w:rFonts w:cstheme="minorHAnsi"/>
                <w:szCs w:val="22"/>
              </w:rPr>
            </w:pPr>
            <w:r w:rsidRPr="339163CC" w:rsidR="4DC4AD72">
              <w:rPr>
                <w:rFonts w:cs="Calibri" w:cstheme="minorAscii"/>
              </w:rPr>
              <w:t xml:space="preserve">Pole jest </w:t>
            </w:r>
            <w:r w:rsidRPr="339163CC" w:rsidR="4DC4AD72">
              <w:rPr>
                <w:rFonts w:cs="Calibri" w:cstheme="minorAscii"/>
                <w:u w:val="single"/>
              </w:rPr>
              <w:t>obowiązkowe jeśli</w:t>
            </w:r>
            <w:r w:rsidRPr="339163CC" w:rsidR="4DC4AD72">
              <w:rPr>
                <w:rFonts w:cs="Calibri" w:cstheme="minorAscii"/>
              </w:rPr>
              <w:t xml:space="preserve"> podano identyfikator dokumentu w polu ‘</w:t>
            </w:r>
            <w:r w:rsidRPr="339163CC" w:rsidR="4DC4AD72">
              <w:rPr>
                <w:rFonts w:cs="Calibri" w:cstheme="minorAscii"/>
              </w:rPr>
              <w:t>Obcokrajowiec identyfikator dokumentu</w:t>
            </w:r>
            <w:r w:rsidRPr="339163CC" w:rsidR="4DC4AD72">
              <w:rPr>
                <w:rFonts w:cs="Calibri" w:cstheme="minorAscii"/>
              </w:rPr>
              <w:t>’. Jeśli Pacjent nie jest obcokrajowcem pole nie musi być wypełniane.</w:t>
            </w:r>
          </w:p>
          <w:p w:rsidRPr="005C241F" w:rsidR="002E1161" w:rsidP="002E1161" w:rsidRDefault="002E1161" w14:paraId="1A2C4B4D" w14:textId="3A1F64D0">
            <w:pPr>
              <w:spacing w:before="60" w:after="60" w:line="240" w:lineRule="auto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Wartość z kolumny ‘</w:t>
            </w:r>
            <w:r w:rsidRPr="004155A1">
              <w:rPr>
                <w:rFonts w:cstheme="minorHAnsi"/>
                <w:color w:val="000000"/>
                <w:szCs w:val="22"/>
              </w:rPr>
              <w:t>Nazwa kraju</w:t>
            </w:r>
            <w:r>
              <w:rPr>
                <w:rFonts w:cstheme="minorHAnsi"/>
                <w:szCs w:val="22"/>
              </w:rPr>
              <w:t xml:space="preserve">‘ ze słownika „Słownik nazw krajów wydania dokumentu tożsamości obcokrajowca” </w:t>
            </w:r>
            <w:r w:rsidRPr="00563F55">
              <w:rPr>
                <w:rFonts w:cstheme="minorHAnsi"/>
                <w:szCs w:val="22"/>
                <w:u w:val="single"/>
              </w:rPr>
              <w:t>wskazanego niżej</w:t>
            </w:r>
            <w:r>
              <w:rPr>
                <w:rFonts w:cstheme="minorHAnsi"/>
                <w:szCs w:val="22"/>
              </w:rPr>
              <w:t xml:space="preserve"> </w:t>
            </w:r>
            <w:r w:rsidR="00C501B7">
              <w:rPr>
                <w:rFonts w:cstheme="minorHAnsi"/>
                <w:szCs w:val="22"/>
              </w:rPr>
              <w:t xml:space="preserve">w pkt 4. </w:t>
            </w:r>
            <w:r>
              <w:rPr>
                <w:rFonts w:cstheme="minorHAnsi"/>
                <w:szCs w:val="22"/>
              </w:rPr>
              <w:t>w niniejszej dokumentacji.</w:t>
            </w:r>
          </w:p>
        </w:tc>
        <w:tc>
          <w:tcPr>
            <w:tcW w:w="2126" w:type="dxa"/>
            <w:tcMar/>
          </w:tcPr>
          <w:p w:rsidR="00FE74E7" w:rsidP="00FE74E7" w:rsidRDefault="00FE74E7" w14:paraId="60A09577" w14:textId="77777777">
            <w:pPr>
              <w:spacing w:before="60" w:after="60" w:line="240" w:lineRule="auto"/>
              <w:rPr>
                <w:rFonts w:cstheme="minorHAnsi"/>
                <w:i/>
                <w:iCs/>
                <w:szCs w:val="22"/>
              </w:rPr>
            </w:pPr>
            <w:r w:rsidRPr="00FE74E7">
              <w:rPr>
                <w:rFonts w:cstheme="minorHAnsi"/>
                <w:i/>
                <w:iCs/>
                <w:szCs w:val="22"/>
              </w:rPr>
              <w:t>Przykłady:</w:t>
            </w:r>
          </w:p>
          <w:p w:rsidR="002E1161" w:rsidP="002E1161" w:rsidRDefault="002E1161" w14:paraId="30518B10" w14:textId="77777777">
            <w:pPr>
              <w:spacing w:before="60" w:after="60" w:line="240" w:lineRule="auto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Niemcy</w:t>
            </w:r>
          </w:p>
          <w:p w:rsidRPr="00F709AE" w:rsidR="002E1161" w:rsidP="002E1161" w:rsidRDefault="002E1161" w14:paraId="4350A03B" w14:textId="77777777">
            <w:pPr>
              <w:spacing w:before="60" w:after="60" w:line="240" w:lineRule="auto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Czechy</w:t>
            </w:r>
          </w:p>
        </w:tc>
      </w:tr>
      <w:tr w:rsidRPr="00F709AE" w:rsidR="002E1161" w:rsidTr="339163CC" w14:paraId="0259D37B" w14:textId="77777777">
        <w:tc>
          <w:tcPr>
            <w:tcW w:w="421" w:type="dxa"/>
            <w:tcMar/>
          </w:tcPr>
          <w:p w:rsidRPr="00F709AE" w:rsidR="002E1161" w:rsidRDefault="002E1161" w14:paraId="01F3E926" w14:textId="77777777">
            <w:pPr>
              <w:pStyle w:val="Akapitzlist"/>
              <w:numPr>
                <w:ilvl w:val="0"/>
                <w:numId w:val="16"/>
              </w:numPr>
              <w:spacing w:before="60" w:after="60" w:line="240" w:lineRule="auto"/>
              <w:ind w:left="0" w:firstLine="0"/>
              <w:contextualSpacing w:val="0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559" w:type="dxa"/>
            <w:tcMar/>
          </w:tcPr>
          <w:p w:rsidRPr="00F709AE" w:rsidR="002E1161" w:rsidP="00EB7344" w:rsidRDefault="002E1161" w14:paraId="0544191F" w14:textId="77777777">
            <w:pPr>
              <w:spacing w:before="60" w:after="60" w:line="240" w:lineRule="auto"/>
              <w:jc w:val="left"/>
              <w:rPr>
                <w:rFonts w:cstheme="minorHAnsi"/>
                <w:szCs w:val="22"/>
              </w:rPr>
            </w:pPr>
            <w:r w:rsidRPr="00F709AE">
              <w:rPr>
                <w:rFonts w:cstheme="minorHAnsi"/>
                <w:szCs w:val="22"/>
              </w:rPr>
              <w:t>Obcokrajowiec data urodzenia</w:t>
            </w:r>
          </w:p>
        </w:tc>
        <w:tc>
          <w:tcPr>
            <w:tcW w:w="5528" w:type="dxa"/>
            <w:tcMar/>
          </w:tcPr>
          <w:p w:rsidR="008809AE" w:rsidP="002E1161" w:rsidRDefault="008809AE" w14:paraId="5AE06313" w14:textId="28EC3839">
            <w:pPr>
              <w:spacing w:before="60" w:after="60" w:line="240" w:lineRule="auto"/>
              <w:rPr>
                <w:rFonts w:cstheme="minorHAnsi"/>
                <w:szCs w:val="22"/>
              </w:rPr>
            </w:pPr>
            <w:r w:rsidRPr="00F709AE">
              <w:rPr>
                <w:rFonts w:cstheme="minorHAnsi"/>
                <w:szCs w:val="22"/>
              </w:rPr>
              <w:t>Data urodzenia obcokrajowca</w:t>
            </w:r>
            <w:r>
              <w:rPr>
                <w:rFonts w:cstheme="minorHAnsi"/>
                <w:szCs w:val="22"/>
              </w:rPr>
              <w:t>.</w:t>
            </w:r>
          </w:p>
          <w:p w:rsidRPr="008809AE" w:rsidR="008809AE" w:rsidRDefault="00E774F3" w14:paraId="25CFA136" w14:textId="79884D79">
            <w:pPr>
              <w:pStyle w:val="Akapitzlist"/>
              <w:numPr>
                <w:ilvl w:val="0"/>
                <w:numId w:val="17"/>
              </w:numPr>
              <w:spacing w:before="60" w:after="60" w:line="240" w:lineRule="auto"/>
              <w:rPr>
                <w:rFonts w:cstheme="minorHAnsi"/>
                <w:szCs w:val="22"/>
              </w:rPr>
            </w:pPr>
            <w:r w:rsidRPr="339163CC" w:rsidR="4E6F6D45">
              <w:rPr>
                <w:rFonts w:cs="Calibri" w:cstheme="minorAscii"/>
              </w:rPr>
              <w:t>J</w:t>
            </w:r>
            <w:r w:rsidRPr="339163CC" w:rsidR="4D583E04">
              <w:rPr>
                <w:rFonts w:cs="Calibri" w:cstheme="minorAscii"/>
              </w:rPr>
              <w:t>eśli podano identyfikator dokumentu w polu ‘Obcokrajowiec identyfikator dokumentu’</w:t>
            </w:r>
            <w:r w:rsidRPr="339163CC" w:rsidR="4E6F6D45">
              <w:rPr>
                <w:rFonts w:cs="Calibri" w:cstheme="minorAscii"/>
              </w:rPr>
              <w:t xml:space="preserve">, to pole jest opcjonalne do wypełnienia i jest </w:t>
            </w:r>
            <w:r w:rsidRPr="339163CC" w:rsidR="4E6F6D45">
              <w:rPr>
                <w:rFonts w:cs="Calibri" w:cstheme="minorAscii"/>
              </w:rPr>
              <w:t>wypełniane</w:t>
            </w:r>
            <w:r w:rsidRPr="339163CC" w:rsidR="4D583E04">
              <w:rPr>
                <w:rFonts w:cs="Calibri" w:cstheme="minorAscii"/>
              </w:rPr>
              <w:t>, jeśli znana jest data urodzenia obcokrajowca. Jeśli Pacjent nie jest obcokrajowcem pole nie musi być wypełniane.</w:t>
            </w:r>
          </w:p>
          <w:p w:rsidRPr="008809AE" w:rsidR="000A07EE" w:rsidP="008809AE" w:rsidRDefault="002E1161" w14:paraId="2084643A" w14:textId="3296B95E">
            <w:pPr>
              <w:spacing w:before="60" w:after="60" w:line="240" w:lineRule="auto"/>
              <w:rPr>
                <w:rFonts w:cstheme="minorHAnsi"/>
                <w:szCs w:val="22"/>
              </w:rPr>
            </w:pPr>
            <w:r w:rsidRPr="00F709AE">
              <w:rPr>
                <w:rFonts w:cstheme="minorHAnsi"/>
                <w:szCs w:val="22"/>
              </w:rPr>
              <w:t xml:space="preserve">Data urodzenia obcokrajowca w postaci ciągu cyfr </w:t>
            </w:r>
            <w:proofErr w:type="spellStart"/>
            <w:r w:rsidRPr="00F709AE">
              <w:rPr>
                <w:rFonts w:cstheme="minorHAnsi"/>
                <w:i/>
                <w:iCs/>
                <w:szCs w:val="22"/>
              </w:rPr>
              <w:t>rrrr</w:t>
            </w:r>
            <w:proofErr w:type="spellEnd"/>
            <w:r w:rsidRPr="00F709AE">
              <w:rPr>
                <w:rFonts w:cstheme="minorHAnsi"/>
                <w:i/>
                <w:iCs/>
                <w:szCs w:val="22"/>
              </w:rPr>
              <w:t>-mm-</w:t>
            </w:r>
            <w:proofErr w:type="spellStart"/>
            <w:r w:rsidRPr="00F709AE">
              <w:rPr>
                <w:rFonts w:cstheme="minorHAnsi"/>
                <w:i/>
                <w:iCs/>
                <w:szCs w:val="22"/>
              </w:rPr>
              <w:t>dd</w:t>
            </w:r>
            <w:proofErr w:type="spellEnd"/>
            <w:r w:rsidRPr="00F709AE">
              <w:rPr>
                <w:rFonts w:cstheme="minorHAnsi"/>
                <w:szCs w:val="22"/>
              </w:rPr>
              <w:t xml:space="preserve"> rozdzielonych myślnikiem, gdzie </w:t>
            </w:r>
            <w:proofErr w:type="spellStart"/>
            <w:r w:rsidRPr="00F709AE">
              <w:rPr>
                <w:rFonts w:cstheme="minorHAnsi"/>
                <w:szCs w:val="22"/>
              </w:rPr>
              <w:t>rrrr</w:t>
            </w:r>
            <w:proofErr w:type="spellEnd"/>
            <w:r w:rsidRPr="00F709AE">
              <w:rPr>
                <w:rFonts w:cstheme="minorHAnsi"/>
                <w:szCs w:val="22"/>
              </w:rPr>
              <w:t xml:space="preserve"> – cztery cyfry roku, mm - dwie cyfry miesiąca (dla miesięcy od stycznia do września numer miesiąca poprzedzony cyfrą 0, np. 03), </w:t>
            </w:r>
            <w:proofErr w:type="spellStart"/>
            <w:r w:rsidRPr="00F709AE">
              <w:rPr>
                <w:rFonts w:cstheme="minorHAnsi"/>
                <w:szCs w:val="22"/>
              </w:rPr>
              <w:t>dd</w:t>
            </w:r>
            <w:proofErr w:type="spellEnd"/>
            <w:r w:rsidRPr="00F709AE">
              <w:rPr>
                <w:rFonts w:cstheme="minorHAnsi"/>
                <w:szCs w:val="22"/>
              </w:rPr>
              <w:t xml:space="preserve"> - dwie cyfry dnia (dla dni od 1 do 9 numer dnia poprzedzony cyfrą 0, np. 04). </w:t>
            </w:r>
          </w:p>
        </w:tc>
        <w:tc>
          <w:tcPr>
            <w:tcW w:w="2126" w:type="dxa"/>
            <w:tcMar/>
          </w:tcPr>
          <w:p w:rsidR="00FE74E7" w:rsidP="00FE74E7" w:rsidRDefault="00FE74E7" w14:paraId="2DBD9919" w14:textId="77777777">
            <w:pPr>
              <w:spacing w:before="60" w:after="60" w:line="240" w:lineRule="auto"/>
              <w:rPr>
                <w:rFonts w:cstheme="minorHAnsi"/>
                <w:i/>
                <w:iCs/>
                <w:szCs w:val="22"/>
              </w:rPr>
            </w:pPr>
            <w:r w:rsidRPr="00FE74E7">
              <w:rPr>
                <w:rFonts w:cstheme="minorHAnsi"/>
                <w:i/>
                <w:iCs/>
                <w:szCs w:val="22"/>
              </w:rPr>
              <w:t>Przykłady:</w:t>
            </w:r>
          </w:p>
          <w:p w:rsidR="002E1161" w:rsidP="002E1161" w:rsidRDefault="002E1161" w14:paraId="4754372F" w14:textId="77777777">
            <w:pPr>
              <w:spacing w:before="60" w:after="60" w:line="240" w:lineRule="auto"/>
              <w:rPr>
                <w:rFonts w:cstheme="minorHAnsi"/>
                <w:szCs w:val="22"/>
              </w:rPr>
            </w:pPr>
            <w:r w:rsidRPr="00F709AE">
              <w:rPr>
                <w:rFonts w:cstheme="minorHAnsi"/>
                <w:szCs w:val="22"/>
              </w:rPr>
              <w:t>1978-04-09</w:t>
            </w:r>
          </w:p>
          <w:p w:rsidRPr="00F709AE" w:rsidR="00FE74E7" w:rsidP="002E1161" w:rsidRDefault="00FE74E7" w14:paraId="1205C4C1" w14:textId="22029419">
            <w:pPr>
              <w:spacing w:before="60" w:after="60" w:line="240" w:lineRule="auto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2001-12-08</w:t>
            </w:r>
          </w:p>
        </w:tc>
      </w:tr>
      <w:tr w:rsidRPr="00457B90" w:rsidR="008A10ED" w:rsidTr="339163CC" w14:paraId="0B29738C" w14:textId="77777777">
        <w:tc>
          <w:tcPr>
            <w:tcW w:w="9634" w:type="dxa"/>
            <w:gridSpan w:val="4"/>
            <w:shd w:val="clear" w:color="auto" w:fill="DDD9C3" w:themeFill="background2" w:themeFillShade="E6"/>
            <w:tcMar/>
            <w:vAlign w:val="center"/>
          </w:tcPr>
          <w:p w:rsidRPr="00457B90" w:rsidR="008A10ED" w:rsidP="00171C24" w:rsidRDefault="008A10ED" w14:paraId="019D5097" w14:textId="599DB13E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  <w:szCs w:val="22"/>
              </w:rPr>
            </w:pPr>
            <w:r>
              <w:rPr>
                <w:rFonts w:cstheme="minorHAnsi"/>
                <w:b/>
                <w:bCs/>
                <w:szCs w:val="22"/>
              </w:rPr>
              <w:t>Uprawnienie dodatkowe</w:t>
            </w:r>
          </w:p>
        </w:tc>
      </w:tr>
      <w:tr w:rsidRPr="00F709AE" w:rsidR="002E1161" w:rsidTr="339163CC" w14:paraId="6968C82A" w14:textId="77777777">
        <w:tc>
          <w:tcPr>
            <w:tcW w:w="421" w:type="dxa"/>
            <w:tcMar/>
          </w:tcPr>
          <w:p w:rsidRPr="00F709AE" w:rsidR="002E1161" w:rsidRDefault="002E1161" w14:paraId="4B12C9B9" w14:textId="77777777">
            <w:pPr>
              <w:pStyle w:val="Akapitzlist"/>
              <w:numPr>
                <w:ilvl w:val="0"/>
                <w:numId w:val="16"/>
              </w:numPr>
              <w:spacing w:before="60" w:after="60" w:line="240" w:lineRule="auto"/>
              <w:ind w:left="0" w:firstLine="0"/>
              <w:contextualSpacing w:val="0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559" w:type="dxa"/>
            <w:tcMar/>
          </w:tcPr>
          <w:p w:rsidRPr="00F709AE" w:rsidR="002E1161" w:rsidP="00EB7344" w:rsidRDefault="002E1161" w14:paraId="2AD18A9A" w14:textId="77777777">
            <w:pPr>
              <w:spacing w:before="60" w:after="60" w:line="240" w:lineRule="auto"/>
              <w:jc w:val="left"/>
              <w:rPr>
                <w:rFonts w:cstheme="minorHAnsi"/>
                <w:szCs w:val="22"/>
              </w:rPr>
            </w:pPr>
            <w:r w:rsidRPr="00F709AE">
              <w:rPr>
                <w:rFonts w:cstheme="minorHAnsi"/>
                <w:szCs w:val="22"/>
              </w:rPr>
              <w:t>Uprawnienie rodzaj</w:t>
            </w:r>
          </w:p>
        </w:tc>
        <w:tc>
          <w:tcPr>
            <w:tcW w:w="5528" w:type="dxa"/>
            <w:tcMar/>
          </w:tcPr>
          <w:p w:rsidR="002E1161" w:rsidP="002E1161" w:rsidRDefault="002E1161" w14:paraId="43BEF436" w14:textId="77777777">
            <w:pPr>
              <w:spacing w:before="60" w:after="60" w:line="240" w:lineRule="auto"/>
              <w:rPr>
                <w:rFonts w:cstheme="minorHAnsi"/>
                <w:szCs w:val="22"/>
              </w:rPr>
            </w:pPr>
            <w:r w:rsidRPr="00C90F2B">
              <w:rPr>
                <w:rFonts w:cstheme="minorHAnsi"/>
                <w:szCs w:val="22"/>
              </w:rPr>
              <w:t>Rodzaj uprawnienia.</w:t>
            </w:r>
          </w:p>
          <w:p w:rsidRPr="00633579" w:rsidR="00633579" w:rsidRDefault="00E774F3" w14:paraId="0C50DE96" w14:textId="0D432CF3">
            <w:pPr>
              <w:pStyle w:val="Akapitzlist"/>
              <w:numPr>
                <w:ilvl w:val="0"/>
                <w:numId w:val="17"/>
              </w:numPr>
              <w:spacing w:before="60" w:after="60" w:line="240" w:lineRule="auto"/>
              <w:rPr>
                <w:rFonts w:cstheme="minorHAnsi"/>
                <w:szCs w:val="22"/>
              </w:rPr>
            </w:pPr>
            <w:r w:rsidRPr="339163CC" w:rsidR="4E6F6D45">
              <w:rPr>
                <w:rFonts w:cs="Calibri" w:cstheme="minorAscii"/>
              </w:rPr>
              <w:t xml:space="preserve">Pole jest opcjonalne </w:t>
            </w:r>
            <w:r w:rsidRPr="339163CC" w:rsidR="4E6F6D45">
              <w:rPr>
                <w:rFonts w:cs="Calibri" w:cstheme="minorAscii"/>
              </w:rPr>
              <w:t>do wypełnienia</w:t>
            </w:r>
            <w:r w:rsidRPr="339163CC" w:rsidR="4E6F6D45">
              <w:rPr>
                <w:rFonts w:cs="Calibri" w:cstheme="minorAscii"/>
              </w:rPr>
              <w:t xml:space="preserve"> i jest wypełniane</w:t>
            </w:r>
            <w:r w:rsidRPr="339163CC" w:rsidR="3A2DB915">
              <w:rPr>
                <w:rFonts w:cs="Calibri" w:cstheme="minorAscii"/>
              </w:rPr>
              <w:t xml:space="preserve">, jeśli Pacjent ma </w:t>
            </w:r>
            <w:r w:rsidRPr="339163CC" w:rsidR="73A9574B">
              <w:rPr>
                <w:rFonts w:cs="Calibri" w:cstheme="minorAscii"/>
              </w:rPr>
              <w:t xml:space="preserve">wskazany </w:t>
            </w:r>
            <w:r w:rsidRPr="339163CC" w:rsidR="3A2DB915">
              <w:rPr>
                <w:rFonts w:cs="Calibri" w:cstheme="minorAscii"/>
              </w:rPr>
              <w:t>rodzaj uprawnienia.</w:t>
            </w:r>
          </w:p>
          <w:p w:rsidRPr="005C241F" w:rsidR="008F3E04" w:rsidP="0090385F" w:rsidRDefault="002E1161" w14:paraId="1E3547E9" w14:textId="158FA1DA">
            <w:pPr>
              <w:spacing w:before="60" w:after="60" w:line="240" w:lineRule="auto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 xml:space="preserve">Wartość z kolumny ‘Kod’ ze słownika „Słownik rodzajów uprawnień” </w:t>
            </w:r>
            <w:r w:rsidRPr="00563F55">
              <w:rPr>
                <w:rFonts w:cstheme="minorHAnsi"/>
                <w:szCs w:val="22"/>
                <w:u w:val="single"/>
              </w:rPr>
              <w:t>wskazanego niżej</w:t>
            </w:r>
            <w:r>
              <w:rPr>
                <w:rFonts w:cstheme="minorHAnsi"/>
                <w:szCs w:val="22"/>
              </w:rPr>
              <w:t xml:space="preserve"> </w:t>
            </w:r>
            <w:r w:rsidR="00C501B7">
              <w:rPr>
                <w:rFonts w:cstheme="minorHAnsi"/>
                <w:szCs w:val="22"/>
              </w:rPr>
              <w:t xml:space="preserve">w pkt 4. </w:t>
            </w:r>
            <w:r>
              <w:rPr>
                <w:rFonts w:cstheme="minorHAnsi"/>
                <w:szCs w:val="22"/>
              </w:rPr>
              <w:t>w niniejszej dokumentacji.</w:t>
            </w:r>
          </w:p>
        </w:tc>
        <w:tc>
          <w:tcPr>
            <w:tcW w:w="2126" w:type="dxa"/>
            <w:tcMar/>
          </w:tcPr>
          <w:p w:rsidR="00FE74E7" w:rsidP="00FE74E7" w:rsidRDefault="00FE74E7" w14:paraId="57F83FEC" w14:textId="77777777">
            <w:pPr>
              <w:spacing w:before="60" w:after="60" w:line="240" w:lineRule="auto"/>
              <w:rPr>
                <w:rFonts w:cstheme="minorHAnsi"/>
                <w:i/>
                <w:iCs/>
                <w:szCs w:val="22"/>
              </w:rPr>
            </w:pPr>
            <w:r w:rsidRPr="00FE74E7">
              <w:rPr>
                <w:rFonts w:cstheme="minorHAnsi"/>
                <w:i/>
                <w:iCs/>
                <w:szCs w:val="22"/>
              </w:rPr>
              <w:t>Przykłady:</w:t>
            </w:r>
          </w:p>
          <w:p w:rsidRPr="00F709AE" w:rsidR="002E1161" w:rsidP="002E1161" w:rsidRDefault="009C0A1A" w14:paraId="15730085" w14:textId="545BF3B8">
            <w:pPr>
              <w:spacing w:before="60" w:after="60" w:line="240" w:lineRule="auto"/>
              <w:rPr>
                <w:rFonts w:cstheme="minorHAnsi"/>
                <w:szCs w:val="22"/>
              </w:rPr>
            </w:pPr>
            <w:r w:rsidRPr="00852C46">
              <w:t>47CC</w:t>
            </w:r>
          </w:p>
          <w:p w:rsidRPr="00F709AE" w:rsidR="002E1161" w:rsidP="002E1161" w:rsidRDefault="002E1161" w14:paraId="0D78ABF0" w14:textId="78AD5FDD">
            <w:pPr>
              <w:spacing w:before="60" w:after="60" w:line="240" w:lineRule="auto"/>
              <w:rPr>
                <w:rFonts w:cstheme="minorHAnsi"/>
                <w:szCs w:val="22"/>
              </w:rPr>
            </w:pPr>
            <w:r w:rsidRPr="00F709AE">
              <w:rPr>
                <w:rFonts w:cstheme="minorHAnsi"/>
                <w:szCs w:val="22"/>
              </w:rPr>
              <w:t>24A</w:t>
            </w:r>
          </w:p>
        </w:tc>
      </w:tr>
      <w:tr w:rsidRPr="00F709AE" w:rsidR="002E1161" w:rsidTr="339163CC" w14:paraId="694CAF26" w14:textId="77777777">
        <w:tc>
          <w:tcPr>
            <w:tcW w:w="421" w:type="dxa"/>
            <w:tcMar/>
          </w:tcPr>
          <w:p w:rsidRPr="00F709AE" w:rsidR="002E1161" w:rsidRDefault="002E1161" w14:paraId="73D3D303" w14:textId="77777777">
            <w:pPr>
              <w:pStyle w:val="Akapitzlist"/>
              <w:numPr>
                <w:ilvl w:val="0"/>
                <w:numId w:val="16"/>
              </w:numPr>
              <w:spacing w:before="60" w:after="60" w:line="240" w:lineRule="auto"/>
              <w:ind w:left="0" w:firstLine="0"/>
              <w:contextualSpacing w:val="0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559" w:type="dxa"/>
            <w:tcMar/>
          </w:tcPr>
          <w:p w:rsidRPr="00F709AE" w:rsidR="002E1161" w:rsidP="00EB7344" w:rsidRDefault="002E1161" w14:paraId="20531F8A" w14:textId="77777777">
            <w:pPr>
              <w:spacing w:before="60" w:after="60" w:line="240" w:lineRule="auto"/>
              <w:jc w:val="left"/>
              <w:rPr>
                <w:rFonts w:cstheme="minorHAnsi"/>
                <w:szCs w:val="22"/>
              </w:rPr>
            </w:pPr>
            <w:r w:rsidRPr="00F709AE">
              <w:rPr>
                <w:rFonts w:cstheme="minorHAnsi"/>
                <w:szCs w:val="22"/>
              </w:rPr>
              <w:t>Uprawnienie data wydania</w:t>
            </w:r>
          </w:p>
        </w:tc>
        <w:tc>
          <w:tcPr>
            <w:tcW w:w="5528" w:type="dxa"/>
            <w:tcMar/>
          </w:tcPr>
          <w:p w:rsidR="00F86892" w:rsidP="002E1161" w:rsidRDefault="00F86892" w14:paraId="6C47A7D5" w14:textId="71DD8E28">
            <w:pPr>
              <w:spacing w:before="60" w:after="60" w:line="240" w:lineRule="auto"/>
              <w:rPr>
                <w:rFonts w:cstheme="minorHAnsi"/>
                <w:szCs w:val="22"/>
              </w:rPr>
            </w:pPr>
            <w:r w:rsidRPr="00F709AE">
              <w:rPr>
                <w:rFonts w:cstheme="minorHAnsi"/>
                <w:szCs w:val="22"/>
              </w:rPr>
              <w:t>Data wydania uprawnienia</w:t>
            </w:r>
            <w:r>
              <w:rPr>
                <w:rFonts w:cstheme="minorHAnsi"/>
                <w:szCs w:val="22"/>
              </w:rPr>
              <w:t>.</w:t>
            </w:r>
          </w:p>
          <w:p w:rsidRPr="00F86892" w:rsidR="00F86892" w:rsidRDefault="00E774F3" w14:paraId="293F9FBD" w14:textId="1B9974F3">
            <w:pPr>
              <w:pStyle w:val="Akapitzlist"/>
              <w:numPr>
                <w:ilvl w:val="0"/>
                <w:numId w:val="17"/>
              </w:numPr>
              <w:spacing w:before="60" w:after="60" w:line="240" w:lineRule="auto"/>
              <w:rPr>
                <w:rFonts w:cstheme="minorHAnsi"/>
                <w:szCs w:val="22"/>
              </w:rPr>
            </w:pPr>
            <w:r w:rsidRPr="339163CC" w:rsidR="4E6F6D45">
              <w:rPr>
                <w:rFonts w:cs="Calibri" w:cstheme="minorAscii"/>
              </w:rPr>
              <w:t xml:space="preserve">Pole jest opcjonalne </w:t>
            </w:r>
            <w:r w:rsidRPr="339163CC" w:rsidR="4E6F6D45">
              <w:rPr>
                <w:rFonts w:cs="Calibri" w:cstheme="minorAscii"/>
              </w:rPr>
              <w:t>do wypełnienia</w:t>
            </w:r>
            <w:r w:rsidRPr="339163CC" w:rsidR="4E6F6D45">
              <w:rPr>
                <w:rFonts w:cs="Calibri" w:cstheme="minorAscii"/>
              </w:rPr>
              <w:t xml:space="preserve"> i jest wypełniane</w:t>
            </w:r>
            <w:r w:rsidRPr="339163CC" w:rsidR="535CC84D">
              <w:rPr>
                <w:rFonts w:cs="Calibri" w:cstheme="minorAscii"/>
              </w:rPr>
              <w:t xml:space="preserve">, </w:t>
            </w:r>
            <w:r w:rsidRPr="339163CC" w:rsidR="73A9574B">
              <w:rPr>
                <w:rFonts w:cs="Calibri" w:cstheme="minorAscii"/>
              </w:rPr>
              <w:t xml:space="preserve">jeśli Pacjent ma </w:t>
            </w:r>
            <w:r w:rsidRPr="339163CC" w:rsidR="73A9574B">
              <w:rPr>
                <w:rFonts w:cs="Calibri" w:cstheme="minorAscii"/>
              </w:rPr>
              <w:t xml:space="preserve">wskazany </w:t>
            </w:r>
            <w:r w:rsidRPr="339163CC" w:rsidR="73A9574B">
              <w:rPr>
                <w:rFonts w:cs="Calibri" w:cstheme="minorAscii"/>
              </w:rPr>
              <w:t>rodzaj uprawnienia</w:t>
            </w:r>
            <w:r w:rsidRPr="339163CC" w:rsidR="4E6F6D45">
              <w:rPr>
                <w:rFonts w:cs="Calibri" w:cstheme="minorAscii"/>
              </w:rPr>
              <w:t xml:space="preserve"> w polu ‘</w:t>
            </w:r>
            <w:r w:rsidRPr="339163CC" w:rsidR="4E6F6D45">
              <w:rPr>
                <w:rFonts w:cs="Calibri" w:cstheme="minorAscii"/>
              </w:rPr>
              <w:t>Uprawnienie rodzaj</w:t>
            </w:r>
            <w:r w:rsidRPr="339163CC" w:rsidR="4E6F6D45">
              <w:rPr>
                <w:rFonts w:cs="Calibri" w:cstheme="minorAscii"/>
              </w:rPr>
              <w:t>’</w:t>
            </w:r>
            <w:r w:rsidRPr="339163CC" w:rsidR="73A9574B">
              <w:rPr>
                <w:rFonts w:cs="Calibri" w:cstheme="minorAscii"/>
              </w:rPr>
              <w:t xml:space="preserve"> i </w:t>
            </w:r>
            <w:r w:rsidRPr="339163CC" w:rsidR="535CC84D">
              <w:rPr>
                <w:rFonts w:cs="Calibri" w:cstheme="minorAscii"/>
              </w:rPr>
              <w:t>jeśli znana jest data wydania uprawnienia.</w:t>
            </w:r>
          </w:p>
          <w:p w:rsidRPr="00F86892" w:rsidR="008F3E04" w:rsidP="00F86892" w:rsidRDefault="002E1161" w14:paraId="2FEDB7F1" w14:textId="6A46520D">
            <w:pPr>
              <w:spacing w:before="60" w:after="60" w:line="240" w:lineRule="auto"/>
              <w:rPr>
                <w:rFonts w:cstheme="minorHAnsi"/>
                <w:szCs w:val="22"/>
              </w:rPr>
            </w:pPr>
            <w:r w:rsidRPr="00F709AE">
              <w:rPr>
                <w:rFonts w:cstheme="minorHAnsi"/>
                <w:szCs w:val="22"/>
              </w:rPr>
              <w:lastRenderedPageBreak/>
              <w:t xml:space="preserve">Data wydania uprawnienia w postaci ciągu cyfr </w:t>
            </w:r>
            <w:proofErr w:type="spellStart"/>
            <w:r w:rsidRPr="00F709AE">
              <w:rPr>
                <w:rFonts w:cstheme="minorHAnsi"/>
                <w:i/>
                <w:iCs/>
                <w:szCs w:val="22"/>
              </w:rPr>
              <w:t>rrrr</w:t>
            </w:r>
            <w:proofErr w:type="spellEnd"/>
            <w:r w:rsidRPr="00F709AE">
              <w:rPr>
                <w:rFonts w:cstheme="minorHAnsi"/>
                <w:i/>
                <w:iCs/>
                <w:szCs w:val="22"/>
              </w:rPr>
              <w:t>-mm-</w:t>
            </w:r>
            <w:proofErr w:type="spellStart"/>
            <w:r w:rsidRPr="00F709AE">
              <w:rPr>
                <w:rFonts w:cstheme="minorHAnsi"/>
                <w:i/>
                <w:iCs/>
                <w:szCs w:val="22"/>
              </w:rPr>
              <w:t>dd</w:t>
            </w:r>
            <w:proofErr w:type="spellEnd"/>
            <w:r w:rsidRPr="00F709AE">
              <w:rPr>
                <w:rFonts w:cstheme="minorHAnsi"/>
                <w:szCs w:val="22"/>
              </w:rPr>
              <w:t xml:space="preserve"> rozdzielonych myślnikiem, gdzie </w:t>
            </w:r>
            <w:proofErr w:type="spellStart"/>
            <w:r w:rsidRPr="00F709AE">
              <w:rPr>
                <w:rFonts w:cstheme="minorHAnsi"/>
                <w:szCs w:val="22"/>
              </w:rPr>
              <w:t>rrrr</w:t>
            </w:r>
            <w:proofErr w:type="spellEnd"/>
            <w:r w:rsidRPr="00F709AE">
              <w:rPr>
                <w:rFonts w:cstheme="minorHAnsi"/>
                <w:szCs w:val="22"/>
              </w:rPr>
              <w:t xml:space="preserve"> – cztery cyfry roku, mm - dwie cyfry miesiąca (dla miesięcy od stycznia do września numer miesiąca poprzedzony cyfrą 0, np. 03), </w:t>
            </w:r>
            <w:proofErr w:type="spellStart"/>
            <w:r w:rsidRPr="00F709AE">
              <w:rPr>
                <w:rFonts w:cstheme="minorHAnsi"/>
                <w:szCs w:val="22"/>
              </w:rPr>
              <w:t>dd</w:t>
            </w:r>
            <w:proofErr w:type="spellEnd"/>
            <w:r w:rsidRPr="00F709AE">
              <w:rPr>
                <w:rFonts w:cstheme="minorHAnsi"/>
                <w:szCs w:val="22"/>
              </w:rPr>
              <w:t xml:space="preserve"> - dwie cyfry dnia (dla dni od 1 do 9 numer dnia poprzedzony cyfrą 0, np. 04).</w:t>
            </w:r>
          </w:p>
        </w:tc>
        <w:tc>
          <w:tcPr>
            <w:tcW w:w="2126" w:type="dxa"/>
            <w:tcMar/>
          </w:tcPr>
          <w:p w:rsidR="00FE74E7" w:rsidP="00FE74E7" w:rsidRDefault="00FE74E7" w14:paraId="54583455" w14:textId="77777777">
            <w:pPr>
              <w:spacing w:before="60" w:after="60" w:line="240" w:lineRule="auto"/>
              <w:rPr>
                <w:rFonts w:cstheme="minorHAnsi"/>
                <w:i/>
                <w:iCs/>
                <w:szCs w:val="22"/>
              </w:rPr>
            </w:pPr>
            <w:r w:rsidRPr="00FE74E7">
              <w:rPr>
                <w:rFonts w:cstheme="minorHAnsi"/>
                <w:i/>
                <w:iCs/>
                <w:szCs w:val="22"/>
              </w:rPr>
              <w:lastRenderedPageBreak/>
              <w:t>Przykłady:</w:t>
            </w:r>
          </w:p>
          <w:p w:rsidRPr="00F709AE" w:rsidR="002E1161" w:rsidP="002E1161" w:rsidRDefault="002E1161" w14:paraId="4DB664FA" w14:textId="77777777">
            <w:pPr>
              <w:spacing w:before="60" w:after="60" w:line="240" w:lineRule="auto"/>
              <w:rPr>
                <w:rFonts w:cstheme="minorHAnsi"/>
                <w:szCs w:val="22"/>
              </w:rPr>
            </w:pPr>
            <w:r w:rsidRPr="00F709AE">
              <w:rPr>
                <w:rFonts w:cstheme="minorHAnsi"/>
                <w:szCs w:val="22"/>
              </w:rPr>
              <w:t>2007-11-05</w:t>
            </w:r>
          </w:p>
        </w:tc>
      </w:tr>
      <w:tr w:rsidRPr="00F709AE" w:rsidR="002E1161" w:rsidTr="339163CC" w14:paraId="413E8260" w14:textId="77777777">
        <w:tc>
          <w:tcPr>
            <w:tcW w:w="421" w:type="dxa"/>
            <w:tcMar/>
          </w:tcPr>
          <w:p w:rsidRPr="00F709AE" w:rsidR="002E1161" w:rsidRDefault="002E1161" w14:paraId="3DE826F6" w14:textId="77777777">
            <w:pPr>
              <w:pStyle w:val="Akapitzlist"/>
              <w:numPr>
                <w:ilvl w:val="0"/>
                <w:numId w:val="16"/>
              </w:numPr>
              <w:spacing w:before="60" w:after="60" w:line="240" w:lineRule="auto"/>
              <w:ind w:left="0" w:firstLine="0"/>
              <w:contextualSpacing w:val="0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559" w:type="dxa"/>
            <w:tcMar/>
          </w:tcPr>
          <w:p w:rsidRPr="00F709AE" w:rsidR="002E1161" w:rsidP="00EB7344" w:rsidRDefault="002E1161" w14:paraId="0E2B8343" w14:textId="77777777">
            <w:pPr>
              <w:spacing w:before="60" w:after="60" w:line="240" w:lineRule="auto"/>
              <w:jc w:val="left"/>
              <w:rPr>
                <w:rFonts w:cstheme="minorHAnsi"/>
                <w:szCs w:val="22"/>
              </w:rPr>
            </w:pPr>
            <w:r w:rsidRPr="00F709AE">
              <w:rPr>
                <w:rFonts w:cstheme="minorHAnsi"/>
                <w:szCs w:val="22"/>
              </w:rPr>
              <w:t>Uprawnienie numer dokumentu</w:t>
            </w:r>
          </w:p>
        </w:tc>
        <w:tc>
          <w:tcPr>
            <w:tcW w:w="5528" w:type="dxa"/>
            <w:tcMar/>
          </w:tcPr>
          <w:p w:rsidR="002E1161" w:rsidP="002E1161" w:rsidRDefault="002E1161" w14:paraId="654C24D0" w14:textId="77777777">
            <w:pPr>
              <w:spacing w:before="60" w:after="60" w:line="240" w:lineRule="auto"/>
              <w:rPr>
                <w:rFonts w:cstheme="minorHAnsi"/>
                <w:szCs w:val="22"/>
              </w:rPr>
            </w:pPr>
            <w:r w:rsidRPr="00F709AE">
              <w:rPr>
                <w:rFonts w:cstheme="minorHAnsi"/>
                <w:szCs w:val="22"/>
              </w:rPr>
              <w:t>Numer dokumentu uprawnienia.</w:t>
            </w:r>
          </w:p>
          <w:p w:rsidRPr="00461F6A" w:rsidR="008F3E04" w:rsidRDefault="006073F1" w14:paraId="3657574A" w14:textId="67523060">
            <w:pPr>
              <w:pStyle w:val="Akapitzlist"/>
              <w:numPr>
                <w:ilvl w:val="0"/>
                <w:numId w:val="17"/>
              </w:numPr>
              <w:spacing w:before="60" w:after="60" w:line="240" w:lineRule="auto"/>
              <w:rPr>
                <w:rFonts w:cstheme="minorHAnsi"/>
                <w:szCs w:val="22"/>
              </w:rPr>
            </w:pPr>
            <w:r w:rsidRPr="339163CC" w:rsidR="5CD33173">
              <w:rPr>
                <w:rFonts w:cs="Calibri" w:cstheme="minorAscii"/>
              </w:rPr>
              <w:t xml:space="preserve">Pole jest opcjonalne </w:t>
            </w:r>
            <w:r w:rsidRPr="339163CC" w:rsidR="5CD33173">
              <w:rPr>
                <w:rFonts w:cs="Calibri" w:cstheme="minorAscii"/>
              </w:rPr>
              <w:t>do wypełnienia</w:t>
            </w:r>
            <w:r w:rsidRPr="339163CC" w:rsidR="5CD33173">
              <w:rPr>
                <w:rFonts w:cs="Calibri" w:cstheme="minorAscii"/>
              </w:rPr>
              <w:t xml:space="preserve"> i jest wypełniane</w:t>
            </w:r>
            <w:r w:rsidRPr="339163CC" w:rsidR="5CD33173">
              <w:rPr>
                <w:rFonts w:cs="Calibri" w:cstheme="minorAscii"/>
              </w:rPr>
              <w:t xml:space="preserve">, </w:t>
            </w:r>
            <w:r w:rsidRPr="339163CC" w:rsidR="5CD33173">
              <w:rPr>
                <w:rFonts w:cs="Calibri" w:cstheme="minorAscii"/>
              </w:rPr>
              <w:t xml:space="preserve">jeśli Pacjent ma </w:t>
            </w:r>
            <w:r w:rsidRPr="339163CC" w:rsidR="5CD33173">
              <w:rPr>
                <w:rFonts w:cs="Calibri" w:cstheme="minorAscii"/>
              </w:rPr>
              <w:t xml:space="preserve">wskazany </w:t>
            </w:r>
            <w:r w:rsidRPr="339163CC" w:rsidR="5CD33173">
              <w:rPr>
                <w:rFonts w:cs="Calibri" w:cstheme="minorAscii"/>
              </w:rPr>
              <w:t>rodzaj uprawnienia</w:t>
            </w:r>
            <w:r w:rsidRPr="339163CC" w:rsidR="5CD33173">
              <w:rPr>
                <w:rFonts w:cs="Calibri" w:cstheme="minorAscii"/>
              </w:rPr>
              <w:t xml:space="preserve"> w polu ‘</w:t>
            </w:r>
            <w:r w:rsidRPr="339163CC" w:rsidR="5CD33173">
              <w:rPr>
                <w:rFonts w:cs="Calibri" w:cstheme="minorAscii"/>
              </w:rPr>
              <w:t>Uprawnienie rodzaj</w:t>
            </w:r>
            <w:r w:rsidRPr="339163CC" w:rsidR="5CD33173">
              <w:rPr>
                <w:rFonts w:cs="Calibri" w:cstheme="minorAscii"/>
              </w:rPr>
              <w:t xml:space="preserve">’ </w:t>
            </w:r>
            <w:r w:rsidRPr="339163CC" w:rsidR="728919DF">
              <w:rPr>
                <w:rFonts w:cs="Calibri" w:cstheme="minorAscii"/>
              </w:rPr>
              <w:t xml:space="preserve">i </w:t>
            </w:r>
            <w:r w:rsidRPr="339163CC" w:rsidR="0FBB28BA">
              <w:rPr>
                <w:rFonts w:cs="Calibri" w:cstheme="minorAscii"/>
              </w:rPr>
              <w:t>jeśli znany jest</w:t>
            </w:r>
            <w:r w:rsidRPr="339163CC" w:rsidR="078FFF11">
              <w:rPr>
                <w:rFonts w:cs="Calibri" w:cstheme="minorAscii"/>
              </w:rPr>
              <w:t xml:space="preserve"> numer dokumentu uprawnienia.</w:t>
            </w:r>
          </w:p>
        </w:tc>
        <w:tc>
          <w:tcPr>
            <w:tcW w:w="2126" w:type="dxa"/>
            <w:tcMar/>
          </w:tcPr>
          <w:p w:rsidR="00FE74E7" w:rsidP="00FE74E7" w:rsidRDefault="00FE74E7" w14:paraId="47E96F3B" w14:textId="77777777">
            <w:pPr>
              <w:spacing w:before="60" w:after="60" w:line="240" w:lineRule="auto"/>
              <w:rPr>
                <w:rFonts w:cstheme="minorHAnsi"/>
                <w:i/>
                <w:iCs/>
                <w:szCs w:val="22"/>
              </w:rPr>
            </w:pPr>
            <w:r w:rsidRPr="00FE74E7">
              <w:rPr>
                <w:rFonts w:cstheme="minorHAnsi"/>
                <w:i/>
                <w:iCs/>
                <w:szCs w:val="22"/>
              </w:rPr>
              <w:t>Przykłady:</w:t>
            </w:r>
          </w:p>
          <w:p w:rsidRPr="00F709AE" w:rsidR="002E1161" w:rsidP="002E1161" w:rsidRDefault="002E1161" w14:paraId="4FBC8354" w14:textId="77777777">
            <w:pPr>
              <w:spacing w:before="60" w:after="60" w:line="240" w:lineRule="auto"/>
              <w:rPr>
                <w:rFonts w:cstheme="minorHAnsi"/>
                <w:szCs w:val="22"/>
              </w:rPr>
            </w:pPr>
            <w:r w:rsidRPr="00F709AE">
              <w:rPr>
                <w:rFonts w:cstheme="minorHAnsi"/>
                <w:szCs w:val="22"/>
              </w:rPr>
              <w:t>1234567</w:t>
            </w:r>
          </w:p>
          <w:p w:rsidRPr="00F709AE" w:rsidR="002E1161" w:rsidP="002E1161" w:rsidRDefault="002E1161" w14:paraId="0E07185E" w14:textId="77777777">
            <w:pPr>
              <w:spacing w:before="60" w:after="60" w:line="240" w:lineRule="auto"/>
              <w:rPr>
                <w:rFonts w:cstheme="minorHAnsi"/>
                <w:szCs w:val="22"/>
              </w:rPr>
            </w:pPr>
            <w:r w:rsidRPr="00F709AE">
              <w:rPr>
                <w:rFonts w:cstheme="minorHAnsi"/>
                <w:szCs w:val="22"/>
              </w:rPr>
              <w:t>AB123CD</w:t>
            </w:r>
          </w:p>
        </w:tc>
      </w:tr>
      <w:tr w:rsidRPr="00457B90" w:rsidR="00457B90" w:rsidTr="339163CC" w14:paraId="7FB0EFC3" w14:textId="77777777">
        <w:tc>
          <w:tcPr>
            <w:tcW w:w="9634" w:type="dxa"/>
            <w:gridSpan w:val="4"/>
            <w:shd w:val="clear" w:color="auto" w:fill="DDD9C3" w:themeFill="background2" w:themeFillShade="E6"/>
            <w:tcMar/>
            <w:vAlign w:val="center"/>
          </w:tcPr>
          <w:p w:rsidRPr="00457B90" w:rsidR="00457B90" w:rsidP="00171C24" w:rsidRDefault="00457B90" w14:paraId="4AF3A294" w14:textId="7EBA0D41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  <w:szCs w:val="22"/>
              </w:rPr>
            </w:pPr>
            <w:r>
              <w:rPr>
                <w:rFonts w:cstheme="minorHAnsi"/>
                <w:b/>
                <w:bCs/>
                <w:szCs w:val="22"/>
              </w:rPr>
              <w:t>Podstawa umówienia</w:t>
            </w:r>
          </w:p>
        </w:tc>
      </w:tr>
      <w:tr w:rsidRPr="00F709AE" w:rsidR="002E1161" w:rsidTr="339163CC" w14:paraId="5CADF0C3" w14:textId="77777777">
        <w:tc>
          <w:tcPr>
            <w:tcW w:w="421" w:type="dxa"/>
            <w:tcMar/>
          </w:tcPr>
          <w:p w:rsidRPr="00F709AE" w:rsidR="002E1161" w:rsidRDefault="002E1161" w14:paraId="161C6782" w14:textId="77777777">
            <w:pPr>
              <w:pStyle w:val="Akapitzlist"/>
              <w:numPr>
                <w:ilvl w:val="0"/>
                <w:numId w:val="16"/>
              </w:numPr>
              <w:spacing w:before="60" w:after="60" w:line="240" w:lineRule="auto"/>
              <w:ind w:left="0" w:firstLine="0"/>
              <w:contextualSpacing w:val="0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559" w:type="dxa"/>
            <w:tcMar/>
          </w:tcPr>
          <w:p w:rsidRPr="00F709AE" w:rsidR="002E1161" w:rsidP="00EB7344" w:rsidRDefault="002E1161" w14:paraId="5ABB9667" w14:textId="77777777">
            <w:pPr>
              <w:spacing w:before="60" w:after="60" w:line="240" w:lineRule="auto"/>
              <w:jc w:val="left"/>
              <w:rPr>
                <w:rFonts w:cstheme="minorHAnsi"/>
                <w:szCs w:val="22"/>
              </w:rPr>
            </w:pPr>
            <w:r w:rsidRPr="00F709AE">
              <w:rPr>
                <w:rFonts w:cstheme="minorHAnsi"/>
                <w:szCs w:val="22"/>
              </w:rPr>
              <w:t>Skierowanie elektroniczne identyfikator</w:t>
            </w:r>
          </w:p>
        </w:tc>
        <w:tc>
          <w:tcPr>
            <w:tcW w:w="5528" w:type="dxa"/>
            <w:tcMar/>
          </w:tcPr>
          <w:p w:rsidRPr="00F709AE" w:rsidR="002E1161" w:rsidP="002E1161" w:rsidRDefault="002E1161" w14:paraId="6985E5C0" w14:textId="77777777">
            <w:pPr>
              <w:spacing w:before="60" w:after="60" w:line="240" w:lineRule="auto"/>
              <w:rPr>
                <w:rFonts w:cstheme="minorHAnsi"/>
                <w:szCs w:val="22"/>
              </w:rPr>
            </w:pPr>
            <w:r w:rsidRPr="00F709AE">
              <w:rPr>
                <w:rFonts w:cstheme="minorHAnsi"/>
                <w:szCs w:val="22"/>
              </w:rPr>
              <w:t xml:space="preserve">Numer dokumentu </w:t>
            </w:r>
            <w:r>
              <w:rPr>
                <w:rFonts w:cstheme="minorHAnsi"/>
                <w:szCs w:val="22"/>
              </w:rPr>
              <w:t xml:space="preserve">skierowania elektronicznego </w:t>
            </w:r>
            <w:r w:rsidRPr="00F709AE">
              <w:rPr>
                <w:rFonts w:cstheme="minorHAnsi"/>
                <w:szCs w:val="22"/>
              </w:rPr>
              <w:t>będącego podstawą zapisu na wizytę</w:t>
            </w:r>
            <w:r>
              <w:rPr>
                <w:rFonts w:cstheme="minorHAnsi"/>
                <w:szCs w:val="22"/>
              </w:rPr>
              <w:t>.</w:t>
            </w:r>
          </w:p>
          <w:p w:rsidRPr="004C6614" w:rsidR="004C6614" w:rsidRDefault="004C6614" w14:paraId="0F1FBDE3" w14:textId="77777777">
            <w:pPr>
              <w:pStyle w:val="Akapitzlist"/>
              <w:numPr>
                <w:ilvl w:val="0"/>
                <w:numId w:val="17"/>
              </w:numPr>
              <w:spacing w:before="60" w:after="60" w:line="240" w:lineRule="auto"/>
              <w:rPr>
                <w:rFonts w:cstheme="minorHAnsi"/>
                <w:szCs w:val="22"/>
              </w:rPr>
            </w:pPr>
            <w:r w:rsidRPr="339163CC" w:rsidR="628DCA4C">
              <w:rPr>
                <w:rFonts w:cs="Calibri" w:cstheme="minorAscii"/>
                <w:color w:val="FF0000"/>
              </w:rPr>
              <w:t>UWAGA</w:t>
            </w:r>
            <w:r w:rsidRPr="339163CC" w:rsidR="628DCA4C">
              <w:rPr>
                <w:rFonts w:cs="Calibri" w:cstheme="minorAscii"/>
              </w:rPr>
              <w:t xml:space="preserve">: Dla danej wizyty musi być podana </w:t>
            </w:r>
            <w:r w:rsidRPr="339163CC" w:rsidR="628DCA4C">
              <w:rPr>
                <w:rFonts w:cs="Calibri" w:cstheme="minorAscii"/>
                <w:u w:val="single"/>
              </w:rPr>
              <w:t>dokładnie jedna</w:t>
            </w:r>
            <w:r w:rsidRPr="339163CC" w:rsidR="628DCA4C">
              <w:rPr>
                <w:rFonts w:cs="Calibri" w:cstheme="minorAscii"/>
              </w:rPr>
              <w:t xml:space="preserve"> z podstaw umówienia Pacjenta: ‘Skierowanie elektroniczne identyfikator’ albo ‘Skierowanie papierowe identyfikator’ albo ‘Karta DILO identyfikator’ albo ‘Podstawa’</w:t>
            </w:r>
          </w:p>
          <w:p w:rsidR="005416EF" w:rsidP="002E1161" w:rsidRDefault="002E1161" w14:paraId="310DFF3F" w14:textId="76BF8A01">
            <w:pPr>
              <w:spacing w:before="60" w:after="60" w:line="240" w:lineRule="auto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 xml:space="preserve">Jest to </w:t>
            </w:r>
            <w:r w:rsidRPr="00F709AE">
              <w:rPr>
                <w:rFonts w:cstheme="minorHAnsi"/>
                <w:szCs w:val="22"/>
              </w:rPr>
              <w:t xml:space="preserve">numer skierowania nadawany przez </w:t>
            </w:r>
            <w:r w:rsidRPr="0096348B" w:rsidR="005416EF">
              <w:rPr>
                <w:rFonts w:cstheme="minorHAnsi"/>
                <w:szCs w:val="22"/>
                <w:u w:val="single"/>
              </w:rPr>
              <w:t>WYSTAWCĘ</w:t>
            </w:r>
            <w:r w:rsidR="005416EF">
              <w:rPr>
                <w:rFonts w:cstheme="minorHAnsi"/>
                <w:szCs w:val="22"/>
              </w:rPr>
              <w:t xml:space="preserve"> skierowania elektronicznego</w:t>
            </w:r>
            <w:r>
              <w:rPr>
                <w:rFonts w:cstheme="minorHAnsi"/>
                <w:szCs w:val="22"/>
              </w:rPr>
              <w:t>.</w:t>
            </w:r>
            <w:r w:rsidR="005416EF">
              <w:rPr>
                <w:rFonts w:cstheme="minorHAnsi"/>
                <w:szCs w:val="22"/>
              </w:rPr>
              <w:t xml:space="preserve"> Posiada on następujący format </w:t>
            </w:r>
            <w:r w:rsidRPr="005416EF" w:rsidR="005416EF">
              <w:rPr>
                <w:rFonts w:cstheme="minorHAnsi"/>
                <w:i/>
                <w:iCs/>
                <w:szCs w:val="22"/>
              </w:rPr>
              <w:t>2.16.840.1.113883.3.4424.2.7.{numer_wystawcy</w:t>
            </w:r>
            <w:r w:rsidR="00707707">
              <w:rPr>
                <w:rFonts w:cstheme="minorHAnsi"/>
                <w:i/>
                <w:iCs/>
                <w:szCs w:val="22"/>
              </w:rPr>
              <w:t>_skierowania</w:t>
            </w:r>
            <w:r w:rsidRPr="005416EF" w:rsidR="005416EF">
              <w:rPr>
                <w:rFonts w:cstheme="minorHAnsi"/>
                <w:i/>
                <w:iCs/>
                <w:szCs w:val="22"/>
              </w:rPr>
              <w:t>}.4.1:{numer_skierowania_elektronicznego}</w:t>
            </w:r>
          </w:p>
          <w:p w:rsidR="005416EF" w:rsidP="002E1161" w:rsidRDefault="005416EF" w14:paraId="41F3FB86" w14:textId="166D23CE">
            <w:pPr>
              <w:spacing w:before="60" w:after="60" w:line="240" w:lineRule="auto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Gdzie:</w:t>
            </w:r>
          </w:p>
          <w:p w:rsidR="005416EF" w:rsidP="002E1161" w:rsidRDefault="005416EF" w14:paraId="74035C57" w14:textId="7812AC29">
            <w:pPr>
              <w:spacing w:before="60" w:after="60" w:line="240" w:lineRule="auto"/>
              <w:rPr>
                <w:rFonts w:cstheme="minorHAnsi"/>
                <w:szCs w:val="22"/>
              </w:rPr>
            </w:pPr>
            <w:r w:rsidRPr="005416EF">
              <w:rPr>
                <w:rFonts w:cstheme="minorHAnsi"/>
                <w:i/>
                <w:iCs/>
                <w:szCs w:val="22"/>
              </w:rPr>
              <w:t>{</w:t>
            </w:r>
            <w:proofErr w:type="spellStart"/>
            <w:r w:rsidRPr="005416EF">
              <w:rPr>
                <w:rFonts w:cstheme="minorHAnsi"/>
                <w:i/>
                <w:iCs/>
                <w:szCs w:val="22"/>
              </w:rPr>
              <w:t>numer_wystawcy</w:t>
            </w:r>
            <w:r w:rsidR="00707707">
              <w:rPr>
                <w:rFonts w:cstheme="minorHAnsi"/>
                <w:i/>
                <w:iCs/>
                <w:szCs w:val="22"/>
              </w:rPr>
              <w:t>_skierowania</w:t>
            </w:r>
            <w:proofErr w:type="spellEnd"/>
            <w:r w:rsidRPr="005416EF">
              <w:rPr>
                <w:rFonts w:cstheme="minorHAnsi"/>
                <w:i/>
                <w:iCs/>
                <w:szCs w:val="22"/>
              </w:rPr>
              <w:t>}</w:t>
            </w:r>
            <w:r>
              <w:rPr>
                <w:rFonts w:cstheme="minorHAnsi"/>
                <w:szCs w:val="22"/>
              </w:rPr>
              <w:t xml:space="preserve"> to </w:t>
            </w:r>
            <w:r w:rsidR="0096348B">
              <w:rPr>
                <w:rFonts w:cstheme="minorHAnsi"/>
                <w:szCs w:val="22"/>
              </w:rPr>
              <w:t>identyfikator usługodawcy wystawiającego skierowanie elektroniczne,</w:t>
            </w:r>
          </w:p>
          <w:p w:rsidRPr="005416EF" w:rsidR="0096348B" w:rsidP="002E1161" w:rsidRDefault="00812E46" w14:paraId="7675274E" w14:textId="51FB7203">
            <w:pPr>
              <w:spacing w:before="60" w:after="60" w:line="240" w:lineRule="auto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n</w:t>
            </w:r>
            <w:r w:rsidR="0096348B">
              <w:rPr>
                <w:rFonts w:cstheme="minorHAnsi"/>
                <w:szCs w:val="22"/>
              </w:rPr>
              <w:t>astępnie znak dwukropka „:”, a następnie</w:t>
            </w:r>
          </w:p>
          <w:p w:rsidRPr="005C241F" w:rsidR="002E1161" w:rsidP="002E1161" w:rsidRDefault="005416EF" w14:paraId="3A2A1332" w14:textId="4CF32A42">
            <w:pPr>
              <w:spacing w:before="60" w:after="60" w:line="240" w:lineRule="auto"/>
            </w:pPr>
            <w:r w:rsidRPr="005416EF">
              <w:rPr>
                <w:rFonts w:cstheme="minorHAnsi"/>
                <w:i/>
                <w:iCs/>
                <w:szCs w:val="22"/>
              </w:rPr>
              <w:t>{</w:t>
            </w:r>
            <w:proofErr w:type="spellStart"/>
            <w:r w:rsidRPr="005416EF">
              <w:rPr>
                <w:rFonts w:cstheme="minorHAnsi"/>
                <w:i/>
                <w:iCs/>
                <w:szCs w:val="22"/>
              </w:rPr>
              <w:t>numer_skierowania_elektronicznego</w:t>
            </w:r>
            <w:proofErr w:type="spellEnd"/>
            <w:r w:rsidRPr="005416EF">
              <w:rPr>
                <w:rFonts w:cstheme="minorHAnsi"/>
                <w:i/>
                <w:iCs/>
                <w:szCs w:val="22"/>
              </w:rPr>
              <w:t>}</w:t>
            </w:r>
            <w:r>
              <w:rPr>
                <w:rFonts w:cstheme="minorHAnsi"/>
                <w:szCs w:val="22"/>
              </w:rPr>
              <w:t xml:space="preserve"> to </w:t>
            </w:r>
            <w:r>
              <w:t>numer skierowania mający stałą długość 22 znaków</w:t>
            </w:r>
            <w:r w:rsidR="0096348B">
              <w:t>.</w:t>
            </w:r>
          </w:p>
        </w:tc>
        <w:tc>
          <w:tcPr>
            <w:tcW w:w="2126" w:type="dxa"/>
            <w:tcMar/>
          </w:tcPr>
          <w:p w:rsidR="00FE74E7" w:rsidP="00FE74E7" w:rsidRDefault="00FE74E7" w14:paraId="1383E0AC" w14:textId="77777777">
            <w:pPr>
              <w:spacing w:before="60" w:after="60" w:line="240" w:lineRule="auto"/>
              <w:rPr>
                <w:rFonts w:cstheme="minorHAnsi"/>
                <w:i/>
                <w:iCs/>
                <w:szCs w:val="22"/>
              </w:rPr>
            </w:pPr>
            <w:r w:rsidRPr="00FE74E7">
              <w:rPr>
                <w:rFonts w:cstheme="minorHAnsi"/>
                <w:i/>
                <w:iCs/>
                <w:szCs w:val="22"/>
              </w:rPr>
              <w:t>Przykłady:</w:t>
            </w:r>
          </w:p>
          <w:p w:rsidRPr="00F709AE" w:rsidR="002E1161" w:rsidP="002E1161" w:rsidRDefault="0096348B" w14:paraId="7B2F3269" w14:textId="600D66FE">
            <w:pPr>
              <w:spacing w:before="60" w:after="60" w:line="240" w:lineRule="auto"/>
              <w:rPr>
                <w:rFonts w:cstheme="minorHAnsi"/>
                <w:szCs w:val="22"/>
              </w:rPr>
            </w:pPr>
            <w:r w:rsidRPr="0096348B">
              <w:rPr>
                <w:rFonts w:cstheme="minorHAnsi"/>
                <w:szCs w:val="22"/>
              </w:rPr>
              <w:t>2.16.840.1.113883.3.4424.2.7.</w:t>
            </w:r>
            <w:r>
              <w:rPr>
                <w:rFonts w:cstheme="minorHAnsi"/>
                <w:szCs w:val="22"/>
              </w:rPr>
              <w:t>9871</w:t>
            </w:r>
            <w:r w:rsidRPr="0096348B">
              <w:rPr>
                <w:rFonts w:cstheme="minorHAnsi"/>
                <w:szCs w:val="22"/>
              </w:rPr>
              <w:t>.4.1:</w:t>
            </w:r>
            <w:r>
              <w:rPr>
                <w:rFonts w:cstheme="minorHAnsi"/>
                <w:szCs w:val="22"/>
              </w:rPr>
              <w:t>AB01234567890123456789</w:t>
            </w:r>
          </w:p>
        </w:tc>
      </w:tr>
      <w:tr w:rsidRPr="00F709AE" w:rsidR="002E1161" w:rsidTr="339163CC" w14:paraId="46C23E88" w14:textId="77777777">
        <w:tc>
          <w:tcPr>
            <w:tcW w:w="421" w:type="dxa"/>
            <w:tcMar/>
          </w:tcPr>
          <w:p w:rsidRPr="00F709AE" w:rsidR="002E1161" w:rsidRDefault="002E1161" w14:paraId="17FA442E" w14:textId="77777777">
            <w:pPr>
              <w:pStyle w:val="Akapitzlist"/>
              <w:numPr>
                <w:ilvl w:val="0"/>
                <w:numId w:val="16"/>
              </w:numPr>
              <w:spacing w:before="60" w:after="60" w:line="240" w:lineRule="auto"/>
              <w:ind w:left="0" w:firstLine="0"/>
              <w:contextualSpacing w:val="0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559" w:type="dxa"/>
            <w:tcMar/>
          </w:tcPr>
          <w:p w:rsidRPr="00F709AE" w:rsidR="002E1161" w:rsidP="00EB7344" w:rsidRDefault="002E1161" w14:paraId="77165C4B" w14:textId="77777777">
            <w:pPr>
              <w:spacing w:before="60" w:after="60" w:line="240" w:lineRule="auto"/>
              <w:jc w:val="left"/>
              <w:rPr>
                <w:rFonts w:cstheme="minorHAnsi"/>
                <w:szCs w:val="22"/>
              </w:rPr>
            </w:pPr>
            <w:r w:rsidRPr="00F709AE">
              <w:rPr>
                <w:rFonts w:cstheme="minorHAnsi"/>
                <w:szCs w:val="22"/>
              </w:rPr>
              <w:t>Skierowanie papierowe identyfikator</w:t>
            </w:r>
          </w:p>
        </w:tc>
        <w:tc>
          <w:tcPr>
            <w:tcW w:w="5528" w:type="dxa"/>
            <w:tcMar/>
          </w:tcPr>
          <w:p w:rsidR="002E1161" w:rsidP="002E1161" w:rsidRDefault="002E1161" w14:paraId="2FDFA34E" w14:textId="0CDC5E95">
            <w:pPr>
              <w:spacing w:before="60" w:after="60" w:line="240" w:lineRule="auto"/>
              <w:rPr>
                <w:rFonts w:cstheme="minorHAnsi"/>
                <w:szCs w:val="22"/>
              </w:rPr>
            </w:pPr>
            <w:r w:rsidRPr="00F709AE">
              <w:rPr>
                <w:rFonts w:cstheme="minorHAnsi"/>
                <w:szCs w:val="22"/>
              </w:rPr>
              <w:t xml:space="preserve">Numer dokumentu </w:t>
            </w:r>
            <w:r>
              <w:rPr>
                <w:rFonts w:cstheme="minorHAnsi"/>
                <w:szCs w:val="22"/>
              </w:rPr>
              <w:t xml:space="preserve">skierowania papierowego </w:t>
            </w:r>
            <w:r w:rsidRPr="00F709AE">
              <w:rPr>
                <w:rFonts w:cstheme="minorHAnsi"/>
                <w:szCs w:val="22"/>
              </w:rPr>
              <w:t>będącego podstawą zapisu na wizytę</w:t>
            </w:r>
            <w:r>
              <w:rPr>
                <w:rFonts w:cstheme="minorHAnsi"/>
                <w:szCs w:val="22"/>
              </w:rPr>
              <w:t>.</w:t>
            </w:r>
          </w:p>
          <w:p w:rsidRPr="00FB2545" w:rsidR="00FB2545" w:rsidRDefault="00FB2545" w14:paraId="7D25317F" w14:textId="29A0F441">
            <w:pPr>
              <w:pStyle w:val="Akapitzlist"/>
              <w:numPr>
                <w:ilvl w:val="0"/>
                <w:numId w:val="17"/>
              </w:numPr>
              <w:spacing w:before="60" w:after="60" w:line="240" w:lineRule="auto"/>
              <w:rPr>
                <w:rFonts w:cstheme="minorHAnsi"/>
                <w:szCs w:val="22"/>
              </w:rPr>
            </w:pPr>
            <w:r w:rsidRPr="339163CC" w:rsidR="5FFE7CAE">
              <w:rPr>
                <w:rFonts w:cs="Calibri" w:cstheme="minorAscii"/>
                <w:color w:val="FF0000"/>
              </w:rPr>
              <w:t>UWAGA</w:t>
            </w:r>
            <w:r w:rsidRPr="339163CC" w:rsidR="5FFE7CAE">
              <w:rPr>
                <w:rFonts w:cs="Calibri" w:cstheme="minorAscii"/>
              </w:rPr>
              <w:t xml:space="preserve">: Dla danej wizyty musi być podana </w:t>
            </w:r>
            <w:r w:rsidRPr="339163CC" w:rsidR="5FFE7CAE">
              <w:rPr>
                <w:rFonts w:cs="Calibri" w:cstheme="minorAscii"/>
                <w:u w:val="single"/>
              </w:rPr>
              <w:t>dokładnie jedna</w:t>
            </w:r>
            <w:r w:rsidRPr="339163CC" w:rsidR="5FFE7CAE">
              <w:rPr>
                <w:rFonts w:cs="Calibri" w:cstheme="minorAscii"/>
              </w:rPr>
              <w:t xml:space="preserve"> z podstaw umówienia Pacjenta: ‘Skierowanie elektroniczne identyfikator’ albo ‘Skierowanie papierowe identyfikator’ albo ‘Karta DILO identyfikator’ albo ‘Podstawa’</w:t>
            </w:r>
          </w:p>
          <w:p w:rsidR="003C1FC5" w:rsidP="003C1FC5" w:rsidRDefault="003C1FC5" w14:paraId="4A939C93" w14:textId="287C42BF">
            <w:pPr>
              <w:spacing w:before="60" w:after="60" w:line="240" w:lineRule="auto"/>
              <w:rPr>
                <w:rFonts w:cstheme="minorHAnsi"/>
                <w:szCs w:val="22"/>
              </w:rPr>
            </w:pPr>
            <w:r w:rsidRPr="00ED302A">
              <w:rPr>
                <w:color w:val="FF0000"/>
              </w:rPr>
              <w:t>UWAGA</w:t>
            </w:r>
            <w:r>
              <w:t xml:space="preserve">: Numer skierowania musi mieć stałą długość 22 znaków. </w:t>
            </w:r>
          </w:p>
          <w:p w:rsidRPr="00F709AE" w:rsidR="002E1161" w:rsidP="002E1161" w:rsidRDefault="002E1161" w14:paraId="65CC7400" w14:textId="57F0E0DB">
            <w:pPr>
              <w:spacing w:before="60" w:after="60" w:line="240" w:lineRule="auto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lastRenderedPageBreak/>
              <w:t xml:space="preserve">Jest to </w:t>
            </w:r>
            <w:r w:rsidRPr="00F709AE">
              <w:rPr>
                <w:rFonts w:cstheme="minorHAnsi"/>
                <w:szCs w:val="22"/>
              </w:rPr>
              <w:t xml:space="preserve">numer skierowania nadawany przez Usługodawcę w jego </w:t>
            </w:r>
            <w:r>
              <w:rPr>
                <w:rFonts w:cstheme="minorHAnsi"/>
                <w:szCs w:val="22"/>
              </w:rPr>
              <w:t>systemie.</w:t>
            </w:r>
          </w:p>
        </w:tc>
        <w:tc>
          <w:tcPr>
            <w:tcW w:w="2126" w:type="dxa"/>
            <w:tcMar/>
          </w:tcPr>
          <w:p w:rsidR="00FE74E7" w:rsidP="00FE74E7" w:rsidRDefault="00FE74E7" w14:paraId="1BB14245" w14:textId="77777777">
            <w:pPr>
              <w:spacing w:before="60" w:after="60" w:line="240" w:lineRule="auto"/>
              <w:rPr>
                <w:rFonts w:cstheme="minorHAnsi"/>
                <w:i/>
                <w:iCs/>
                <w:szCs w:val="22"/>
              </w:rPr>
            </w:pPr>
            <w:r w:rsidRPr="00FE74E7">
              <w:rPr>
                <w:rFonts w:cstheme="minorHAnsi"/>
                <w:i/>
                <w:iCs/>
                <w:szCs w:val="22"/>
              </w:rPr>
              <w:lastRenderedPageBreak/>
              <w:t>Przykłady:</w:t>
            </w:r>
          </w:p>
          <w:p w:rsidRPr="00F709AE" w:rsidR="002E1161" w:rsidP="002E1161" w:rsidRDefault="00ED302A" w14:paraId="6F8B1C1C" w14:textId="28521B20">
            <w:pPr>
              <w:spacing w:before="60" w:after="60" w:line="240" w:lineRule="auto"/>
              <w:rPr>
                <w:rFonts w:cstheme="minorHAnsi"/>
                <w:szCs w:val="22"/>
              </w:rPr>
            </w:pPr>
            <w:r w:rsidRPr="00ED302A">
              <w:rPr>
                <w:rFonts w:cstheme="minorHAnsi"/>
                <w:szCs w:val="22"/>
              </w:rPr>
              <w:t>F76FB1D7366B41E7906749</w:t>
            </w:r>
          </w:p>
        </w:tc>
      </w:tr>
      <w:tr w:rsidRPr="00F709AE" w:rsidR="00845642" w:rsidTr="339163CC" w14:paraId="360B4C35" w14:textId="77777777">
        <w:tc>
          <w:tcPr>
            <w:tcW w:w="421" w:type="dxa"/>
            <w:tcMar/>
          </w:tcPr>
          <w:p w:rsidRPr="00F709AE" w:rsidR="00845642" w:rsidRDefault="00845642" w14:paraId="5C2B0F71" w14:textId="77777777">
            <w:pPr>
              <w:pStyle w:val="Akapitzlist"/>
              <w:numPr>
                <w:ilvl w:val="0"/>
                <w:numId w:val="16"/>
              </w:numPr>
              <w:spacing w:before="60" w:after="60" w:line="240" w:lineRule="auto"/>
              <w:ind w:left="0" w:firstLine="0"/>
              <w:contextualSpacing w:val="0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559" w:type="dxa"/>
            <w:tcMar/>
          </w:tcPr>
          <w:p w:rsidRPr="00F709AE" w:rsidR="00845642" w:rsidP="00EB7344" w:rsidRDefault="00845642" w14:paraId="7AFC50F2" w14:textId="3EF1C152">
            <w:pPr>
              <w:spacing w:before="60" w:after="60" w:line="240" w:lineRule="auto"/>
              <w:jc w:val="left"/>
              <w:rPr>
                <w:rFonts w:cstheme="minorHAnsi"/>
                <w:szCs w:val="22"/>
              </w:rPr>
            </w:pPr>
            <w:r w:rsidRPr="00A60A9F">
              <w:rPr>
                <w:rFonts w:cstheme="minorHAnsi"/>
                <w:szCs w:val="22"/>
              </w:rPr>
              <w:t>Skierowanie papierowe data wydania</w:t>
            </w:r>
          </w:p>
        </w:tc>
        <w:tc>
          <w:tcPr>
            <w:tcW w:w="5528" w:type="dxa"/>
            <w:tcMar/>
          </w:tcPr>
          <w:p w:rsidR="00892AB6" w:rsidP="002E1161" w:rsidRDefault="001A4B5C" w14:paraId="3EC82474" w14:textId="2C9326B3">
            <w:pPr>
              <w:spacing w:before="60" w:after="60" w:line="240" w:lineRule="auto"/>
              <w:rPr>
                <w:rFonts w:cstheme="minorHAnsi"/>
                <w:szCs w:val="22"/>
              </w:rPr>
            </w:pPr>
            <w:r w:rsidRPr="00F709AE">
              <w:rPr>
                <w:rFonts w:cstheme="minorHAnsi"/>
                <w:szCs w:val="22"/>
              </w:rPr>
              <w:t>Data</w:t>
            </w:r>
            <w:r w:rsidR="00E47134">
              <w:rPr>
                <w:rFonts w:cstheme="minorHAnsi"/>
                <w:szCs w:val="22"/>
              </w:rPr>
              <w:t xml:space="preserve"> wydania/wystawienia</w:t>
            </w:r>
            <w:r w:rsidRPr="00F709AE">
              <w:rPr>
                <w:rFonts w:cstheme="minorHAnsi"/>
                <w:szCs w:val="22"/>
              </w:rPr>
              <w:t xml:space="preserve"> </w:t>
            </w:r>
            <w:r>
              <w:rPr>
                <w:rFonts w:cstheme="minorHAnsi"/>
                <w:szCs w:val="22"/>
              </w:rPr>
              <w:t>skierowania papierowego</w:t>
            </w:r>
          </w:p>
          <w:p w:rsidR="00886C71" w:rsidRDefault="00886C71" w14:paraId="4BC6774C" w14:textId="2CC6F78F">
            <w:pPr>
              <w:pStyle w:val="Akapitzlist"/>
              <w:numPr>
                <w:ilvl w:val="0"/>
                <w:numId w:val="17"/>
              </w:numPr>
              <w:spacing w:before="60" w:after="60" w:line="240" w:lineRule="auto"/>
              <w:rPr>
                <w:rFonts w:cstheme="minorHAnsi"/>
                <w:szCs w:val="22"/>
              </w:rPr>
            </w:pPr>
            <w:r w:rsidRPr="339163CC" w:rsidR="5BFA0B51">
              <w:rPr>
                <w:rFonts w:cs="Calibri" w:cstheme="minorAscii"/>
              </w:rPr>
              <w:t xml:space="preserve">Pole jest opcjonalne </w:t>
            </w:r>
            <w:r w:rsidRPr="339163CC" w:rsidR="5BFA0B51">
              <w:rPr>
                <w:rFonts w:cs="Calibri" w:cstheme="minorAscii"/>
              </w:rPr>
              <w:t>do wypełnienia</w:t>
            </w:r>
            <w:r w:rsidRPr="339163CC" w:rsidR="5BFA0B51">
              <w:rPr>
                <w:rFonts w:cs="Calibri" w:cstheme="minorAscii"/>
              </w:rPr>
              <w:t xml:space="preserve"> i jest wypełniane</w:t>
            </w:r>
            <w:r w:rsidRPr="339163CC" w:rsidR="5BFA0B51">
              <w:rPr>
                <w:rFonts w:cs="Calibri" w:cstheme="minorAscii"/>
              </w:rPr>
              <w:t xml:space="preserve">, </w:t>
            </w:r>
            <w:r w:rsidRPr="339163CC" w:rsidR="5BFA0B51">
              <w:rPr>
                <w:rFonts w:cs="Calibri" w:cstheme="minorAscii"/>
              </w:rPr>
              <w:t xml:space="preserve">jeśli </w:t>
            </w:r>
            <w:r w:rsidRPr="339163CC" w:rsidR="5BFA0B51">
              <w:rPr>
                <w:rFonts w:cs="Calibri" w:cstheme="minorAscii"/>
              </w:rPr>
              <w:t>podano identyfikator skierowania papierowego w polu ‘</w:t>
            </w:r>
            <w:r w:rsidRPr="339163CC" w:rsidR="5BFA0B51">
              <w:rPr>
                <w:rFonts w:cs="Calibri" w:cstheme="minorAscii"/>
              </w:rPr>
              <w:t>Skierowanie papierowe identyfikator</w:t>
            </w:r>
            <w:r w:rsidRPr="339163CC" w:rsidR="5BFA0B51">
              <w:rPr>
                <w:rFonts w:cs="Calibri" w:cstheme="minorAscii"/>
              </w:rPr>
              <w:t xml:space="preserve">’ i </w:t>
            </w:r>
            <w:r w:rsidRPr="339163CC" w:rsidR="5BFA0B51">
              <w:rPr>
                <w:rFonts w:cs="Calibri" w:cstheme="minorAscii"/>
              </w:rPr>
              <w:t>jeśli znana jest data</w:t>
            </w:r>
            <w:r w:rsidRPr="339163CC" w:rsidR="5BFA0B51">
              <w:rPr>
                <w:rFonts w:cs="Calibri" w:cstheme="minorAscii"/>
              </w:rPr>
              <w:t xml:space="preserve"> wydania skierowania papierowego</w:t>
            </w:r>
            <w:r w:rsidRPr="339163CC" w:rsidR="5BFA0B51">
              <w:rPr>
                <w:rFonts w:cs="Calibri" w:cstheme="minorAscii"/>
              </w:rPr>
              <w:t>.</w:t>
            </w:r>
          </w:p>
          <w:p w:rsidRPr="00AE0611" w:rsidR="00C52318" w:rsidP="002E1161" w:rsidRDefault="001A4B5C" w14:paraId="3CBA3E2A" w14:textId="5F9CD48A">
            <w:pPr>
              <w:spacing w:before="60" w:after="60" w:line="240" w:lineRule="auto"/>
              <w:rPr>
                <w:rFonts w:cstheme="minorHAnsi"/>
                <w:szCs w:val="22"/>
              </w:rPr>
            </w:pPr>
            <w:r w:rsidRPr="00F709AE">
              <w:rPr>
                <w:rFonts w:cstheme="minorHAnsi"/>
                <w:szCs w:val="22"/>
              </w:rPr>
              <w:t>Data wydania</w:t>
            </w:r>
            <w:r w:rsidR="00E47134">
              <w:rPr>
                <w:rFonts w:cstheme="minorHAnsi"/>
                <w:szCs w:val="22"/>
              </w:rPr>
              <w:t>/wystawienia</w:t>
            </w:r>
            <w:r w:rsidRPr="00F709AE">
              <w:rPr>
                <w:rFonts w:cstheme="minorHAnsi"/>
                <w:szCs w:val="22"/>
              </w:rPr>
              <w:t xml:space="preserve"> </w:t>
            </w:r>
            <w:r>
              <w:rPr>
                <w:rFonts w:cstheme="minorHAnsi"/>
                <w:szCs w:val="22"/>
              </w:rPr>
              <w:t>skierowania papierowego</w:t>
            </w:r>
            <w:r w:rsidRPr="00F709AE">
              <w:rPr>
                <w:rFonts w:cstheme="minorHAnsi"/>
                <w:szCs w:val="22"/>
              </w:rPr>
              <w:t xml:space="preserve"> w postaci ciągu cyfr </w:t>
            </w:r>
            <w:proofErr w:type="spellStart"/>
            <w:r w:rsidRPr="00F709AE">
              <w:rPr>
                <w:rFonts w:cstheme="minorHAnsi"/>
                <w:i/>
                <w:iCs/>
                <w:szCs w:val="22"/>
              </w:rPr>
              <w:t>rrrr</w:t>
            </w:r>
            <w:proofErr w:type="spellEnd"/>
            <w:r w:rsidRPr="00F709AE">
              <w:rPr>
                <w:rFonts w:cstheme="minorHAnsi"/>
                <w:i/>
                <w:iCs/>
                <w:szCs w:val="22"/>
              </w:rPr>
              <w:t>-mm-</w:t>
            </w:r>
            <w:proofErr w:type="spellStart"/>
            <w:r w:rsidRPr="00F709AE">
              <w:rPr>
                <w:rFonts w:cstheme="minorHAnsi"/>
                <w:i/>
                <w:iCs/>
                <w:szCs w:val="22"/>
              </w:rPr>
              <w:t>dd</w:t>
            </w:r>
            <w:proofErr w:type="spellEnd"/>
            <w:r w:rsidRPr="00F709AE">
              <w:rPr>
                <w:rFonts w:cstheme="minorHAnsi"/>
                <w:szCs w:val="22"/>
              </w:rPr>
              <w:t xml:space="preserve"> rozdzielonych myślnikiem, gdzie </w:t>
            </w:r>
            <w:proofErr w:type="spellStart"/>
            <w:r w:rsidRPr="00F709AE">
              <w:rPr>
                <w:rFonts w:cstheme="minorHAnsi"/>
                <w:szCs w:val="22"/>
              </w:rPr>
              <w:t>rrrr</w:t>
            </w:r>
            <w:proofErr w:type="spellEnd"/>
            <w:r w:rsidRPr="00F709AE">
              <w:rPr>
                <w:rFonts w:cstheme="minorHAnsi"/>
                <w:szCs w:val="22"/>
              </w:rPr>
              <w:t xml:space="preserve"> – cztery cyfry roku, mm - dwie cyfry miesiąca (dla miesięcy od stycznia do września numer miesiąca poprzedzony cyfrą 0, np. 03), </w:t>
            </w:r>
            <w:proofErr w:type="spellStart"/>
            <w:r w:rsidRPr="00F709AE">
              <w:rPr>
                <w:rFonts w:cstheme="minorHAnsi"/>
                <w:szCs w:val="22"/>
              </w:rPr>
              <w:t>dd</w:t>
            </w:r>
            <w:proofErr w:type="spellEnd"/>
            <w:r w:rsidRPr="00F709AE">
              <w:rPr>
                <w:rFonts w:cstheme="minorHAnsi"/>
                <w:szCs w:val="22"/>
              </w:rPr>
              <w:t xml:space="preserve"> - dwie cyfry dnia (dla dni od 1 do 9 numer dnia poprzedzony cyfrą 0, np. 04).</w:t>
            </w:r>
          </w:p>
        </w:tc>
        <w:tc>
          <w:tcPr>
            <w:tcW w:w="2126" w:type="dxa"/>
            <w:tcMar/>
          </w:tcPr>
          <w:p w:rsidR="001A4B5C" w:rsidP="001A4B5C" w:rsidRDefault="001A4B5C" w14:paraId="65E6CC4A" w14:textId="77777777">
            <w:pPr>
              <w:spacing w:before="60" w:after="60" w:line="240" w:lineRule="auto"/>
              <w:rPr>
                <w:rFonts w:cstheme="minorHAnsi"/>
                <w:i/>
                <w:iCs/>
                <w:szCs w:val="22"/>
              </w:rPr>
            </w:pPr>
            <w:r w:rsidRPr="00FE74E7">
              <w:rPr>
                <w:rFonts w:cstheme="minorHAnsi"/>
                <w:i/>
                <w:iCs/>
                <w:szCs w:val="22"/>
              </w:rPr>
              <w:t>Przykłady:</w:t>
            </w:r>
          </w:p>
          <w:p w:rsidR="00845642" w:rsidP="001A4B5C" w:rsidRDefault="001A4B5C" w14:paraId="4F6D7107" w14:textId="77777777">
            <w:pPr>
              <w:spacing w:before="60" w:after="60" w:line="240" w:lineRule="auto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2021-12-02</w:t>
            </w:r>
          </w:p>
          <w:p w:rsidRPr="00FE74E7" w:rsidR="001A4B5C" w:rsidP="001A4B5C" w:rsidRDefault="001A4B5C" w14:paraId="4FEF9A9D" w14:textId="41DC1CE5">
            <w:pPr>
              <w:spacing w:before="60" w:after="60" w:line="240" w:lineRule="auto"/>
              <w:rPr>
                <w:rFonts w:cstheme="minorHAnsi"/>
                <w:i/>
                <w:iCs/>
                <w:szCs w:val="22"/>
              </w:rPr>
            </w:pPr>
            <w:r>
              <w:rPr>
                <w:rFonts w:cstheme="minorHAnsi"/>
                <w:szCs w:val="22"/>
              </w:rPr>
              <w:t>2022-01-09</w:t>
            </w:r>
          </w:p>
        </w:tc>
      </w:tr>
      <w:tr w:rsidRPr="00F709AE" w:rsidR="00561736" w:rsidTr="339163CC" w14:paraId="6B8E7575" w14:textId="77777777">
        <w:trPr>
          <w:ins w:author="Autor" w:id="416971058"/>
        </w:trPr>
        <w:tc>
          <w:tcPr>
            <w:tcW w:w="421" w:type="dxa"/>
            <w:tcMar/>
          </w:tcPr>
          <w:p w:rsidRPr="00F709AE" w:rsidR="00561736" w:rsidRDefault="00561736" w14:paraId="1DD374DF" w14:textId="77777777">
            <w:pPr>
              <w:pStyle w:val="Akapitzlist"/>
              <w:numPr>
                <w:ilvl w:val="0"/>
                <w:numId w:val="16"/>
              </w:numPr>
              <w:spacing w:before="60" w:after="60" w:line="240" w:lineRule="auto"/>
              <w:ind w:left="0" w:firstLine="0"/>
              <w:contextualSpacing w:val="0"/>
              <w:jc w:val="left"/>
              <w:rPr>
                <w:ins w:author="Autor" w:id="118"/>
                <w:rFonts w:asciiTheme="minorHAnsi" w:hAnsiTheme="minorHAnsi" w:cstheme="minorHAnsi"/>
                <w:szCs w:val="22"/>
              </w:rPr>
            </w:pPr>
          </w:p>
        </w:tc>
        <w:tc>
          <w:tcPr>
            <w:tcW w:w="1559" w:type="dxa"/>
            <w:tcMar/>
          </w:tcPr>
          <w:p w:rsidRPr="00E252A4" w:rsidR="00561736" w:rsidP="00EB7344" w:rsidRDefault="00561736" w14:paraId="54374778" w14:textId="6AEF9F27">
            <w:pPr>
              <w:spacing w:before="60" w:after="60" w:line="240" w:lineRule="auto"/>
              <w:jc w:val="left"/>
              <w:rPr>
                <w:ins w:author="Autor" w:id="119"/>
                <w:rFonts w:cstheme="minorHAnsi"/>
                <w:szCs w:val="22"/>
              </w:rPr>
            </w:pPr>
            <w:ins w:author="Autor" w:id="120">
              <w:r w:rsidRPr="00E252A4">
                <w:rPr>
                  <w:rFonts w:cstheme="minorHAnsi"/>
                  <w:szCs w:val="22"/>
                </w:rPr>
                <w:t xml:space="preserve">Skierowanie papierowe </w:t>
              </w:r>
              <w:r w:rsidRPr="00E252A4" w:rsidR="0085227F">
                <w:rPr>
                  <w:rFonts w:cstheme="minorHAnsi"/>
                  <w:szCs w:val="22"/>
                </w:rPr>
                <w:t>i</w:t>
              </w:r>
              <w:r w:rsidRPr="00E252A4">
                <w:rPr>
                  <w:rFonts w:cstheme="minorHAnsi"/>
                  <w:szCs w:val="22"/>
                </w:rPr>
                <w:t>dentyfikator wystawcy</w:t>
              </w:r>
            </w:ins>
          </w:p>
        </w:tc>
        <w:tc>
          <w:tcPr>
            <w:tcW w:w="5528" w:type="dxa"/>
            <w:tcMar/>
          </w:tcPr>
          <w:p w:rsidRPr="00E252A4" w:rsidR="00561736" w:rsidP="002E1161" w:rsidRDefault="00561736" w14:paraId="0419B124" w14:textId="4A454C1B">
            <w:pPr>
              <w:spacing w:before="60" w:after="60" w:line="240" w:lineRule="auto"/>
              <w:rPr>
                <w:ins w:author="Autor" w:id="121"/>
                <w:rFonts w:cstheme="minorHAnsi"/>
                <w:szCs w:val="22"/>
              </w:rPr>
            </w:pPr>
            <w:ins w:author="Autor" w:id="122">
              <w:r w:rsidRPr="00E252A4">
                <w:rPr>
                  <w:rFonts w:cstheme="minorHAnsi"/>
                  <w:szCs w:val="22"/>
                </w:rPr>
                <w:t>Identyfikator wystawcy skierowania papierowego</w:t>
              </w:r>
            </w:ins>
          </w:p>
          <w:p w:rsidRPr="00E252A4" w:rsidR="00A53D6E" w:rsidRDefault="00561736" w14:paraId="0FB36985" w14:textId="77777777">
            <w:pPr>
              <w:pStyle w:val="Akapitzlist"/>
              <w:numPr>
                <w:ilvl w:val="0"/>
                <w:numId w:val="17"/>
              </w:numPr>
              <w:spacing w:before="60" w:after="60" w:line="240" w:lineRule="auto"/>
              <w:rPr>
                <w:ins w:author="Autor" w:id="123"/>
                <w:rFonts w:cstheme="minorHAnsi"/>
                <w:szCs w:val="22"/>
              </w:rPr>
            </w:pPr>
            <w:ins w:author="Autor" w:id="124">
              <w:r w:rsidRPr="00E252A4">
                <w:rPr>
                  <w:rFonts w:cstheme="minorHAnsi"/>
                  <w:szCs w:val="22"/>
                </w:rPr>
                <w:t>Pole jest opcjonalne do wypełnienia i jest wypełniane, jeśli podano identyfikator skierowania papierowego w polu ‘Skierowanie papierowe identyfikator’ i jeśli znany identyfikator wystawcy skierowania papierowego.</w:t>
              </w:r>
            </w:ins>
          </w:p>
          <w:p w:rsidRPr="00E252A4" w:rsidR="00A53D6E" w:rsidRDefault="00561736" w14:paraId="1CABE114" w14:textId="6FEECD27">
            <w:pPr>
              <w:pStyle w:val="Akapitzlist"/>
              <w:numPr>
                <w:ilvl w:val="0"/>
                <w:numId w:val="17"/>
              </w:numPr>
              <w:spacing w:before="60" w:after="60" w:line="240" w:lineRule="auto"/>
              <w:rPr>
                <w:ins w:author="Autor" w:id="125"/>
                <w:rFonts w:cstheme="minorHAnsi"/>
                <w:szCs w:val="22"/>
              </w:rPr>
            </w:pPr>
            <w:ins w:author="Autor" w:id="126">
              <w:r w:rsidRPr="00E252A4">
                <w:rPr>
                  <w:rFonts w:cstheme="minorHAnsi"/>
                  <w:szCs w:val="22"/>
                </w:rPr>
                <w:t xml:space="preserve">Należy podać </w:t>
              </w:r>
              <w:r w:rsidRPr="00E252A4" w:rsidR="00A53D6E">
                <w:rPr>
                  <w:rFonts w:cstheme="minorHAnsi"/>
                  <w:szCs w:val="22"/>
                </w:rPr>
                <w:t>Numer Prawa Wykonywania Zawodu.</w:t>
              </w:r>
            </w:ins>
          </w:p>
          <w:p w:rsidRPr="00E252A4" w:rsidR="00A53D6E" w:rsidP="002E1161" w:rsidRDefault="00A53D6E" w14:paraId="6C0E7477" w14:textId="77777777">
            <w:pPr>
              <w:spacing w:before="60" w:after="60" w:line="240" w:lineRule="auto"/>
              <w:rPr>
                <w:ins w:author="Autor" w:id="127"/>
                <w:rFonts w:cstheme="minorHAnsi"/>
                <w:szCs w:val="22"/>
              </w:rPr>
            </w:pPr>
          </w:p>
          <w:p w:rsidRPr="00E252A4" w:rsidR="00A53D6E" w:rsidP="002E1161" w:rsidRDefault="00A53D6E" w14:paraId="5E237661" w14:textId="6E517D82">
            <w:pPr>
              <w:spacing w:before="60" w:after="60" w:line="240" w:lineRule="auto"/>
              <w:rPr>
                <w:ins w:author="Autor" w:id="128"/>
                <w:rFonts w:cstheme="minorHAnsi"/>
                <w:szCs w:val="22"/>
              </w:rPr>
            </w:pPr>
            <w:ins w:author="Autor" w:id="129">
              <w:r w:rsidRPr="00E252A4">
                <w:rPr>
                  <w:rFonts w:cstheme="minorHAnsi"/>
                  <w:szCs w:val="22"/>
                </w:rPr>
                <w:t xml:space="preserve">Numer powinien mieć </w:t>
              </w:r>
              <w:r w:rsidRPr="00E252A4" w:rsidR="00E82355">
                <w:rPr>
                  <w:rFonts w:cstheme="minorHAnsi"/>
                  <w:szCs w:val="22"/>
                </w:rPr>
                <w:t>7</w:t>
              </w:r>
              <w:r w:rsidRPr="00E252A4">
                <w:rPr>
                  <w:rFonts w:cstheme="minorHAnsi"/>
                  <w:szCs w:val="22"/>
                </w:rPr>
                <w:t xml:space="preserve"> cyfr (w przypadku PWZ lekarzy, dentystów i felczerów) </w:t>
              </w:r>
            </w:ins>
          </w:p>
          <w:p w:rsidRPr="00E252A4" w:rsidR="00561736" w:rsidP="00561736" w:rsidRDefault="00A53D6E" w14:paraId="67BDAE7B" w14:textId="1C15DAD4">
            <w:pPr>
              <w:spacing w:before="60" w:after="60" w:line="240" w:lineRule="auto"/>
              <w:rPr>
                <w:ins w:author="Autor" w:id="130"/>
                <w:rFonts w:cstheme="minorHAnsi"/>
                <w:szCs w:val="22"/>
              </w:rPr>
            </w:pPr>
            <w:ins w:author="Autor" w:id="131">
              <w:r w:rsidRPr="00E252A4">
                <w:rPr>
                  <w:rFonts w:cstheme="minorHAnsi"/>
                  <w:szCs w:val="22"/>
                </w:rPr>
                <w:t>lub 7 cyfr z literą ‘P’ lub ‘A’ na końcu (w przypadku PWZ pielęgniarek i położnych)</w:t>
              </w:r>
            </w:ins>
          </w:p>
        </w:tc>
        <w:tc>
          <w:tcPr>
            <w:tcW w:w="2126" w:type="dxa"/>
            <w:tcMar/>
          </w:tcPr>
          <w:p w:rsidRPr="00E252A4" w:rsidR="00561736" w:rsidP="00FE74E7" w:rsidRDefault="00AB07A7" w14:paraId="738D52BD" w14:textId="0B200AD2">
            <w:pPr>
              <w:spacing w:before="60" w:after="60" w:line="240" w:lineRule="auto"/>
              <w:rPr>
                <w:ins w:author="Autor" w:id="132"/>
                <w:rFonts w:cstheme="minorHAnsi"/>
                <w:i/>
                <w:iCs/>
                <w:szCs w:val="22"/>
              </w:rPr>
            </w:pPr>
            <w:ins w:author="Autor" w:id="133">
              <w:r w:rsidRPr="00E252A4">
                <w:rPr>
                  <w:rFonts w:cstheme="minorHAnsi"/>
                  <w:i/>
                  <w:iCs/>
                  <w:szCs w:val="22"/>
                </w:rPr>
                <w:t>Przykład</w:t>
              </w:r>
              <w:r w:rsidRPr="00E252A4" w:rsidR="007909B4">
                <w:rPr>
                  <w:rFonts w:cstheme="minorHAnsi"/>
                  <w:i/>
                  <w:iCs/>
                  <w:szCs w:val="22"/>
                </w:rPr>
                <w:t>y</w:t>
              </w:r>
              <w:r w:rsidRPr="00E252A4">
                <w:rPr>
                  <w:rFonts w:cstheme="minorHAnsi"/>
                  <w:i/>
                  <w:iCs/>
                  <w:szCs w:val="22"/>
                </w:rPr>
                <w:t>:</w:t>
              </w:r>
            </w:ins>
          </w:p>
          <w:p w:rsidRPr="00E252A4" w:rsidR="007909B4" w:rsidP="00FE74E7" w:rsidRDefault="007909B4" w14:paraId="39083683" w14:textId="77777777">
            <w:pPr>
              <w:spacing w:before="60" w:after="60" w:line="240" w:lineRule="auto"/>
              <w:rPr>
                <w:ins w:author="Autor" w:id="134"/>
                <w:rFonts w:cstheme="minorHAnsi"/>
                <w:szCs w:val="22"/>
              </w:rPr>
            </w:pPr>
            <w:ins w:author="Autor" w:id="135">
              <w:r w:rsidRPr="00E252A4">
                <w:rPr>
                  <w:rFonts w:cstheme="minorHAnsi"/>
                  <w:szCs w:val="22"/>
                </w:rPr>
                <w:t>3175858</w:t>
              </w:r>
            </w:ins>
          </w:p>
          <w:p w:rsidRPr="00AB07A7" w:rsidR="007909B4" w:rsidP="00FE74E7" w:rsidRDefault="007909B4" w14:paraId="72DB8BC8" w14:textId="17A53C55">
            <w:pPr>
              <w:spacing w:before="60" w:after="60" w:line="240" w:lineRule="auto"/>
              <w:rPr>
                <w:ins w:author="Autor" w:id="136"/>
                <w:rFonts w:cstheme="minorHAnsi"/>
                <w:szCs w:val="22"/>
              </w:rPr>
            </w:pPr>
            <w:ins w:author="Autor" w:id="137">
              <w:r w:rsidRPr="00E252A4">
                <w:rPr>
                  <w:rFonts w:cstheme="minorHAnsi"/>
                  <w:szCs w:val="22"/>
                </w:rPr>
                <w:t>3529511P</w:t>
              </w:r>
            </w:ins>
          </w:p>
        </w:tc>
      </w:tr>
      <w:tr w:rsidRPr="00F709AE" w:rsidR="002E1161" w:rsidTr="339163CC" w14:paraId="0C24F76D" w14:textId="77777777">
        <w:tc>
          <w:tcPr>
            <w:tcW w:w="421" w:type="dxa"/>
            <w:tcMar/>
          </w:tcPr>
          <w:p w:rsidRPr="00F709AE" w:rsidR="002E1161" w:rsidRDefault="002E1161" w14:paraId="24E5B1AA" w14:textId="77777777">
            <w:pPr>
              <w:pStyle w:val="Akapitzlist"/>
              <w:numPr>
                <w:ilvl w:val="0"/>
                <w:numId w:val="16"/>
              </w:numPr>
              <w:spacing w:before="60" w:after="60" w:line="240" w:lineRule="auto"/>
              <w:ind w:left="0" w:firstLine="0"/>
              <w:contextualSpacing w:val="0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559" w:type="dxa"/>
            <w:tcMar/>
          </w:tcPr>
          <w:p w:rsidRPr="00F709AE" w:rsidR="002E1161" w:rsidP="00EB7344" w:rsidRDefault="002E1161" w14:paraId="1ADD7A76" w14:textId="77777777">
            <w:pPr>
              <w:spacing w:before="60" w:after="60" w:line="240" w:lineRule="auto"/>
              <w:jc w:val="left"/>
              <w:rPr>
                <w:rFonts w:cstheme="minorHAnsi"/>
                <w:szCs w:val="22"/>
              </w:rPr>
            </w:pPr>
            <w:r w:rsidRPr="00F709AE">
              <w:rPr>
                <w:rFonts w:cstheme="minorHAnsi"/>
                <w:szCs w:val="22"/>
              </w:rPr>
              <w:t>Karta DILO identyfikator</w:t>
            </w:r>
          </w:p>
        </w:tc>
        <w:tc>
          <w:tcPr>
            <w:tcW w:w="5528" w:type="dxa"/>
            <w:tcMar/>
          </w:tcPr>
          <w:p w:rsidRPr="00AE0611" w:rsidR="002E1161" w:rsidP="002E1161" w:rsidRDefault="002E1161" w14:paraId="3DAFC115" w14:textId="3A1A04F8">
            <w:pPr>
              <w:spacing w:before="60" w:after="60" w:line="240" w:lineRule="auto"/>
              <w:rPr>
                <w:rFonts w:cstheme="minorHAnsi"/>
                <w:szCs w:val="22"/>
              </w:rPr>
            </w:pPr>
            <w:r w:rsidRPr="00AE0611">
              <w:rPr>
                <w:rFonts w:cstheme="minorHAnsi"/>
                <w:szCs w:val="22"/>
              </w:rPr>
              <w:t>Identyfikator karty DILO</w:t>
            </w:r>
            <w:r w:rsidRPr="00F709AE" w:rsidR="00013EAC">
              <w:rPr>
                <w:rFonts w:cstheme="minorHAnsi"/>
                <w:szCs w:val="22"/>
              </w:rPr>
              <w:t xml:space="preserve"> będące</w:t>
            </w:r>
            <w:r w:rsidR="00013EAC">
              <w:rPr>
                <w:rFonts w:cstheme="minorHAnsi"/>
                <w:szCs w:val="22"/>
              </w:rPr>
              <w:t>j</w:t>
            </w:r>
            <w:r w:rsidRPr="00F709AE" w:rsidR="00013EAC">
              <w:rPr>
                <w:rFonts w:cstheme="minorHAnsi"/>
                <w:szCs w:val="22"/>
              </w:rPr>
              <w:t xml:space="preserve"> podstawą zapisu na wizytę</w:t>
            </w:r>
            <w:r w:rsidR="00351443">
              <w:rPr>
                <w:rFonts w:cstheme="minorHAnsi"/>
                <w:szCs w:val="22"/>
              </w:rPr>
              <w:t>.</w:t>
            </w:r>
          </w:p>
          <w:p w:rsidRPr="007D3176" w:rsidR="002E1161" w:rsidRDefault="00FB2545" w14:paraId="7D586F60" w14:textId="487E9CEE">
            <w:pPr>
              <w:pStyle w:val="Akapitzlist"/>
              <w:numPr>
                <w:ilvl w:val="0"/>
                <w:numId w:val="17"/>
              </w:numPr>
              <w:spacing w:before="60" w:after="60" w:line="240" w:lineRule="auto"/>
              <w:rPr>
                <w:rFonts w:cstheme="minorHAnsi"/>
                <w:szCs w:val="22"/>
              </w:rPr>
            </w:pPr>
            <w:r w:rsidRPr="339163CC" w:rsidR="5FFE7CAE">
              <w:rPr>
                <w:rFonts w:cs="Calibri" w:cstheme="minorAscii"/>
                <w:color w:val="FF0000"/>
              </w:rPr>
              <w:t>UWAGA</w:t>
            </w:r>
            <w:r w:rsidRPr="339163CC" w:rsidR="5FFE7CAE">
              <w:rPr>
                <w:rFonts w:cs="Calibri" w:cstheme="minorAscii"/>
              </w:rPr>
              <w:t xml:space="preserve">: Dla danej wizyty musi być podana </w:t>
            </w:r>
            <w:r w:rsidRPr="339163CC" w:rsidR="5FFE7CAE">
              <w:rPr>
                <w:rFonts w:cs="Calibri" w:cstheme="minorAscii"/>
                <w:u w:val="single"/>
              </w:rPr>
              <w:t>dokładnie jedna</w:t>
            </w:r>
            <w:r w:rsidRPr="339163CC" w:rsidR="5FFE7CAE">
              <w:rPr>
                <w:rFonts w:cs="Calibri" w:cstheme="minorAscii"/>
              </w:rPr>
              <w:t xml:space="preserve"> z podstaw umówienia Pacjenta: ‘Skierowanie elektroniczne identyfikator’ albo ‘Skierowanie papierowe identyfikator’ albo ‘Karta DILO identyfikator’ albo ‘Podstawa’</w:t>
            </w:r>
            <w:r w:rsidRPr="339163CC" w:rsidR="48ADFB85">
              <w:rPr>
                <w:rFonts w:cs="Calibri" w:cstheme="minorAscii"/>
              </w:rPr>
              <w:t>.</w:t>
            </w:r>
          </w:p>
        </w:tc>
        <w:tc>
          <w:tcPr>
            <w:tcW w:w="2126" w:type="dxa"/>
            <w:tcMar/>
          </w:tcPr>
          <w:p w:rsidR="00FE74E7" w:rsidP="00FE74E7" w:rsidRDefault="00FE74E7" w14:paraId="4D6325C7" w14:textId="77777777">
            <w:pPr>
              <w:spacing w:before="60" w:after="60" w:line="240" w:lineRule="auto"/>
              <w:rPr>
                <w:rFonts w:cstheme="minorHAnsi"/>
                <w:i/>
                <w:iCs/>
                <w:szCs w:val="22"/>
              </w:rPr>
            </w:pPr>
            <w:r w:rsidRPr="00FE74E7">
              <w:rPr>
                <w:rFonts w:cstheme="minorHAnsi"/>
                <w:i/>
                <w:iCs/>
                <w:szCs w:val="22"/>
              </w:rPr>
              <w:t>Przykłady:</w:t>
            </w:r>
          </w:p>
          <w:p w:rsidRPr="00F709AE" w:rsidR="002E1161" w:rsidP="002E1161" w:rsidRDefault="002E1161" w14:paraId="44B5C3CA" w14:textId="77777777">
            <w:pPr>
              <w:spacing w:before="60" w:after="60" w:line="240" w:lineRule="auto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34873284</w:t>
            </w:r>
          </w:p>
        </w:tc>
      </w:tr>
      <w:tr w:rsidRPr="00F709AE" w:rsidR="002E1161" w:rsidTr="339163CC" w14:paraId="1528D89A" w14:textId="77777777">
        <w:trPr>
          <w:del w:author="Autor" w:id="607792629"/>
        </w:trPr>
        <w:tc>
          <w:tcPr>
            <w:tcW w:w="421" w:type="dxa"/>
            <w:tcMar/>
          </w:tcPr>
          <w:p w:rsidRPr="00F709AE" w:rsidR="002E1161" w:rsidP="002E1161" w:rsidRDefault="002E1161" w14:paraId="1D271A61" w14:textId="77777777">
            <w:pPr>
              <w:pStyle w:val="Akapitzlist"/>
              <w:numPr>
                <w:ilvl w:val="0"/>
                <w:numId w:val="16"/>
              </w:numPr>
              <w:spacing w:before="60" w:after="60" w:line="240" w:lineRule="auto"/>
              <w:ind w:left="0" w:firstLine="0"/>
              <w:contextualSpacing w:val="0"/>
              <w:jc w:val="left"/>
              <w:rPr>
                <w:del w:author="Autor" w:id="139"/>
                <w:rFonts w:asciiTheme="minorHAnsi" w:hAnsiTheme="minorHAnsi" w:cstheme="minorHAnsi"/>
                <w:szCs w:val="22"/>
              </w:rPr>
            </w:pPr>
          </w:p>
        </w:tc>
        <w:tc>
          <w:tcPr>
            <w:tcW w:w="1559" w:type="dxa"/>
            <w:tcMar/>
          </w:tcPr>
          <w:p w:rsidRPr="00F709AE" w:rsidR="002E1161" w:rsidP="00EB7344" w:rsidRDefault="002E1161" w14:paraId="002BC2E0" w14:textId="77777777">
            <w:pPr>
              <w:spacing w:before="60" w:after="60" w:line="240" w:lineRule="auto"/>
              <w:jc w:val="left"/>
              <w:rPr>
                <w:del w:author="Autor" w:id="140"/>
                <w:rFonts w:cstheme="minorHAnsi"/>
                <w:szCs w:val="22"/>
              </w:rPr>
            </w:pPr>
            <w:del w:author="Autor" w:id="141">
              <w:r w:rsidRPr="00F709AE">
                <w:rPr>
                  <w:rFonts w:cstheme="minorHAnsi"/>
                  <w:szCs w:val="22"/>
                </w:rPr>
                <w:delText>Karta DILO data wydania</w:delText>
              </w:r>
            </w:del>
          </w:p>
        </w:tc>
        <w:tc>
          <w:tcPr>
            <w:tcW w:w="5528" w:type="dxa"/>
            <w:tcMar/>
          </w:tcPr>
          <w:p w:rsidR="0009598D" w:rsidP="002E1161" w:rsidRDefault="0009598D" w14:paraId="29DFB15E" w14:textId="77777777">
            <w:pPr>
              <w:spacing w:before="60" w:after="60" w:line="240" w:lineRule="auto"/>
              <w:rPr>
                <w:del w:author="Autor" w:id="142"/>
                <w:rFonts w:cstheme="minorHAnsi"/>
                <w:szCs w:val="22"/>
              </w:rPr>
            </w:pPr>
            <w:del w:author="Autor" w:id="143">
              <w:r w:rsidRPr="00F709AE">
                <w:rPr>
                  <w:rFonts w:cstheme="minorHAnsi"/>
                  <w:szCs w:val="22"/>
                </w:rPr>
                <w:delText xml:space="preserve">Data </w:delText>
              </w:r>
              <w:r w:rsidR="003620A7">
                <w:rPr>
                  <w:rFonts w:cstheme="minorHAnsi"/>
                  <w:szCs w:val="22"/>
                </w:rPr>
                <w:delText xml:space="preserve">wydania </w:delText>
              </w:r>
              <w:r w:rsidRPr="003620A7" w:rsidR="00237B3F">
                <w:rPr>
                  <w:rFonts w:cstheme="minorHAnsi"/>
                  <w:szCs w:val="22"/>
                  <w:u w:val="single"/>
                </w:rPr>
                <w:delText>decyzji o założeniu</w:delText>
              </w:r>
              <w:r w:rsidR="00237B3F">
                <w:rPr>
                  <w:rFonts w:cstheme="minorHAnsi"/>
                  <w:szCs w:val="22"/>
                </w:rPr>
                <w:delText xml:space="preserve"> </w:delText>
              </w:r>
              <w:r w:rsidRPr="00F709AE">
                <w:rPr>
                  <w:rFonts w:cstheme="minorHAnsi"/>
                  <w:szCs w:val="22"/>
                </w:rPr>
                <w:delText>karty DIL</w:delText>
              </w:r>
              <w:r w:rsidR="00351443">
                <w:rPr>
                  <w:rFonts w:cstheme="minorHAnsi"/>
                  <w:szCs w:val="22"/>
                </w:rPr>
                <w:delText>O</w:delText>
              </w:r>
              <w:r>
                <w:rPr>
                  <w:rFonts w:cstheme="minorHAnsi"/>
                  <w:szCs w:val="22"/>
                </w:rPr>
                <w:delText>.</w:delText>
              </w:r>
            </w:del>
          </w:p>
          <w:p w:rsidRPr="00E5664E" w:rsidR="0009598D" w:rsidP="0009598D" w:rsidRDefault="0009598D" w14:paraId="05A41A27" w14:textId="77777777">
            <w:pPr>
              <w:pStyle w:val="Akapitzlist"/>
              <w:numPr>
                <w:ilvl w:val="0"/>
                <w:numId w:val="17"/>
              </w:numPr>
              <w:spacing w:before="60" w:after="60" w:line="240" w:lineRule="auto"/>
              <w:rPr>
                <w:del w:author="Autor" w:id="144"/>
                <w:rFonts w:cstheme="minorHAnsi"/>
                <w:szCs w:val="22"/>
              </w:rPr>
            </w:pPr>
            <w:del w:author="Autor" w:id="1259235321">
              <w:r w:rsidRPr="339163CC" w:rsidDel="52D8849A">
                <w:rPr>
                  <w:rFonts w:cs="Calibri" w:cstheme="minorAscii"/>
                </w:rPr>
                <w:delText xml:space="preserve">Pole jest </w:delText>
              </w:r>
              <w:r w:rsidRPr="339163CC" w:rsidDel="52D8849A">
                <w:rPr>
                  <w:rFonts w:cs="Calibri" w:cstheme="minorAscii"/>
                  <w:u w:val="single"/>
                </w:rPr>
                <w:delText>obowiązkowe jeśli</w:delText>
              </w:r>
              <w:r w:rsidRPr="339163CC" w:rsidDel="52D8849A">
                <w:rPr>
                  <w:rFonts w:cs="Calibri" w:cstheme="minorAscii"/>
                </w:rPr>
                <w:delText xml:space="preserve"> podano identyfikator karty DILO w polu ‘</w:delText>
              </w:r>
              <w:r w:rsidRPr="339163CC" w:rsidDel="52D8849A">
                <w:rPr>
                  <w:rFonts w:cs="Calibri" w:cstheme="minorAscii"/>
                </w:rPr>
                <w:delText>Karta DILO identyfikator</w:delText>
              </w:r>
              <w:r w:rsidRPr="339163CC" w:rsidDel="52D8849A">
                <w:rPr>
                  <w:rFonts w:cs="Calibri" w:cstheme="minorAscii"/>
                </w:rPr>
                <w:delText xml:space="preserve">’. Jeśli nie </w:delText>
              </w:r>
              <w:r w:rsidRPr="339163CC" w:rsidDel="52D8849A">
                <w:rPr>
                  <w:rFonts w:cs="Calibri" w:cstheme="minorAscii"/>
                </w:rPr>
                <w:delText>wskazano</w:delText>
              </w:r>
              <w:r w:rsidRPr="339163CC" w:rsidDel="52D8849A">
                <w:rPr>
                  <w:rFonts w:cs="Calibri" w:cstheme="minorAscii"/>
                </w:rPr>
                <w:delText xml:space="preserve"> karty DILO, to pole nie musi być wypełniane.</w:delText>
              </w:r>
            </w:del>
          </w:p>
          <w:p w:rsidRPr="00F709AE" w:rsidR="002E1161" w:rsidP="002E1161" w:rsidRDefault="002E1161" w14:paraId="038BF21C" w14:textId="77777777">
            <w:pPr>
              <w:spacing w:before="60" w:after="60" w:line="240" w:lineRule="auto"/>
              <w:rPr>
                <w:del w:author="Autor" w:id="146"/>
                <w:rFonts w:cstheme="minorHAnsi"/>
                <w:szCs w:val="22"/>
              </w:rPr>
            </w:pPr>
            <w:del w:author="Autor" w:id="147">
              <w:r w:rsidRPr="00F709AE">
                <w:rPr>
                  <w:rFonts w:cstheme="minorHAnsi"/>
                  <w:szCs w:val="22"/>
                </w:rPr>
                <w:delText xml:space="preserve">Data </w:delText>
              </w:r>
              <w:r w:rsidR="008B1BE9">
                <w:rPr>
                  <w:rFonts w:cstheme="minorHAnsi"/>
                  <w:szCs w:val="22"/>
                </w:rPr>
                <w:delText xml:space="preserve">wydania </w:delText>
              </w:r>
              <w:r w:rsidRPr="003620A7" w:rsidR="008B1BE9">
                <w:rPr>
                  <w:rFonts w:cstheme="minorHAnsi"/>
                  <w:szCs w:val="22"/>
                  <w:u w:val="single"/>
                </w:rPr>
                <w:delText>decyzji o założeniu</w:delText>
              </w:r>
              <w:r w:rsidR="008B1BE9">
                <w:rPr>
                  <w:rFonts w:cstheme="minorHAnsi"/>
                  <w:szCs w:val="22"/>
                </w:rPr>
                <w:delText xml:space="preserve"> </w:delText>
              </w:r>
              <w:r w:rsidRPr="00F709AE">
                <w:rPr>
                  <w:rFonts w:cstheme="minorHAnsi"/>
                  <w:szCs w:val="22"/>
                </w:rPr>
                <w:delText xml:space="preserve">karty DILO w postaci ciągu cyfr </w:delText>
              </w:r>
              <w:r w:rsidRPr="00F709AE">
                <w:rPr>
                  <w:rFonts w:cstheme="minorHAnsi"/>
                  <w:i/>
                  <w:iCs/>
                  <w:szCs w:val="22"/>
                </w:rPr>
                <w:delText>rrrr-mm-dd</w:delText>
              </w:r>
              <w:r w:rsidRPr="00F709AE">
                <w:rPr>
                  <w:rFonts w:cstheme="minorHAnsi"/>
                  <w:szCs w:val="22"/>
                </w:rPr>
                <w:delText xml:space="preserve"> rozdzielonych myślnikiem, gdzie rrrr – cztery cyfry roku, mm - dwie cyfry miesiąca (dla miesięcy od stycznia do września numer miesiąca poprzedzony cyfrą 0, </w:delText>
              </w:r>
              <w:r w:rsidRPr="00F709AE">
                <w:rPr>
                  <w:rFonts w:cstheme="minorHAnsi"/>
                  <w:szCs w:val="22"/>
                </w:rPr>
                <w:lastRenderedPageBreak/>
                <w:delText>np. 03), dd - dwie cyfry dnia (dla dni od 1 do 9 numer dnia poprzedzony cyfrą 0, np. 04).</w:delText>
              </w:r>
            </w:del>
          </w:p>
        </w:tc>
        <w:tc>
          <w:tcPr>
            <w:tcW w:w="2126" w:type="dxa"/>
            <w:tcMar/>
          </w:tcPr>
          <w:p w:rsidR="00FE74E7" w:rsidP="00FE74E7" w:rsidRDefault="00FE74E7" w14:paraId="2AD3C888" w14:textId="77777777">
            <w:pPr>
              <w:spacing w:before="60" w:after="60" w:line="240" w:lineRule="auto"/>
              <w:rPr>
                <w:del w:author="Autor" w:id="148"/>
                <w:rFonts w:cstheme="minorHAnsi"/>
                <w:i/>
                <w:iCs/>
                <w:szCs w:val="22"/>
              </w:rPr>
            </w:pPr>
            <w:del w:author="Autor" w:id="149">
              <w:r w:rsidRPr="00FE74E7">
                <w:rPr>
                  <w:rFonts w:cstheme="minorHAnsi"/>
                  <w:i/>
                  <w:iCs/>
                  <w:szCs w:val="22"/>
                </w:rPr>
                <w:lastRenderedPageBreak/>
                <w:delText>Przykłady:</w:delText>
              </w:r>
            </w:del>
          </w:p>
          <w:p w:rsidRPr="00F709AE" w:rsidR="002E1161" w:rsidP="002E1161" w:rsidRDefault="002E1161" w14:paraId="19C0D144" w14:textId="77777777">
            <w:pPr>
              <w:spacing w:before="60" w:after="60" w:line="240" w:lineRule="auto"/>
              <w:rPr>
                <w:del w:author="Autor" w:id="150"/>
                <w:rFonts w:cstheme="minorHAnsi"/>
                <w:szCs w:val="22"/>
              </w:rPr>
            </w:pPr>
            <w:del w:author="Autor" w:id="151">
              <w:r w:rsidRPr="00F709AE">
                <w:rPr>
                  <w:rFonts w:cstheme="minorHAnsi"/>
                  <w:szCs w:val="22"/>
                </w:rPr>
                <w:delText>2020-09-21</w:delText>
              </w:r>
            </w:del>
          </w:p>
        </w:tc>
      </w:tr>
      <w:tr w:rsidRPr="00F709AE" w:rsidR="002E1161" w:rsidTr="339163CC" w14:paraId="382CEFFA" w14:textId="77777777">
        <w:tc>
          <w:tcPr>
            <w:tcW w:w="421" w:type="dxa"/>
            <w:tcMar/>
          </w:tcPr>
          <w:p w:rsidRPr="00F709AE" w:rsidR="002E1161" w:rsidRDefault="002E1161" w14:paraId="5A70EA11" w14:textId="77777777">
            <w:pPr>
              <w:pStyle w:val="Akapitzlist"/>
              <w:numPr>
                <w:ilvl w:val="0"/>
                <w:numId w:val="16"/>
              </w:numPr>
              <w:spacing w:before="60" w:after="60" w:line="240" w:lineRule="auto"/>
              <w:ind w:left="0" w:firstLine="0"/>
              <w:contextualSpacing w:val="0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559" w:type="dxa"/>
            <w:tcMar/>
          </w:tcPr>
          <w:p w:rsidRPr="00F709AE" w:rsidR="002E1161" w:rsidP="00EB7344" w:rsidRDefault="002E1161" w14:paraId="38D07D25" w14:textId="77777777">
            <w:pPr>
              <w:spacing w:before="60" w:after="60" w:line="240" w:lineRule="auto"/>
              <w:jc w:val="left"/>
              <w:rPr>
                <w:rFonts w:cstheme="minorHAnsi"/>
                <w:szCs w:val="22"/>
              </w:rPr>
            </w:pPr>
            <w:r w:rsidRPr="00F709AE">
              <w:rPr>
                <w:rFonts w:cstheme="minorHAnsi"/>
                <w:szCs w:val="22"/>
              </w:rPr>
              <w:t>Rozpoznanie</w:t>
            </w:r>
          </w:p>
        </w:tc>
        <w:tc>
          <w:tcPr>
            <w:tcW w:w="5528" w:type="dxa"/>
            <w:tcMar/>
          </w:tcPr>
          <w:p w:rsidR="002E1161" w:rsidP="002E1161" w:rsidRDefault="002E1161" w14:paraId="315DCEA8" w14:textId="3309486A">
            <w:pPr>
              <w:spacing w:before="60" w:after="60" w:line="240" w:lineRule="auto"/>
              <w:rPr>
                <w:rFonts w:cstheme="minorHAnsi"/>
                <w:szCs w:val="22"/>
              </w:rPr>
            </w:pPr>
            <w:r w:rsidRPr="00F709AE">
              <w:rPr>
                <w:rFonts w:cstheme="minorHAnsi"/>
                <w:szCs w:val="22"/>
              </w:rPr>
              <w:t xml:space="preserve">Wskazana w skierowaniu wartość kodu ICD-10 </w:t>
            </w:r>
            <w:r>
              <w:rPr>
                <w:rFonts w:cstheme="minorHAnsi"/>
                <w:szCs w:val="22"/>
              </w:rPr>
              <w:t>dla rozpoznania.</w:t>
            </w:r>
          </w:p>
          <w:p w:rsidRPr="00B60DCA" w:rsidR="00B60DCA" w:rsidRDefault="00B60DCA" w14:paraId="591D9158" w14:textId="5365359A">
            <w:pPr>
              <w:pStyle w:val="Akapitzlist"/>
              <w:numPr>
                <w:ilvl w:val="0"/>
                <w:numId w:val="17"/>
              </w:numPr>
              <w:spacing w:before="60" w:after="60" w:line="240" w:lineRule="auto"/>
              <w:rPr>
                <w:rFonts w:cstheme="minorHAnsi"/>
                <w:szCs w:val="22"/>
              </w:rPr>
            </w:pPr>
            <w:r w:rsidRPr="339163CC" w:rsidR="291A9BB5">
              <w:rPr>
                <w:rFonts w:cs="Calibri" w:cstheme="minorAscii"/>
              </w:rPr>
              <w:t xml:space="preserve">Pole jest </w:t>
            </w:r>
            <w:r w:rsidRPr="339163CC" w:rsidR="291A9BB5">
              <w:rPr>
                <w:rFonts w:cs="Calibri" w:cstheme="minorAscii"/>
                <w:u w:val="single"/>
              </w:rPr>
              <w:t>obowiązkowe jeśli</w:t>
            </w:r>
            <w:r w:rsidRPr="339163CC" w:rsidR="291A9BB5">
              <w:rPr>
                <w:rFonts w:cs="Calibri" w:cstheme="minorAscii"/>
              </w:rPr>
              <w:t xml:space="preserve"> skierowanie jest papierowe i podano identyfikator skierowania papierowego w polu ‘</w:t>
            </w:r>
            <w:r w:rsidRPr="339163CC" w:rsidR="291A9BB5">
              <w:rPr>
                <w:rFonts w:cs="Calibri" w:cstheme="minorAscii"/>
              </w:rPr>
              <w:t>Skierowanie papierowe identyfikator</w:t>
            </w:r>
            <w:r w:rsidRPr="339163CC" w:rsidR="291A9BB5">
              <w:rPr>
                <w:rFonts w:cs="Calibri" w:cstheme="minorAscii"/>
              </w:rPr>
              <w:t xml:space="preserve">’. </w:t>
            </w:r>
          </w:p>
          <w:p w:rsidRPr="00E5664E" w:rsidR="00B60DCA" w:rsidRDefault="00B60DCA" w14:paraId="67214AF7" w14:textId="5A7517C4">
            <w:pPr>
              <w:pStyle w:val="Akapitzlist"/>
              <w:numPr>
                <w:ilvl w:val="0"/>
                <w:numId w:val="17"/>
              </w:numPr>
              <w:spacing w:before="60" w:after="60" w:line="240" w:lineRule="auto"/>
              <w:rPr>
                <w:rFonts w:cstheme="minorHAnsi"/>
                <w:szCs w:val="22"/>
              </w:rPr>
            </w:pPr>
            <w:r w:rsidRPr="339163CC" w:rsidR="291A9BB5">
              <w:rPr>
                <w:rFonts w:cs="Calibri" w:cstheme="minorAscii"/>
              </w:rPr>
              <w:t xml:space="preserve">Pole jest </w:t>
            </w:r>
            <w:r w:rsidRPr="339163CC" w:rsidR="291A9BB5">
              <w:rPr>
                <w:rFonts w:cs="Calibri" w:cstheme="minorAscii"/>
                <w:u w:val="single"/>
              </w:rPr>
              <w:t>obowiązkowe jeśli</w:t>
            </w:r>
            <w:r w:rsidRPr="339163CC" w:rsidR="291A9BB5">
              <w:rPr>
                <w:rFonts w:cs="Calibri" w:cstheme="minorAscii"/>
              </w:rPr>
              <w:t xml:space="preserve"> podano identyfikator karty DILO w polu ‘</w:t>
            </w:r>
            <w:r w:rsidRPr="339163CC" w:rsidR="291A9BB5">
              <w:rPr>
                <w:rFonts w:cs="Calibri" w:cstheme="minorAscii"/>
              </w:rPr>
              <w:t>Karta DILO identyfikator</w:t>
            </w:r>
            <w:r w:rsidRPr="339163CC" w:rsidR="291A9BB5">
              <w:rPr>
                <w:rFonts w:cs="Calibri" w:cstheme="minorAscii"/>
              </w:rPr>
              <w:t>’.</w:t>
            </w:r>
          </w:p>
          <w:p w:rsidRPr="007D3176" w:rsidR="00FA66EE" w:rsidP="005B5A9B" w:rsidRDefault="006F1AE8" w14:paraId="50DEBCDC" w14:textId="61DEF906">
            <w:pPr>
              <w:spacing w:before="60" w:after="60" w:line="240" w:lineRule="auto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Wartości zgodne ze słownikiem ICD-10.</w:t>
            </w:r>
          </w:p>
        </w:tc>
        <w:tc>
          <w:tcPr>
            <w:tcW w:w="2126" w:type="dxa"/>
            <w:tcMar/>
          </w:tcPr>
          <w:p w:rsidR="00FE74E7" w:rsidP="00FE74E7" w:rsidRDefault="00FE74E7" w14:paraId="1D3434F2" w14:textId="77777777">
            <w:pPr>
              <w:spacing w:before="60" w:after="60" w:line="240" w:lineRule="auto"/>
              <w:rPr>
                <w:rFonts w:cstheme="minorHAnsi"/>
                <w:i/>
                <w:iCs/>
                <w:szCs w:val="22"/>
              </w:rPr>
            </w:pPr>
            <w:r w:rsidRPr="00FE74E7">
              <w:rPr>
                <w:rFonts w:cstheme="minorHAnsi"/>
                <w:i/>
                <w:iCs/>
                <w:szCs w:val="22"/>
              </w:rPr>
              <w:t>Przykłady:</w:t>
            </w:r>
          </w:p>
          <w:p w:rsidRPr="00125229" w:rsidR="002E1161" w:rsidP="002E1161" w:rsidRDefault="002E1161" w14:paraId="0C00142C" w14:textId="77777777">
            <w:pPr>
              <w:spacing w:before="60" w:after="60" w:line="240" w:lineRule="auto"/>
              <w:rPr>
                <w:rFonts w:cstheme="minorHAnsi"/>
                <w:i/>
                <w:iCs/>
                <w:szCs w:val="22"/>
              </w:rPr>
            </w:pPr>
            <w:r w:rsidRPr="00125229">
              <w:rPr>
                <w:rFonts w:cstheme="minorHAnsi"/>
                <w:i/>
                <w:iCs/>
                <w:szCs w:val="22"/>
              </w:rPr>
              <w:t>Dla stwardnienia palców:</w:t>
            </w:r>
          </w:p>
          <w:p w:rsidRPr="00F709AE" w:rsidR="002E1161" w:rsidP="002E1161" w:rsidRDefault="002E1161" w14:paraId="7A12A410" w14:textId="77777777">
            <w:pPr>
              <w:spacing w:before="60" w:after="60" w:line="240" w:lineRule="auto"/>
              <w:rPr>
                <w:rFonts w:cstheme="minorHAnsi"/>
                <w:szCs w:val="22"/>
              </w:rPr>
            </w:pPr>
            <w:r w:rsidRPr="00F709AE">
              <w:rPr>
                <w:rFonts w:cstheme="minorHAnsi"/>
                <w:szCs w:val="22"/>
              </w:rPr>
              <w:t>L94.3</w:t>
            </w:r>
          </w:p>
        </w:tc>
      </w:tr>
      <w:tr w:rsidRPr="00F709AE" w:rsidR="002E1161" w:rsidTr="339163CC" w14:paraId="271AC4F5" w14:textId="77777777">
        <w:tc>
          <w:tcPr>
            <w:tcW w:w="421" w:type="dxa"/>
            <w:tcMar/>
          </w:tcPr>
          <w:p w:rsidRPr="00F709AE" w:rsidR="002E1161" w:rsidRDefault="002E1161" w14:paraId="2EFF0E88" w14:textId="77777777">
            <w:pPr>
              <w:pStyle w:val="Akapitzlist"/>
              <w:numPr>
                <w:ilvl w:val="0"/>
                <w:numId w:val="16"/>
              </w:numPr>
              <w:spacing w:before="60" w:after="60" w:line="240" w:lineRule="auto"/>
              <w:ind w:left="0" w:firstLine="0"/>
              <w:contextualSpacing w:val="0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559" w:type="dxa"/>
            <w:tcMar/>
          </w:tcPr>
          <w:p w:rsidRPr="00F709AE" w:rsidR="002E1161" w:rsidP="00EB7344" w:rsidRDefault="002E1161" w14:paraId="09DD408A" w14:textId="6D66673D">
            <w:pPr>
              <w:spacing w:before="60" w:after="60" w:line="240" w:lineRule="auto"/>
              <w:jc w:val="left"/>
              <w:rPr>
                <w:rFonts w:cstheme="minorHAnsi"/>
                <w:szCs w:val="22"/>
              </w:rPr>
            </w:pPr>
            <w:proofErr w:type="spellStart"/>
            <w:r w:rsidRPr="00F709AE">
              <w:rPr>
                <w:rFonts w:cstheme="minorHAnsi"/>
                <w:szCs w:val="22"/>
              </w:rPr>
              <w:t>Procedura</w:t>
            </w:r>
            <w:r w:rsidR="00443023">
              <w:rPr>
                <w:rFonts w:cstheme="minorHAnsi"/>
                <w:szCs w:val="22"/>
              </w:rPr>
              <w:t>|Strona</w:t>
            </w:r>
            <w:proofErr w:type="spellEnd"/>
            <w:r w:rsidR="00964068">
              <w:rPr>
                <w:rFonts w:cstheme="minorHAnsi"/>
                <w:szCs w:val="22"/>
              </w:rPr>
              <w:t xml:space="preserve"> </w:t>
            </w:r>
            <w:proofErr w:type="spellStart"/>
            <w:r w:rsidR="00443023">
              <w:rPr>
                <w:rFonts w:cstheme="minorHAnsi"/>
                <w:szCs w:val="22"/>
              </w:rPr>
              <w:t>ciał</w:t>
            </w:r>
            <w:r w:rsidR="00964068">
              <w:rPr>
                <w:rFonts w:cstheme="minorHAnsi"/>
                <w:szCs w:val="22"/>
              </w:rPr>
              <w:t>a</w:t>
            </w:r>
            <w:r w:rsidR="00443023">
              <w:rPr>
                <w:rFonts w:cstheme="minorHAnsi"/>
                <w:szCs w:val="22"/>
              </w:rPr>
              <w:t>|Okolica</w:t>
            </w:r>
            <w:proofErr w:type="spellEnd"/>
            <w:r w:rsidR="00443023">
              <w:rPr>
                <w:rFonts w:cstheme="minorHAnsi"/>
                <w:szCs w:val="22"/>
              </w:rPr>
              <w:t xml:space="preserve"> ciała</w:t>
            </w:r>
          </w:p>
        </w:tc>
        <w:tc>
          <w:tcPr>
            <w:tcW w:w="5528" w:type="dxa"/>
            <w:tcMar/>
          </w:tcPr>
          <w:p w:rsidR="002676C9" w:rsidP="446C4FFA" w:rsidRDefault="10D8FAAA" w14:paraId="2E7B2CE9" w14:textId="4E24EDFC">
            <w:pPr>
              <w:spacing w:before="60" w:after="60" w:line="240" w:lineRule="auto"/>
            </w:pPr>
            <w:r w:rsidRPr="446C4FFA">
              <w:t>Lista procedur z opcjonalnym wskazaniem strony i okolicy ciała.</w:t>
            </w:r>
          </w:p>
          <w:p w:rsidR="002676C9" w:rsidRDefault="002676C9" w14:paraId="195406EF" w14:textId="31ADEAE8">
            <w:pPr>
              <w:pStyle w:val="Akapitzlist"/>
              <w:numPr>
                <w:ilvl w:val="0"/>
                <w:numId w:val="17"/>
              </w:numPr>
              <w:spacing w:before="60" w:after="60" w:line="240" w:lineRule="auto"/>
              <w:rPr>
                <w:rFonts w:cstheme="minorHAnsi"/>
                <w:szCs w:val="22"/>
              </w:rPr>
            </w:pPr>
            <w:r w:rsidRPr="339163CC" w:rsidR="7DF30BAA">
              <w:rPr>
                <w:rFonts w:cs="Calibri" w:cstheme="minorAscii"/>
              </w:rPr>
              <w:t xml:space="preserve">Pole jest </w:t>
            </w:r>
            <w:r w:rsidRPr="339163CC" w:rsidR="7DF30BAA">
              <w:rPr>
                <w:rFonts w:cs="Calibri" w:cstheme="minorAscii"/>
                <w:u w:val="single"/>
              </w:rPr>
              <w:t>obowiązkowe</w:t>
            </w:r>
          </w:p>
          <w:p w:rsidR="00443023" w:rsidP="002E1161" w:rsidRDefault="002676C9" w14:paraId="0907B02B" w14:textId="222E19E0">
            <w:pPr>
              <w:spacing w:before="60" w:after="60" w:line="240" w:lineRule="auto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 xml:space="preserve">Lista obejmuje jeden bądź więcej elementów oddzielonych znakiem ‘,’. </w:t>
            </w:r>
            <w:r w:rsidR="00443023">
              <w:rPr>
                <w:rFonts w:cstheme="minorHAnsi"/>
                <w:szCs w:val="22"/>
              </w:rPr>
              <w:t xml:space="preserve">Każdy element listy obejmuje </w:t>
            </w:r>
            <w:r w:rsidRPr="002676C9" w:rsidR="00443023">
              <w:rPr>
                <w:rFonts w:cstheme="minorHAnsi"/>
                <w:b/>
                <w:szCs w:val="22"/>
              </w:rPr>
              <w:t>kod ICD-9 procedury</w:t>
            </w:r>
            <w:r>
              <w:rPr>
                <w:rFonts w:cstheme="minorHAnsi"/>
                <w:szCs w:val="22"/>
              </w:rPr>
              <w:t xml:space="preserve"> oraz opcjonalnie </w:t>
            </w:r>
            <w:r w:rsidRPr="002676C9">
              <w:rPr>
                <w:rFonts w:cstheme="minorHAnsi"/>
                <w:b/>
                <w:szCs w:val="22"/>
              </w:rPr>
              <w:t>stronę ciała</w:t>
            </w:r>
            <w:r>
              <w:rPr>
                <w:rFonts w:cstheme="minorHAnsi"/>
                <w:szCs w:val="22"/>
              </w:rPr>
              <w:t xml:space="preserve"> i </w:t>
            </w:r>
            <w:r w:rsidRPr="002676C9">
              <w:rPr>
                <w:rFonts w:cstheme="minorHAnsi"/>
                <w:b/>
                <w:szCs w:val="22"/>
              </w:rPr>
              <w:t>okolicę ciała</w:t>
            </w:r>
            <w:r>
              <w:rPr>
                <w:rFonts w:cstheme="minorHAnsi"/>
                <w:szCs w:val="22"/>
              </w:rPr>
              <w:t>, oddzielone znakiem ‘|’.</w:t>
            </w:r>
          </w:p>
          <w:p w:rsidR="002E3F50" w:rsidP="002E1161" w:rsidRDefault="002E3F50" w14:paraId="5DA3586D" w14:textId="5E843453">
            <w:pPr>
              <w:spacing w:before="60" w:after="60" w:line="240" w:lineRule="auto"/>
              <w:rPr>
                <w:rFonts w:cstheme="minorHAnsi"/>
                <w:szCs w:val="22"/>
              </w:rPr>
            </w:pPr>
          </w:p>
          <w:p w:rsidRPr="008345D2" w:rsidR="002E3F50" w:rsidP="002E3F50" w:rsidRDefault="002E3F50" w14:paraId="50945901" w14:textId="77777777">
            <w:pPr>
              <w:spacing w:before="60" w:after="60" w:line="240" w:lineRule="auto"/>
              <w:rPr>
                <w:rFonts w:cstheme="minorHAnsi"/>
                <w:szCs w:val="22"/>
              </w:rPr>
            </w:pPr>
            <w:r w:rsidRPr="002676C9">
              <w:rPr>
                <w:rFonts w:cstheme="minorHAnsi"/>
                <w:b/>
                <w:szCs w:val="22"/>
              </w:rPr>
              <w:t>Strona ciała</w:t>
            </w:r>
            <w:r>
              <w:rPr>
                <w:rFonts w:cstheme="minorHAnsi"/>
                <w:szCs w:val="22"/>
              </w:rPr>
              <w:t xml:space="preserve"> przyjmuje </w:t>
            </w:r>
            <w:r w:rsidRPr="008345D2">
              <w:rPr>
                <w:rFonts w:cstheme="minorHAnsi"/>
                <w:szCs w:val="22"/>
              </w:rPr>
              <w:t xml:space="preserve">wartości: </w:t>
            </w:r>
            <w:r>
              <w:rPr>
                <w:rFonts w:cstheme="minorHAnsi"/>
                <w:i/>
                <w:iCs/>
                <w:szCs w:val="22"/>
              </w:rPr>
              <w:t>L albo P albo O</w:t>
            </w:r>
            <w:r>
              <w:rPr>
                <w:rFonts w:cstheme="minorHAnsi"/>
                <w:szCs w:val="22"/>
              </w:rPr>
              <w:t>, gdzie:</w:t>
            </w:r>
          </w:p>
          <w:p w:rsidRPr="00B33E22" w:rsidR="002E3F50" w:rsidP="002E3F50" w:rsidRDefault="002E3F50" w14:paraId="662763A9" w14:textId="77777777">
            <w:pPr>
              <w:spacing w:before="60" w:after="60" w:line="240" w:lineRule="auto"/>
              <w:rPr>
                <w:rFonts w:cstheme="minorHAnsi"/>
                <w:szCs w:val="22"/>
              </w:rPr>
            </w:pPr>
            <w:r w:rsidRPr="008345D2">
              <w:rPr>
                <w:rFonts w:cstheme="minorHAnsi"/>
                <w:szCs w:val="22"/>
              </w:rPr>
              <w:t xml:space="preserve">Wartość </w:t>
            </w:r>
            <w:r>
              <w:rPr>
                <w:rFonts w:cstheme="minorHAnsi"/>
                <w:i/>
                <w:iCs/>
                <w:szCs w:val="22"/>
              </w:rPr>
              <w:t>L</w:t>
            </w:r>
            <w:r>
              <w:rPr>
                <w:rFonts w:cstheme="minorHAnsi"/>
                <w:szCs w:val="22"/>
              </w:rPr>
              <w:t xml:space="preserve"> oznacza: </w:t>
            </w:r>
            <w:r w:rsidRPr="00B33E22">
              <w:rPr>
                <w:rFonts w:cstheme="minorHAnsi"/>
                <w:szCs w:val="22"/>
              </w:rPr>
              <w:t>Lewa strona ciała</w:t>
            </w:r>
            <w:r>
              <w:rPr>
                <w:rFonts w:cstheme="minorHAnsi"/>
                <w:szCs w:val="22"/>
              </w:rPr>
              <w:t>.</w:t>
            </w:r>
          </w:p>
          <w:p w:rsidRPr="00B33E22" w:rsidR="002E3F50" w:rsidP="002E3F50" w:rsidRDefault="002E3F50" w14:paraId="1027449B" w14:textId="77777777">
            <w:pPr>
              <w:spacing w:before="60" w:after="60" w:line="240" w:lineRule="auto"/>
              <w:rPr>
                <w:rFonts w:cstheme="minorHAnsi"/>
                <w:szCs w:val="22"/>
              </w:rPr>
            </w:pPr>
            <w:r w:rsidRPr="008345D2">
              <w:rPr>
                <w:rFonts w:cstheme="minorHAnsi"/>
                <w:szCs w:val="22"/>
              </w:rPr>
              <w:t xml:space="preserve">Wartość </w:t>
            </w:r>
            <w:r w:rsidRPr="00B33E22">
              <w:rPr>
                <w:rFonts w:cstheme="minorHAnsi"/>
                <w:i/>
                <w:iCs/>
                <w:szCs w:val="22"/>
              </w:rPr>
              <w:t>P</w:t>
            </w:r>
            <w:r>
              <w:rPr>
                <w:rFonts w:cstheme="minorHAnsi"/>
                <w:szCs w:val="22"/>
              </w:rPr>
              <w:t xml:space="preserve"> oznacza: </w:t>
            </w:r>
            <w:r w:rsidRPr="00B33E22">
              <w:rPr>
                <w:rFonts w:cstheme="minorHAnsi"/>
                <w:szCs w:val="22"/>
              </w:rPr>
              <w:t>Prawa strona ciała</w:t>
            </w:r>
            <w:r>
              <w:rPr>
                <w:rFonts w:cstheme="minorHAnsi"/>
                <w:szCs w:val="22"/>
              </w:rPr>
              <w:t>.</w:t>
            </w:r>
          </w:p>
          <w:p w:rsidR="002E3F50" w:rsidP="002E3F50" w:rsidRDefault="002E3F50" w14:paraId="4D7FAB99" w14:textId="77777777">
            <w:pPr>
              <w:spacing w:before="60" w:after="60" w:line="240" w:lineRule="auto"/>
              <w:rPr>
                <w:rFonts w:cstheme="minorHAnsi"/>
                <w:szCs w:val="22"/>
              </w:rPr>
            </w:pPr>
            <w:r w:rsidRPr="008345D2">
              <w:rPr>
                <w:rFonts w:cstheme="minorHAnsi"/>
                <w:szCs w:val="22"/>
              </w:rPr>
              <w:t xml:space="preserve">Wartość </w:t>
            </w:r>
            <w:r w:rsidRPr="00B33E22">
              <w:rPr>
                <w:rFonts w:cstheme="minorHAnsi"/>
                <w:i/>
                <w:iCs/>
                <w:szCs w:val="22"/>
              </w:rPr>
              <w:t>O</w:t>
            </w:r>
            <w:r>
              <w:rPr>
                <w:rFonts w:cstheme="minorHAnsi"/>
                <w:szCs w:val="22"/>
              </w:rPr>
              <w:t xml:space="preserve"> oznacza: </w:t>
            </w:r>
            <w:r w:rsidRPr="00B33E22">
              <w:rPr>
                <w:rFonts w:cstheme="minorHAnsi"/>
                <w:szCs w:val="22"/>
              </w:rPr>
              <w:t>Obie strony ciała</w:t>
            </w:r>
            <w:r>
              <w:rPr>
                <w:rFonts w:cstheme="minorHAnsi"/>
                <w:szCs w:val="22"/>
              </w:rPr>
              <w:t>.</w:t>
            </w:r>
          </w:p>
          <w:p w:rsidR="002E3F50" w:rsidP="002E3F50" w:rsidRDefault="002E3F50" w14:paraId="35E6FCC0" w14:textId="77777777">
            <w:pPr>
              <w:spacing w:before="60" w:after="60" w:line="240" w:lineRule="auto"/>
              <w:rPr>
                <w:rFonts w:cstheme="minorHAnsi"/>
                <w:szCs w:val="22"/>
              </w:rPr>
            </w:pPr>
          </w:p>
          <w:p w:rsidR="002E3F50" w:rsidP="002E3F50" w:rsidRDefault="002E3F50" w14:paraId="797B285D" w14:textId="77777777">
            <w:pPr>
              <w:spacing w:before="60" w:after="60" w:line="240" w:lineRule="auto"/>
              <w:rPr>
                <w:rFonts w:cstheme="minorHAnsi"/>
                <w:szCs w:val="22"/>
              </w:rPr>
            </w:pPr>
            <w:r w:rsidRPr="002676C9">
              <w:rPr>
                <w:rFonts w:cstheme="minorHAnsi"/>
                <w:b/>
                <w:szCs w:val="22"/>
              </w:rPr>
              <w:t>Okolica ciała</w:t>
            </w:r>
            <w:r>
              <w:rPr>
                <w:rFonts w:cstheme="minorHAnsi"/>
                <w:szCs w:val="22"/>
              </w:rPr>
              <w:t xml:space="preserve"> przyjmuje wartość ze słownika „Słownik okolic ciała” </w:t>
            </w:r>
            <w:r w:rsidRPr="00563F55">
              <w:rPr>
                <w:rFonts w:cstheme="minorHAnsi"/>
                <w:szCs w:val="22"/>
                <w:u w:val="single"/>
              </w:rPr>
              <w:t>wskazanego</w:t>
            </w:r>
            <w:r>
              <w:rPr>
                <w:rFonts w:cstheme="minorHAnsi"/>
                <w:szCs w:val="22"/>
              </w:rPr>
              <w:t xml:space="preserve"> w pkt 4. w niniejszej dokumentacji.</w:t>
            </w:r>
          </w:p>
          <w:p w:rsidR="002676C9" w:rsidP="002676C9" w:rsidRDefault="002676C9" w14:paraId="4202E686" w14:textId="77777777">
            <w:pPr>
              <w:spacing w:before="60" w:after="60" w:line="240" w:lineRule="auto"/>
              <w:rPr>
                <w:rFonts w:cstheme="minorHAnsi"/>
                <w:szCs w:val="22"/>
              </w:rPr>
            </w:pPr>
          </w:p>
          <w:p w:rsidR="002676C9" w:rsidP="002676C9" w:rsidRDefault="002676C9" w14:paraId="51E92053" w14:textId="64761249">
            <w:pPr>
              <w:autoSpaceDE w:val="0"/>
              <w:autoSpaceDN w:val="0"/>
              <w:adjustRightInd w:val="0"/>
              <w:spacing w:before="0" w:after="80" w:line="240" w:lineRule="auto"/>
              <w:jc w:val="left"/>
              <w:rPr>
                <w:rFonts w:ascii="Calibri" w:hAnsi="Calibri" w:eastAsia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eastAsia="Calibri" w:cs="Calibri"/>
                <w:sz w:val="20"/>
                <w:szCs w:val="20"/>
                <w:lang w:eastAsia="pl-PL"/>
              </w:rPr>
              <w:t>Prawidłowa</w:t>
            </w:r>
            <w:r w:rsidRPr="002676C9">
              <w:rPr>
                <w:rFonts w:ascii="Calibri" w:hAnsi="Calibri" w:eastAsia="Calibri" w:cs="Calibri"/>
                <w:sz w:val="20"/>
                <w:szCs w:val="20"/>
                <w:lang w:eastAsia="pl-PL"/>
              </w:rPr>
              <w:t xml:space="preserve"> struktura </w:t>
            </w:r>
            <w:r>
              <w:rPr>
                <w:rFonts w:ascii="Calibri" w:hAnsi="Calibri" w:eastAsia="Calibri" w:cs="Calibri"/>
                <w:sz w:val="20"/>
                <w:szCs w:val="20"/>
                <w:lang w:eastAsia="pl-PL"/>
              </w:rPr>
              <w:t>elementu</w:t>
            </w:r>
            <w:r w:rsidRPr="002676C9">
              <w:rPr>
                <w:rFonts w:ascii="Calibri" w:hAnsi="Calibri" w:eastAsia="Calibri" w:cs="Calibri"/>
                <w:sz w:val="20"/>
                <w:szCs w:val="20"/>
                <w:lang w:eastAsia="pl-PL"/>
              </w:rPr>
              <w:t xml:space="preserve"> z listy:</w:t>
            </w:r>
          </w:p>
          <w:p w:rsidRPr="002676C9" w:rsidR="002676C9" w:rsidP="002676C9" w:rsidRDefault="002676C9" w14:paraId="20A85C14" w14:textId="29E3010D">
            <w:pPr>
              <w:autoSpaceDE w:val="0"/>
              <w:autoSpaceDN w:val="0"/>
              <w:adjustRightInd w:val="0"/>
              <w:spacing w:before="0" w:after="80" w:line="240" w:lineRule="auto"/>
              <w:jc w:val="left"/>
              <w:rPr>
                <w:rFonts w:ascii="Calibri" w:hAnsi="Calibri" w:eastAsia="Calibri" w:cs="Calibri"/>
                <w:sz w:val="20"/>
                <w:szCs w:val="20"/>
                <w:u w:val="single"/>
                <w:lang w:eastAsia="pl-PL"/>
              </w:rPr>
            </w:pPr>
            <w:r w:rsidRPr="002E3F50">
              <w:rPr>
                <w:rFonts w:ascii="Calibri" w:hAnsi="Calibri" w:eastAsia="Calibri" w:cs="Calibri"/>
                <w:sz w:val="20"/>
                <w:szCs w:val="20"/>
                <w:u w:val="single"/>
                <w:lang w:eastAsia="pl-PL"/>
              </w:rPr>
              <w:t>Kod procedury bez wskazania strony i okolicy ciała:</w:t>
            </w:r>
          </w:p>
          <w:p w:rsidRPr="002676C9" w:rsidR="002676C9" w:rsidP="002676C9" w:rsidRDefault="002676C9" w14:paraId="778A033D" w14:textId="7DA922B2">
            <w:pPr>
              <w:autoSpaceDE w:val="0"/>
              <w:autoSpaceDN w:val="0"/>
              <w:adjustRightInd w:val="0"/>
              <w:spacing w:before="0" w:after="80" w:line="240" w:lineRule="auto"/>
              <w:jc w:val="left"/>
              <w:rPr>
                <w:rFonts w:ascii="Calibri" w:hAnsi="Calibri" w:eastAsia="Calibri" w:cs="Calibri"/>
                <w:sz w:val="20"/>
                <w:szCs w:val="20"/>
                <w:lang w:eastAsia="pl-PL"/>
              </w:rPr>
            </w:pPr>
            <w:r w:rsidRPr="002676C9">
              <w:rPr>
                <w:rFonts w:ascii="Calibri" w:hAnsi="Calibri" w:eastAsia="Calibri" w:cs="Calibri"/>
                <w:sz w:val="20"/>
                <w:szCs w:val="20"/>
                <w:lang w:eastAsia="pl-PL"/>
              </w:rPr>
              <w:t xml:space="preserve">1. </w:t>
            </w:r>
            <w:r w:rsidRPr="002E3F50" w:rsidR="002E3F50">
              <w:rPr>
                <w:rFonts w:ascii="Calibri" w:hAnsi="Calibri" w:eastAsia="Calibri" w:cs="Calibri"/>
                <w:i/>
                <w:sz w:val="20"/>
                <w:szCs w:val="20"/>
                <w:lang w:eastAsia="pl-PL"/>
              </w:rPr>
              <w:t>{</w:t>
            </w:r>
            <w:r w:rsidRPr="002E3F50">
              <w:rPr>
                <w:rFonts w:ascii="Calibri" w:hAnsi="Calibri" w:eastAsia="Calibri" w:cs="Calibri"/>
                <w:i/>
                <w:sz w:val="20"/>
                <w:szCs w:val="20"/>
                <w:lang w:eastAsia="pl-PL"/>
              </w:rPr>
              <w:t>kod ICD-9 procedury</w:t>
            </w:r>
            <w:r w:rsidRPr="002E3F50" w:rsidR="002E3F50">
              <w:rPr>
                <w:rFonts w:ascii="Calibri" w:hAnsi="Calibri" w:eastAsia="Calibri" w:cs="Calibri"/>
                <w:i/>
                <w:sz w:val="20"/>
                <w:szCs w:val="20"/>
                <w:lang w:eastAsia="pl-PL"/>
              </w:rPr>
              <w:t>}</w:t>
            </w:r>
            <w:r>
              <w:rPr>
                <w:rFonts w:ascii="Calibri" w:hAnsi="Calibri" w:eastAsia="Calibri" w:cs="Calibri"/>
                <w:sz w:val="20"/>
                <w:szCs w:val="20"/>
                <w:lang w:eastAsia="pl-PL"/>
              </w:rPr>
              <w:t xml:space="preserve"> lub </w:t>
            </w:r>
          </w:p>
          <w:p w:rsidRPr="002676C9" w:rsidR="002676C9" w:rsidP="002676C9" w:rsidRDefault="002676C9" w14:paraId="04AB3B5E" w14:textId="08FB0135">
            <w:pPr>
              <w:autoSpaceDE w:val="0"/>
              <w:autoSpaceDN w:val="0"/>
              <w:adjustRightInd w:val="0"/>
              <w:spacing w:before="0" w:after="80" w:line="240" w:lineRule="auto"/>
              <w:jc w:val="left"/>
              <w:rPr>
                <w:rFonts w:ascii="Calibri" w:hAnsi="Calibri" w:eastAsia="Calibri" w:cs="Calibri"/>
                <w:sz w:val="20"/>
                <w:szCs w:val="20"/>
                <w:lang w:eastAsia="pl-PL"/>
              </w:rPr>
            </w:pPr>
            <w:r w:rsidRPr="002676C9">
              <w:rPr>
                <w:rFonts w:ascii="Calibri" w:hAnsi="Calibri" w:eastAsia="Calibri" w:cs="Calibri"/>
                <w:sz w:val="20"/>
                <w:szCs w:val="20"/>
                <w:lang w:eastAsia="pl-PL"/>
              </w:rPr>
              <w:t xml:space="preserve">2. </w:t>
            </w:r>
            <w:r w:rsidRPr="002E3F50" w:rsidR="002E3F50">
              <w:rPr>
                <w:rFonts w:ascii="Calibri" w:hAnsi="Calibri" w:eastAsia="Calibri" w:cs="Calibri"/>
                <w:i/>
                <w:sz w:val="20"/>
                <w:szCs w:val="20"/>
                <w:lang w:eastAsia="pl-PL"/>
              </w:rPr>
              <w:t>{kod ICD-9 procedury}</w:t>
            </w:r>
            <w:r w:rsidRPr="002676C9">
              <w:rPr>
                <w:rFonts w:ascii="Calibri" w:hAnsi="Calibri" w:eastAsia="Calibri" w:cs="Calibri"/>
                <w:sz w:val="20"/>
                <w:szCs w:val="20"/>
                <w:lang w:eastAsia="pl-PL"/>
              </w:rPr>
              <w:t>|</w:t>
            </w:r>
            <w:r w:rsidR="002E3F50">
              <w:rPr>
                <w:rFonts w:ascii="Calibri" w:hAnsi="Calibri" w:eastAsia="Calibri" w:cs="Calibri"/>
                <w:sz w:val="20"/>
                <w:szCs w:val="20"/>
                <w:lang w:eastAsia="pl-PL"/>
              </w:rPr>
              <w:t xml:space="preserve"> l</w:t>
            </w:r>
            <w:r>
              <w:rPr>
                <w:rFonts w:ascii="Calibri" w:hAnsi="Calibri" w:eastAsia="Calibri" w:cs="Calibri"/>
                <w:sz w:val="20"/>
                <w:szCs w:val="20"/>
                <w:lang w:eastAsia="pl-PL"/>
              </w:rPr>
              <w:t>ub</w:t>
            </w:r>
          </w:p>
          <w:p w:rsidR="002676C9" w:rsidP="002676C9" w:rsidRDefault="002676C9" w14:paraId="38113088" w14:textId="2CBA7A85">
            <w:pPr>
              <w:autoSpaceDE w:val="0"/>
              <w:autoSpaceDN w:val="0"/>
              <w:adjustRightInd w:val="0"/>
              <w:spacing w:before="0" w:after="80" w:line="240" w:lineRule="auto"/>
              <w:jc w:val="left"/>
              <w:rPr>
                <w:rFonts w:ascii="Calibri" w:hAnsi="Calibri" w:eastAsia="Calibri" w:cs="Calibri"/>
                <w:sz w:val="20"/>
                <w:szCs w:val="20"/>
                <w:lang w:eastAsia="pl-PL"/>
              </w:rPr>
            </w:pPr>
            <w:r w:rsidRPr="002676C9">
              <w:rPr>
                <w:rFonts w:ascii="Calibri" w:hAnsi="Calibri" w:eastAsia="Calibri" w:cs="Calibri"/>
                <w:sz w:val="20"/>
                <w:szCs w:val="20"/>
                <w:lang w:eastAsia="pl-PL"/>
              </w:rPr>
              <w:t xml:space="preserve">3. </w:t>
            </w:r>
            <w:r w:rsidRPr="002E3F50" w:rsidR="002E3F50">
              <w:rPr>
                <w:rFonts w:ascii="Calibri" w:hAnsi="Calibri" w:eastAsia="Calibri" w:cs="Calibri"/>
                <w:i/>
                <w:sz w:val="20"/>
                <w:szCs w:val="20"/>
                <w:lang w:eastAsia="pl-PL"/>
              </w:rPr>
              <w:t>{kod ICD-9 procedury}</w:t>
            </w:r>
            <w:r w:rsidRPr="002676C9">
              <w:rPr>
                <w:rFonts w:ascii="Calibri" w:hAnsi="Calibri" w:eastAsia="Calibri" w:cs="Calibri"/>
                <w:sz w:val="20"/>
                <w:szCs w:val="20"/>
                <w:lang w:eastAsia="pl-PL"/>
              </w:rPr>
              <w:t>||</w:t>
            </w:r>
          </w:p>
          <w:p w:rsidR="002676C9" w:rsidP="002676C9" w:rsidRDefault="002676C9" w14:paraId="79C1942D" w14:textId="77777777">
            <w:pPr>
              <w:autoSpaceDE w:val="0"/>
              <w:autoSpaceDN w:val="0"/>
              <w:adjustRightInd w:val="0"/>
              <w:spacing w:before="0" w:after="80" w:line="240" w:lineRule="auto"/>
              <w:jc w:val="left"/>
              <w:rPr>
                <w:rFonts w:ascii="Calibri" w:hAnsi="Calibri" w:eastAsia="Calibri" w:cs="Calibri"/>
                <w:sz w:val="20"/>
                <w:szCs w:val="20"/>
                <w:lang w:eastAsia="pl-PL"/>
              </w:rPr>
            </w:pPr>
          </w:p>
          <w:p w:rsidRPr="002676C9" w:rsidR="002676C9" w:rsidP="002676C9" w:rsidRDefault="002676C9" w14:paraId="6DF544AE" w14:textId="12991454">
            <w:pPr>
              <w:autoSpaceDE w:val="0"/>
              <w:autoSpaceDN w:val="0"/>
              <w:adjustRightInd w:val="0"/>
              <w:spacing w:before="0" w:after="80" w:line="240" w:lineRule="auto"/>
              <w:jc w:val="left"/>
              <w:rPr>
                <w:rFonts w:ascii="Calibri" w:hAnsi="Calibri" w:eastAsia="Calibri" w:cs="Calibri"/>
                <w:sz w:val="20"/>
                <w:szCs w:val="20"/>
                <w:u w:val="single"/>
                <w:lang w:eastAsia="pl-PL"/>
              </w:rPr>
            </w:pPr>
            <w:r w:rsidRPr="002E3F50">
              <w:rPr>
                <w:rFonts w:ascii="Calibri" w:hAnsi="Calibri" w:eastAsia="Calibri" w:cs="Calibri"/>
                <w:sz w:val="20"/>
                <w:szCs w:val="20"/>
                <w:u w:val="single"/>
                <w:lang w:eastAsia="pl-PL"/>
              </w:rPr>
              <w:t>Kod procedury ze wskazaniem strony ciała, bez wskazania okolicy ciał</w:t>
            </w:r>
            <w:r w:rsidRPr="002E3F50" w:rsidR="002E3F50">
              <w:rPr>
                <w:rFonts w:ascii="Calibri" w:hAnsi="Calibri" w:eastAsia="Calibri" w:cs="Calibri"/>
                <w:sz w:val="20"/>
                <w:szCs w:val="20"/>
                <w:u w:val="single"/>
                <w:lang w:eastAsia="pl-PL"/>
              </w:rPr>
              <w:t>a</w:t>
            </w:r>
            <w:r w:rsidRPr="002E3F50">
              <w:rPr>
                <w:rFonts w:ascii="Calibri" w:hAnsi="Calibri" w:eastAsia="Calibri" w:cs="Calibri"/>
                <w:sz w:val="20"/>
                <w:szCs w:val="20"/>
                <w:u w:val="single"/>
                <w:lang w:eastAsia="pl-PL"/>
              </w:rPr>
              <w:t>:</w:t>
            </w:r>
          </w:p>
          <w:p w:rsidRPr="002676C9" w:rsidR="002676C9" w:rsidP="002676C9" w:rsidRDefault="002676C9" w14:paraId="067FB1C5" w14:textId="1F8BE0B1">
            <w:pPr>
              <w:autoSpaceDE w:val="0"/>
              <w:autoSpaceDN w:val="0"/>
              <w:adjustRightInd w:val="0"/>
              <w:spacing w:before="0" w:after="80" w:line="240" w:lineRule="auto"/>
              <w:jc w:val="left"/>
              <w:rPr>
                <w:rFonts w:ascii="Calibri" w:hAnsi="Calibri" w:eastAsia="Calibri" w:cs="Calibri"/>
                <w:sz w:val="20"/>
                <w:szCs w:val="20"/>
                <w:lang w:eastAsia="pl-PL"/>
              </w:rPr>
            </w:pPr>
            <w:r w:rsidRPr="002676C9">
              <w:rPr>
                <w:rFonts w:ascii="Calibri" w:hAnsi="Calibri" w:eastAsia="Calibri" w:cs="Calibri"/>
                <w:sz w:val="20"/>
                <w:szCs w:val="20"/>
                <w:lang w:eastAsia="pl-PL"/>
              </w:rPr>
              <w:t xml:space="preserve">4. </w:t>
            </w:r>
            <w:r w:rsidRPr="002E3F50" w:rsidR="002E3F50">
              <w:rPr>
                <w:rFonts w:ascii="Calibri" w:hAnsi="Calibri" w:eastAsia="Calibri" w:cs="Calibri"/>
                <w:i/>
                <w:sz w:val="20"/>
                <w:szCs w:val="20"/>
                <w:lang w:eastAsia="pl-PL"/>
              </w:rPr>
              <w:t>{kod ICD-9 procedury}</w:t>
            </w:r>
            <w:r w:rsidRPr="002676C9">
              <w:rPr>
                <w:rFonts w:ascii="Calibri" w:hAnsi="Calibri" w:eastAsia="Calibri" w:cs="Calibri"/>
                <w:sz w:val="20"/>
                <w:szCs w:val="20"/>
                <w:lang w:eastAsia="pl-PL"/>
              </w:rPr>
              <w:t>|</w:t>
            </w:r>
            <w:r w:rsidRPr="002E3F50" w:rsidR="002E3F50">
              <w:rPr>
                <w:rFonts w:ascii="Calibri" w:hAnsi="Calibri" w:eastAsia="Calibri" w:cs="Calibri"/>
                <w:i/>
                <w:sz w:val="20"/>
                <w:szCs w:val="20"/>
                <w:lang w:eastAsia="pl-PL"/>
              </w:rPr>
              <w:t>{</w:t>
            </w:r>
            <w:r w:rsidRPr="002E3F50">
              <w:rPr>
                <w:rFonts w:ascii="Calibri" w:hAnsi="Calibri" w:eastAsia="Calibri" w:cs="Calibri"/>
                <w:i/>
                <w:sz w:val="20"/>
                <w:szCs w:val="20"/>
                <w:lang w:eastAsia="pl-PL"/>
              </w:rPr>
              <w:t>kod strony ciała</w:t>
            </w:r>
            <w:r w:rsidRPr="002E3F50" w:rsidR="002E3F50">
              <w:rPr>
                <w:rFonts w:ascii="Calibri" w:hAnsi="Calibri" w:eastAsia="Calibri" w:cs="Calibri"/>
                <w:i/>
                <w:sz w:val="20"/>
                <w:szCs w:val="20"/>
                <w:lang w:eastAsia="pl-PL"/>
              </w:rPr>
              <w:t>}</w:t>
            </w:r>
          </w:p>
          <w:p w:rsidR="002676C9" w:rsidP="002676C9" w:rsidRDefault="002676C9" w14:paraId="6BD3764E" w14:textId="0E0DED71">
            <w:pPr>
              <w:autoSpaceDE w:val="0"/>
              <w:autoSpaceDN w:val="0"/>
              <w:adjustRightInd w:val="0"/>
              <w:spacing w:before="0" w:after="80" w:line="240" w:lineRule="auto"/>
              <w:jc w:val="left"/>
              <w:rPr>
                <w:rFonts w:ascii="Calibri" w:hAnsi="Calibri" w:eastAsia="Calibri" w:cs="Calibri"/>
                <w:sz w:val="20"/>
                <w:szCs w:val="20"/>
                <w:lang w:eastAsia="pl-PL"/>
              </w:rPr>
            </w:pPr>
            <w:r w:rsidRPr="002676C9">
              <w:rPr>
                <w:rFonts w:ascii="Calibri" w:hAnsi="Calibri" w:eastAsia="Calibri" w:cs="Calibri"/>
                <w:sz w:val="20"/>
                <w:szCs w:val="20"/>
                <w:lang w:eastAsia="pl-PL"/>
              </w:rPr>
              <w:t xml:space="preserve">5. </w:t>
            </w:r>
            <w:r w:rsidRPr="002E3F50" w:rsidR="002E3F50">
              <w:rPr>
                <w:rFonts w:ascii="Calibri" w:hAnsi="Calibri" w:eastAsia="Calibri" w:cs="Calibri"/>
                <w:i/>
                <w:sz w:val="20"/>
                <w:szCs w:val="20"/>
                <w:lang w:eastAsia="pl-PL"/>
              </w:rPr>
              <w:t>{kod ICD-9 procedury}</w:t>
            </w:r>
            <w:r w:rsidRPr="002676C9">
              <w:rPr>
                <w:rFonts w:ascii="Calibri" w:hAnsi="Calibri" w:eastAsia="Calibri" w:cs="Calibri"/>
                <w:sz w:val="20"/>
                <w:szCs w:val="20"/>
                <w:lang w:eastAsia="pl-PL"/>
              </w:rPr>
              <w:t>|</w:t>
            </w:r>
            <w:r w:rsidRPr="002E3F50" w:rsidR="002E3F50">
              <w:rPr>
                <w:rFonts w:ascii="Calibri" w:hAnsi="Calibri" w:eastAsia="Calibri" w:cs="Calibri"/>
                <w:i/>
                <w:sz w:val="20"/>
                <w:szCs w:val="20"/>
                <w:lang w:eastAsia="pl-PL"/>
              </w:rPr>
              <w:t>{kod strony ciała}</w:t>
            </w:r>
            <w:r w:rsidRPr="002676C9">
              <w:rPr>
                <w:rFonts w:ascii="Calibri" w:hAnsi="Calibri" w:eastAsia="Calibri" w:cs="Calibri"/>
                <w:sz w:val="20"/>
                <w:szCs w:val="20"/>
                <w:lang w:eastAsia="pl-PL"/>
              </w:rPr>
              <w:t>|</w:t>
            </w:r>
          </w:p>
          <w:p w:rsidR="002E3F50" w:rsidP="002676C9" w:rsidRDefault="002E3F50" w14:paraId="79D98868" w14:textId="2953082D">
            <w:pPr>
              <w:autoSpaceDE w:val="0"/>
              <w:autoSpaceDN w:val="0"/>
              <w:adjustRightInd w:val="0"/>
              <w:spacing w:before="0" w:after="80" w:line="240" w:lineRule="auto"/>
              <w:jc w:val="left"/>
              <w:rPr>
                <w:rFonts w:ascii="Calibri" w:hAnsi="Calibri" w:eastAsia="Calibri" w:cs="Calibri"/>
                <w:sz w:val="20"/>
                <w:szCs w:val="20"/>
                <w:lang w:eastAsia="pl-PL"/>
              </w:rPr>
            </w:pPr>
          </w:p>
          <w:p w:rsidRPr="002676C9" w:rsidR="002E3F50" w:rsidP="002676C9" w:rsidRDefault="002E3F50" w14:paraId="716D6CB4" w14:textId="5A44933D">
            <w:pPr>
              <w:autoSpaceDE w:val="0"/>
              <w:autoSpaceDN w:val="0"/>
              <w:adjustRightInd w:val="0"/>
              <w:spacing w:before="0" w:after="80" w:line="240" w:lineRule="auto"/>
              <w:jc w:val="left"/>
              <w:rPr>
                <w:rFonts w:ascii="Calibri" w:hAnsi="Calibri" w:eastAsia="Calibri" w:cs="Calibri"/>
                <w:sz w:val="20"/>
                <w:szCs w:val="20"/>
                <w:u w:val="single"/>
                <w:lang w:eastAsia="pl-PL"/>
              </w:rPr>
            </w:pPr>
            <w:r w:rsidRPr="002E3F50">
              <w:rPr>
                <w:rFonts w:ascii="Calibri" w:hAnsi="Calibri" w:eastAsia="Calibri" w:cs="Calibri"/>
                <w:sz w:val="20"/>
                <w:szCs w:val="20"/>
                <w:u w:val="single"/>
                <w:lang w:eastAsia="pl-PL"/>
              </w:rPr>
              <w:lastRenderedPageBreak/>
              <w:t>Kod procedury ze wskazaniem okolicy ciał</w:t>
            </w:r>
            <w:r w:rsidR="00817FA4">
              <w:rPr>
                <w:rFonts w:ascii="Calibri" w:hAnsi="Calibri" w:eastAsia="Calibri" w:cs="Calibri"/>
                <w:sz w:val="20"/>
                <w:szCs w:val="20"/>
                <w:u w:val="single"/>
                <w:lang w:eastAsia="pl-PL"/>
              </w:rPr>
              <w:t>a</w:t>
            </w:r>
            <w:r w:rsidRPr="002E3F50">
              <w:rPr>
                <w:rFonts w:ascii="Calibri" w:hAnsi="Calibri" w:eastAsia="Calibri" w:cs="Calibri"/>
                <w:sz w:val="20"/>
                <w:szCs w:val="20"/>
                <w:u w:val="single"/>
                <w:lang w:eastAsia="pl-PL"/>
              </w:rPr>
              <w:t>, bez wskazania strony ciała:</w:t>
            </w:r>
          </w:p>
          <w:p w:rsidRPr="002676C9" w:rsidR="002676C9" w:rsidP="002676C9" w:rsidRDefault="002E3F50" w14:paraId="6C510D78" w14:textId="241D941C">
            <w:pPr>
              <w:autoSpaceDE w:val="0"/>
              <w:autoSpaceDN w:val="0"/>
              <w:adjustRightInd w:val="0"/>
              <w:spacing w:before="0" w:after="80" w:line="240" w:lineRule="auto"/>
              <w:jc w:val="left"/>
              <w:rPr>
                <w:rFonts w:ascii="Calibri" w:hAnsi="Calibri" w:eastAsia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eastAsia="Calibri" w:cs="Calibri"/>
                <w:sz w:val="20"/>
                <w:szCs w:val="20"/>
                <w:lang w:eastAsia="pl-PL"/>
              </w:rPr>
              <w:t>6</w:t>
            </w:r>
            <w:r w:rsidRPr="002676C9" w:rsidR="002676C9">
              <w:rPr>
                <w:rFonts w:ascii="Calibri" w:hAnsi="Calibri" w:eastAsia="Calibri" w:cs="Calibri"/>
                <w:sz w:val="20"/>
                <w:szCs w:val="20"/>
                <w:lang w:eastAsia="pl-PL"/>
              </w:rPr>
              <w:t xml:space="preserve">. </w:t>
            </w:r>
            <w:r w:rsidRPr="002E3F50">
              <w:rPr>
                <w:rFonts w:ascii="Calibri" w:hAnsi="Calibri" w:eastAsia="Calibri" w:cs="Calibri"/>
                <w:i/>
                <w:sz w:val="20"/>
                <w:szCs w:val="20"/>
                <w:lang w:eastAsia="pl-PL"/>
              </w:rPr>
              <w:t>{kod ICD-9 procedury}</w:t>
            </w:r>
            <w:r w:rsidRPr="002676C9" w:rsidR="002676C9">
              <w:rPr>
                <w:rFonts w:ascii="Calibri" w:hAnsi="Calibri" w:eastAsia="Calibri" w:cs="Calibri"/>
                <w:sz w:val="20"/>
                <w:szCs w:val="20"/>
                <w:lang w:eastAsia="pl-PL"/>
              </w:rPr>
              <w:t>||</w:t>
            </w:r>
            <w:r w:rsidRPr="002E3F50">
              <w:rPr>
                <w:rFonts w:ascii="Calibri" w:hAnsi="Calibri" w:eastAsia="Calibri" w:cs="Calibri"/>
                <w:i/>
                <w:sz w:val="20"/>
                <w:szCs w:val="20"/>
                <w:lang w:eastAsia="pl-PL"/>
              </w:rPr>
              <w:t>{</w:t>
            </w:r>
            <w:r>
              <w:rPr>
                <w:rFonts w:ascii="Calibri" w:hAnsi="Calibri" w:eastAsia="Calibri" w:cs="Calibri"/>
                <w:i/>
                <w:sz w:val="20"/>
                <w:szCs w:val="20"/>
                <w:lang w:eastAsia="pl-PL"/>
              </w:rPr>
              <w:t>kod o</w:t>
            </w:r>
            <w:r w:rsidRPr="002676C9" w:rsidR="002676C9">
              <w:rPr>
                <w:rFonts w:ascii="Calibri" w:hAnsi="Calibri" w:eastAsia="Calibri" w:cs="Calibri"/>
                <w:i/>
                <w:sz w:val="20"/>
                <w:szCs w:val="20"/>
                <w:lang w:eastAsia="pl-PL"/>
              </w:rPr>
              <w:t>kolica</w:t>
            </w:r>
            <w:r w:rsidRPr="002E3F50">
              <w:rPr>
                <w:rFonts w:ascii="Calibri" w:hAnsi="Calibri" w:eastAsia="Calibri" w:cs="Calibri"/>
                <w:i/>
                <w:sz w:val="20"/>
                <w:szCs w:val="20"/>
                <w:lang w:eastAsia="pl-PL"/>
              </w:rPr>
              <w:t xml:space="preserve"> ciała}</w:t>
            </w:r>
          </w:p>
          <w:p w:rsidR="002676C9" w:rsidP="002676C9" w:rsidRDefault="002676C9" w14:paraId="7C7EA73B" w14:textId="79AF15DB">
            <w:pPr>
              <w:autoSpaceDE w:val="0"/>
              <w:autoSpaceDN w:val="0"/>
              <w:adjustRightInd w:val="0"/>
              <w:spacing w:before="0" w:after="80" w:line="240" w:lineRule="auto"/>
              <w:jc w:val="left"/>
              <w:rPr>
                <w:rFonts w:ascii="Calibri" w:hAnsi="Calibri" w:eastAsia="Calibri" w:cs="Calibri"/>
                <w:sz w:val="20"/>
                <w:szCs w:val="20"/>
                <w:lang w:eastAsia="pl-PL"/>
              </w:rPr>
            </w:pPr>
          </w:p>
          <w:p w:rsidRPr="002E3F50" w:rsidR="002E3F50" w:rsidP="002676C9" w:rsidRDefault="002E3F50" w14:paraId="4CE65F47" w14:textId="61DA46A4">
            <w:pPr>
              <w:autoSpaceDE w:val="0"/>
              <w:autoSpaceDN w:val="0"/>
              <w:adjustRightInd w:val="0"/>
              <w:spacing w:before="0" w:after="80" w:line="240" w:lineRule="auto"/>
              <w:jc w:val="left"/>
              <w:rPr>
                <w:rFonts w:ascii="Calibri" w:hAnsi="Calibri" w:eastAsia="Calibri" w:cs="Calibri"/>
                <w:sz w:val="20"/>
                <w:szCs w:val="20"/>
                <w:u w:val="single"/>
                <w:lang w:eastAsia="pl-PL"/>
              </w:rPr>
            </w:pPr>
            <w:r w:rsidRPr="002E3F50">
              <w:rPr>
                <w:rFonts w:ascii="Calibri" w:hAnsi="Calibri" w:eastAsia="Calibri" w:cs="Calibri"/>
                <w:sz w:val="20"/>
                <w:szCs w:val="20"/>
                <w:u w:val="single"/>
                <w:lang w:eastAsia="pl-PL"/>
              </w:rPr>
              <w:t>Kod procedury ze wskazaniem strony i okolicy ciała:</w:t>
            </w:r>
          </w:p>
          <w:p w:rsidRPr="002676C9" w:rsidR="002E3F50" w:rsidP="002E3F50" w:rsidRDefault="002E3F50" w14:paraId="3CAFC9FD" w14:textId="3CDD1FD0">
            <w:pPr>
              <w:autoSpaceDE w:val="0"/>
              <w:autoSpaceDN w:val="0"/>
              <w:adjustRightInd w:val="0"/>
              <w:spacing w:before="0" w:after="80" w:line="240" w:lineRule="auto"/>
              <w:jc w:val="left"/>
              <w:rPr>
                <w:rFonts w:ascii="Calibri" w:hAnsi="Calibri" w:eastAsia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eastAsia="Calibri" w:cs="Calibri"/>
                <w:sz w:val="20"/>
                <w:szCs w:val="20"/>
                <w:lang w:eastAsia="pl-PL"/>
              </w:rPr>
              <w:t>7</w:t>
            </w:r>
            <w:r w:rsidRPr="002676C9">
              <w:rPr>
                <w:rFonts w:ascii="Calibri" w:hAnsi="Calibri" w:eastAsia="Calibri" w:cs="Calibri"/>
                <w:sz w:val="20"/>
                <w:szCs w:val="20"/>
                <w:lang w:eastAsia="pl-PL"/>
              </w:rPr>
              <w:t xml:space="preserve">. </w:t>
            </w:r>
            <w:r w:rsidRPr="002E3F50">
              <w:rPr>
                <w:rFonts w:ascii="Calibri" w:hAnsi="Calibri" w:eastAsia="Calibri" w:cs="Calibri"/>
                <w:i/>
                <w:sz w:val="20"/>
                <w:szCs w:val="20"/>
                <w:lang w:eastAsia="pl-PL"/>
              </w:rPr>
              <w:t>{kod ICD-9 procedury}</w:t>
            </w:r>
            <w:r w:rsidRPr="002676C9">
              <w:rPr>
                <w:rFonts w:ascii="Calibri" w:hAnsi="Calibri" w:eastAsia="Calibri" w:cs="Calibri"/>
                <w:sz w:val="20"/>
                <w:szCs w:val="20"/>
                <w:lang w:eastAsia="pl-PL"/>
              </w:rPr>
              <w:t>|</w:t>
            </w:r>
            <w:r w:rsidRPr="002E3F50">
              <w:rPr>
                <w:rFonts w:ascii="Calibri" w:hAnsi="Calibri" w:eastAsia="Calibri" w:cs="Calibri"/>
                <w:i/>
                <w:sz w:val="20"/>
                <w:szCs w:val="20"/>
                <w:lang w:eastAsia="pl-PL"/>
              </w:rPr>
              <w:t>{kod strony ciała}</w:t>
            </w:r>
            <w:r w:rsidRPr="002676C9">
              <w:rPr>
                <w:rFonts w:ascii="Calibri" w:hAnsi="Calibri" w:eastAsia="Calibri" w:cs="Calibri"/>
                <w:sz w:val="20"/>
                <w:szCs w:val="20"/>
                <w:lang w:eastAsia="pl-PL"/>
              </w:rPr>
              <w:t>|</w:t>
            </w:r>
            <w:r w:rsidRPr="002E3F50">
              <w:rPr>
                <w:rFonts w:ascii="Calibri" w:hAnsi="Calibri" w:eastAsia="Calibri" w:cs="Calibri"/>
                <w:i/>
                <w:sz w:val="20"/>
                <w:szCs w:val="20"/>
                <w:lang w:eastAsia="pl-PL"/>
              </w:rPr>
              <w:t>{</w:t>
            </w:r>
            <w:r>
              <w:rPr>
                <w:rFonts w:ascii="Calibri" w:hAnsi="Calibri" w:eastAsia="Calibri" w:cs="Calibri"/>
                <w:i/>
                <w:sz w:val="20"/>
                <w:szCs w:val="20"/>
                <w:lang w:eastAsia="pl-PL"/>
              </w:rPr>
              <w:t>kod o</w:t>
            </w:r>
            <w:r w:rsidRPr="002676C9">
              <w:rPr>
                <w:rFonts w:ascii="Calibri" w:hAnsi="Calibri" w:eastAsia="Calibri" w:cs="Calibri"/>
                <w:i/>
                <w:sz w:val="20"/>
                <w:szCs w:val="20"/>
                <w:lang w:eastAsia="pl-PL"/>
              </w:rPr>
              <w:t>kolica</w:t>
            </w:r>
            <w:r w:rsidRPr="002E3F50">
              <w:rPr>
                <w:rFonts w:ascii="Calibri" w:hAnsi="Calibri" w:eastAsia="Calibri" w:cs="Calibri"/>
                <w:i/>
                <w:sz w:val="20"/>
                <w:szCs w:val="20"/>
                <w:lang w:eastAsia="pl-PL"/>
              </w:rPr>
              <w:t xml:space="preserve"> ciała}</w:t>
            </w:r>
          </w:p>
          <w:p w:rsidRPr="002676C9" w:rsidR="002E3F50" w:rsidP="002676C9" w:rsidRDefault="002E3F50" w14:paraId="5130211F" w14:textId="77777777">
            <w:pPr>
              <w:autoSpaceDE w:val="0"/>
              <w:autoSpaceDN w:val="0"/>
              <w:adjustRightInd w:val="0"/>
              <w:spacing w:before="0" w:after="80" w:line="240" w:lineRule="auto"/>
              <w:jc w:val="left"/>
              <w:rPr>
                <w:rFonts w:ascii="Calibri" w:hAnsi="Calibri" w:eastAsia="Calibri" w:cs="Calibri"/>
                <w:sz w:val="20"/>
                <w:szCs w:val="20"/>
                <w:lang w:eastAsia="pl-PL"/>
              </w:rPr>
            </w:pPr>
          </w:p>
          <w:p w:rsidRPr="002676C9" w:rsidR="002676C9" w:rsidP="002676C9" w:rsidRDefault="002E3F50" w14:paraId="21E27F57" w14:textId="75F56682">
            <w:pPr>
              <w:autoSpaceDE w:val="0"/>
              <w:autoSpaceDN w:val="0"/>
              <w:adjustRightInd w:val="0"/>
              <w:spacing w:before="0" w:after="80" w:line="240" w:lineRule="auto"/>
              <w:jc w:val="left"/>
              <w:rPr>
                <w:rFonts w:ascii="Calibri" w:hAnsi="Calibri" w:eastAsia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eastAsia="Calibri" w:cs="Calibri"/>
                <w:sz w:val="20"/>
                <w:szCs w:val="20"/>
                <w:lang w:eastAsia="pl-PL"/>
              </w:rPr>
              <w:t>Przykład prawidłowej struktury listy</w:t>
            </w:r>
            <w:r w:rsidRPr="002676C9" w:rsidR="002676C9">
              <w:rPr>
                <w:rFonts w:ascii="Calibri" w:hAnsi="Calibri" w:eastAsia="Calibri" w:cs="Calibri"/>
                <w:sz w:val="20"/>
                <w:szCs w:val="20"/>
                <w:lang w:eastAsia="pl-PL"/>
              </w:rPr>
              <w:t>:</w:t>
            </w:r>
          </w:p>
          <w:p w:rsidR="002E3F50" w:rsidP="446C4FFA" w:rsidRDefault="16271073" w14:paraId="30465355" w14:textId="76379412">
            <w:pPr>
              <w:spacing w:before="60" w:after="60" w:line="240" w:lineRule="auto"/>
              <w:rPr>
                <w:b/>
                <w:bCs/>
              </w:rPr>
            </w:pPr>
            <w:r w:rsidRPr="446C4FFA">
              <w:rPr>
                <w:rFonts w:ascii="Calibri" w:hAnsi="Calibri" w:eastAsia="Calibri" w:cs="Calibri"/>
                <w:i/>
                <w:iCs/>
                <w:sz w:val="20"/>
                <w:szCs w:val="20"/>
                <w:lang w:eastAsia="pl-PL"/>
              </w:rPr>
              <w:t>{kod ICD-9 procedury 1}</w:t>
            </w:r>
            <w:r w:rsidRPr="446C4FFA">
              <w:rPr>
                <w:rFonts w:ascii="Calibri" w:hAnsi="Calibri" w:eastAsia="Calibri" w:cs="Calibri"/>
                <w:sz w:val="20"/>
                <w:szCs w:val="20"/>
                <w:lang w:eastAsia="pl-PL"/>
              </w:rPr>
              <w:t>|</w:t>
            </w:r>
            <w:r w:rsidRPr="446C4FFA">
              <w:rPr>
                <w:rFonts w:ascii="Calibri" w:hAnsi="Calibri" w:eastAsia="Calibri" w:cs="Calibri"/>
                <w:i/>
                <w:iCs/>
                <w:sz w:val="20"/>
                <w:szCs w:val="20"/>
                <w:lang w:eastAsia="pl-PL"/>
              </w:rPr>
              <w:t>{kod strony ciała}</w:t>
            </w:r>
            <w:r w:rsidRPr="446C4FFA">
              <w:rPr>
                <w:rFonts w:ascii="Calibri" w:hAnsi="Calibri" w:eastAsia="Calibri" w:cs="Calibri"/>
                <w:sz w:val="20"/>
                <w:szCs w:val="20"/>
                <w:lang w:eastAsia="pl-PL"/>
              </w:rPr>
              <w:t>|</w:t>
            </w:r>
            <w:r w:rsidRPr="446C4FFA">
              <w:rPr>
                <w:rFonts w:ascii="Calibri" w:hAnsi="Calibri" w:eastAsia="Calibri" w:cs="Calibri"/>
                <w:i/>
                <w:iCs/>
                <w:sz w:val="20"/>
                <w:szCs w:val="20"/>
                <w:lang w:eastAsia="pl-PL"/>
              </w:rPr>
              <w:t>{kod okolica ciała},{kod ICD-9 procedury 2}</w:t>
            </w:r>
            <w:r w:rsidRPr="446C4FFA">
              <w:rPr>
                <w:rFonts w:ascii="Calibri" w:hAnsi="Calibri" w:eastAsia="Calibri" w:cs="Calibri"/>
                <w:sz w:val="20"/>
                <w:szCs w:val="20"/>
                <w:lang w:eastAsia="pl-PL"/>
              </w:rPr>
              <w:t>||</w:t>
            </w:r>
            <w:r w:rsidRPr="446C4FFA">
              <w:rPr>
                <w:rFonts w:ascii="Calibri" w:hAnsi="Calibri" w:eastAsia="Calibri" w:cs="Calibri"/>
                <w:i/>
                <w:iCs/>
                <w:sz w:val="20"/>
                <w:szCs w:val="20"/>
                <w:lang w:eastAsia="pl-PL"/>
              </w:rPr>
              <w:t>{kod okolica ciała},{kod ICD-9 procedury 3}</w:t>
            </w:r>
          </w:p>
          <w:p w:rsidRPr="00F709AE" w:rsidR="00601240" w:rsidP="002E3F50" w:rsidRDefault="00601240" w14:paraId="0801AC67" w14:textId="2ECD66EB">
            <w:pPr>
              <w:spacing w:before="60" w:after="60" w:line="240" w:lineRule="auto"/>
              <w:rPr>
                <w:rFonts w:cstheme="minorHAnsi"/>
                <w:szCs w:val="22"/>
              </w:rPr>
            </w:pPr>
          </w:p>
        </w:tc>
        <w:tc>
          <w:tcPr>
            <w:tcW w:w="2126" w:type="dxa"/>
            <w:tcMar/>
          </w:tcPr>
          <w:p w:rsidR="00FE74E7" w:rsidP="00FE74E7" w:rsidRDefault="00FE74E7" w14:paraId="3B6063C5" w14:textId="70ECB021">
            <w:pPr>
              <w:spacing w:before="60" w:after="60" w:line="240" w:lineRule="auto"/>
              <w:rPr>
                <w:rFonts w:cstheme="minorHAnsi"/>
                <w:i/>
                <w:iCs/>
                <w:szCs w:val="22"/>
              </w:rPr>
            </w:pPr>
            <w:r w:rsidRPr="00FE74E7">
              <w:rPr>
                <w:rFonts w:cstheme="minorHAnsi"/>
                <w:i/>
                <w:iCs/>
                <w:szCs w:val="22"/>
              </w:rPr>
              <w:lastRenderedPageBreak/>
              <w:t>Przykłady:</w:t>
            </w:r>
          </w:p>
          <w:p w:rsidR="00494800" w:rsidP="00FE74E7" w:rsidRDefault="00494800" w14:paraId="432DD680" w14:textId="377BB59F">
            <w:pPr>
              <w:spacing w:before="60" w:after="60" w:line="240" w:lineRule="auto"/>
              <w:rPr>
                <w:rFonts w:cstheme="minorHAnsi"/>
                <w:i/>
                <w:iCs/>
                <w:szCs w:val="22"/>
              </w:rPr>
            </w:pPr>
            <w:r>
              <w:rPr>
                <w:rFonts w:cstheme="minorHAnsi"/>
                <w:i/>
                <w:iCs/>
                <w:szCs w:val="22"/>
              </w:rPr>
              <w:t>Jedna procedura bez podania strony i okolicy:</w:t>
            </w:r>
          </w:p>
          <w:p w:rsidR="00494800" w:rsidP="00FE74E7" w:rsidRDefault="00494800" w14:paraId="1FF36084" w14:textId="52854F2A">
            <w:pPr>
              <w:spacing w:before="60" w:after="60" w:line="240" w:lineRule="auto"/>
              <w:rPr>
                <w:rFonts w:cstheme="minorHAnsi"/>
                <w:i/>
                <w:iCs/>
                <w:szCs w:val="22"/>
              </w:rPr>
            </w:pPr>
            <w:r>
              <w:rPr>
                <w:rFonts w:cstheme="minorHAnsi"/>
                <w:i/>
                <w:iCs/>
                <w:szCs w:val="22"/>
              </w:rPr>
              <w:t>89.0</w:t>
            </w:r>
          </w:p>
          <w:p w:rsidR="00494800" w:rsidP="00FE74E7" w:rsidRDefault="00494800" w14:paraId="5F3AD83F" w14:textId="6F86C87E">
            <w:pPr>
              <w:spacing w:before="60" w:after="60" w:line="240" w:lineRule="auto"/>
              <w:rPr>
                <w:rFonts w:cstheme="minorHAnsi"/>
                <w:i/>
                <w:iCs/>
                <w:szCs w:val="22"/>
              </w:rPr>
            </w:pPr>
          </w:p>
          <w:p w:rsidR="00494800" w:rsidP="00FE74E7" w:rsidRDefault="00494800" w14:paraId="3C95EE8B" w14:textId="03D79F95">
            <w:pPr>
              <w:spacing w:before="60" w:after="60" w:line="240" w:lineRule="auto"/>
              <w:rPr>
                <w:rFonts w:cstheme="minorHAnsi"/>
                <w:i/>
                <w:iCs/>
                <w:szCs w:val="22"/>
              </w:rPr>
            </w:pPr>
            <w:r>
              <w:rPr>
                <w:rFonts w:cstheme="minorHAnsi"/>
                <w:i/>
                <w:iCs/>
                <w:szCs w:val="22"/>
              </w:rPr>
              <w:t>Jedna procedura z podaniem okolicy, bez podania strony:</w:t>
            </w:r>
          </w:p>
          <w:p w:rsidR="00494800" w:rsidP="00FE74E7" w:rsidRDefault="00494800" w14:paraId="48A39F6B" w14:textId="4D8E550A">
            <w:pPr>
              <w:spacing w:before="60" w:after="60" w:line="240" w:lineRule="auto"/>
              <w:rPr>
                <w:rFonts w:cstheme="minorHAnsi"/>
                <w:i/>
                <w:iCs/>
                <w:szCs w:val="22"/>
              </w:rPr>
            </w:pPr>
            <w:r>
              <w:rPr>
                <w:rFonts w:cstheme="minorHAnsi"/>
                <w:i/>
                <w:iCs/>
                <w:szCs w:val="22"/>
              </w:rPr>
              <w:t>89.0||</w:t>
            </w:r>
            <w:r w:rsidRPr="00494800">
              <w:rPr>
                <w:rFonts w:cstheme="minorHAnsi"/>
                <w:i/>
                <w:iCs/>
                <w:szCs w:val="22"/>
              </w:rPr>
              <w:t>005.003.006</w:t>
            </w:r>
          </w:p>
          <w:p w:rsidR="00494800" w:rsidP="00FE74E7" w:rsidRDefault="00494800" w14:paraId="686150A6" w14:textId="0211B93A">
            <w:pPr>
              <w:spacing w:before="60" w:after="60" w:line="240" w:lineRule="auto"/>
              <w:rPr>
                <w:rFonts w:cstheme="minorHAnsi"/>
                <w:i/>
                <w:iCs/>
                <w:szCs w:val="22"/>
              </w:rPr>
            </w:pPr>
          </w:p>
          <w:p w:rsidR="00494800" w:rsidP="00FE74E7" w:rsidRDefault="00494800" w14:paraId="7CFB8BFB" w14:textId="3914BB16">
            <w:pPr>
              <w:spacing w:before="60" w:after="60" w:line="240" w:lineRule="auto"/>
              <w:rPr>
                <w:rFonts w:cstheme="minorHAnsi"/>
                <w:i/>
                <w:iCs/>
                <w:szCs w:val="22"/>
              </w:rPr>
            </w:pPr>
            <w:r>
              <w:rPr>
                <w:rFonts w:cstheme="minorHAnsi"/>
                <w:i/>
                <w:iCs/>
                <w:szCs w:val="22"/>
              </w:rPr>
              <w:t>Jedna procedura z podaniem strony i okolicy:</w:t>
            </w:r>
          </w:p>
          <w:p w:rsidR="00494800" w:rsidP="00494800" w:rsidRDefault="00494800" w14:paraId="259478F2" w14:textId="2053BC7D">
            <w:pPr>
              <w:spacing w:before="60" w:after="60" w:line="240" w:lineRule="auto"/>
              <w:rPr>
                <w:rFonts w:cstheme="minorHAnsi"/>
                <w:i/>
                <w:iCs/>
                <w:szCs w:val="22"/>
              </w:rPr>
            </w:pPr>
            <w:r>
              <w:rPr>
                <w:rFonts w:cstheme="minorHAnsi"/>
                <w:i/>
                <w:iCs/>
                <w:szCs w:val="22"/>
              </w:rPr>
              <w:t>89.0|P|</w:t>
            </w:r>
            <w:r w:rsidRPr="00494800">
              <w:rPr>
                <w:rFonts w:cstheme="minorHAnsi"/>
                <w:i/>
                <w:iCs/>
                <w:szCs w:val="22"/>
              </w:rPr>
              <w:t>005.003.006</w:t>
            </w:r>
          </w:p>
          <w:p w:rsidR="00494800" w:rsidP="00FE74E7" w:rsidRDefault="00494800" w14:paraId="11083A84" w14:textId="4772BE55">
            <w:pPr>
              <w:spacing w:before="60" w:after="60" w:line="240" w:lineRule="auto"/>
              <w:rPr>
                <w:rFonts w:cstheme="minorHAnsi"/>
                <w:i/>
                <w:iCs/>
                <w:szCs w:val="22"/>
              </w:rPr>
            </w:pPr>
          </w:p>
          <w:p w:rsidR="00494800" w:rsidP="00FE74E7" w:rsidRDefault="00494800" w14:paraId="17FCA231" w14:textId="083AA715">
            <w:pPr>
              <w:spacing w:before="60" w:after="60" w:line="240" w:lineRule="auto"/>
              <w:rPr>
                <w:rFonts w:cstheme="minorHAnsi"/>
                <w:i/>
                <w:iCs/>
                <w:szCs w:val="22"/>
              </w:rPr>
            </w:pPr>
            <w:r>
              <w:rPr>
                <w:rFonts w:cstheme="minorHAnsi"/>
                <w:i/>
                <w:iCs/>
                <w:szCs w:val="22"/>
              </w:rPr>
              <w:t>Dwie procedury, jedna bez podania strony i okolicy ciała, druga z podaniem strony i okolicy:</w:t>
            </w:r>
          </w:p>
          <w:p w:rsidRPr="00494800" w:rsidR="00494800" w:rsidP="446C4FFA" w:rsidRDefault="0EC736B0" w14:paraId="39ACE688" w14:textId="597BC108">
            <w:pPr>
              <w:spacing w:before="60" w:after="60" w:line="240" w:lineRule="auto"/>
              <w:rPr>
                <w:i/>
                <w:iCs/>
              </w:rPr>
            </w:pPr>
            <w:r w:rsidRPr="446C4FFA">
              <w:rPr>
                <w:i/>
                <w:iCs/>
              </w:rPr>
              <w:t>88.301,89.0|P|005.003.006</w:t>
            </w:r>
          </w:p>
          <w:p w:rsidRPr="00F709AE" w:rsidR="002E1161" w:rsidP="002E1161" w:rsidRDefault="002E1161" w14:paraId="2DA82832" w14:textId="08C9A80E">
            <w:pPr>
              <w:spacing w:before="60" w:after="60" w:line="240" w:lineRule="auto"/>
              <w:rPr>
                <w:rFonts w:cstheme="minorHAnsi"/>
                <w:szCs w:val="22"/>
              </w:rPr>
            </w:pPr>
          </w:p>
        </w:tc>
      </w:tr>
      <w:tr w:rsidRPr="00F709AE" w:rsidR="002E1161" w:rsidTr="339163CC" w14:paraId="47C004EC" w14:textId="77777777">
        <w:tc>
          <w:tcPr>
            <w:tcW w:w="421" w:type="dxa"/>
            <w:tcMar/>
          </w:tcPr>
          <w:p w:rsidRPr="00F709AE" w:rsidR="002E1161" w:rsidRDefault="002E1161" w14:paraId="4902A6B9" w14:textId="77777777">
            <w:pPr>
              <w:pStyle w:val="Akapitzlist"/>
              <w:numPr>
                <w:ilvl w:val="0"/>
                <w:numId w:val="16"/>
              </w:numPr>
              <w:spacing w:before="60" w:after="60" w:line="240" w:lineRule="auto"/>
              <w:ind w:left="0" w:firstLine="0"/>
              <w:contextualSpacing w:val="0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559" w:type="dxa"/>
            <w:tcMar/>
          </w:tcPr>
          <w:p w:rsidRPr="00F709AE" w:rsidR="002E1161" w:rsidP="00EB7344" w:rsidRDefault="002E1161" w14:paraId="05C2D822" w14:textId="77777777">
            <w:pPr>
              <w:spacing w:before="60" w:after="60" w:line="240" w:lineRule="auto"/>
              <w:jc w:val="left"/>
              <w:rPr>
                <w:rFonts w:cstheme="minorHAnsi"/>
                <w:szCs w:val="22"/>
              </w:rPr>
            </w:pPr>
            <w:bookmarkStart w:name="_Hlk97212978" w:id="152"/>
            <w:r w:rsidRPr="00F709AE">
              <w:rPr>
                <w:rFonts w:cstheme="minorHAnsi"/>
                <w:szCs w:val="22"/>
              </w:rPr>
              <w:t>Kod poradni</w:t>
            </w:r>
            <w:bookmarkEnd w:id="152"/>
          </w:p>
        </w:tc>
        <w:tc>
          <w:tcPr>
            <w:tcW w:w="5528" w:type="dxa"/>
            <w:tcMar/>
          </w:tcPr>
          <w:p w:rsidR="00307A86" w:rsidP="002E1161" w:rsidRDefault="00307A86" w14:paraId="67840D9B" w14:textId="3216448A">
            <w:pPr>
              <w:spacing w:before="60" w:after="60" w:line="240" w:lineRule="auto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Kod poradni ze skierowania papierowego.</w:t>
            </w:r>
          </w:p>
          <w:p w:rsidRPr="00DB723A" w:rsidR="00DB723A" w:rsidRDefault="00DB723A" w14:paraId="1B504232" w14:textId="47AA88DB">
            <w:pPr>
              <w:pStyle w:val="Akapitzlist"/>
              <w:numPr>
                <w:ilvl w:val="0"/>
                <w:numId w:val="17"/>
              </w:numPr>
              <w:spacing w:before="60" w:after="60" w:line="240" w:lineRule="auto"/>
              <w:rPr>
                <w:rFonts w:cstheme="minorHAnsi"/>
                <w:szCs w:val="22"/>
              </w:rPr>
            </w:pPr>
            <w:r w:rsidRPr="339163CC" w:rsidR="37E3ACB3">
              <w:rPr>
                <w:rFonts w:cs="Calibri" w:cstheme="minorAscii"/>
              </w:rPr>
              <w:t xml:space="preserve">Pole jest </w:t>
            </w:r>
            <w:r w:rsidRPr="339163CC" w:rsidR="37E3ACB3">
              <w:rPr>
                <w:rFonts w:cs="Calibri" w:cstheme="minorAscii"/>
                <w:u w:val="single"/>
              </w:rPr>
              <w:t>obowiązkowe jeśli</w:t>
            </w:r>
            <w:r w:rsidRPr="339163CC" w:rsidR="37E3ACB3">
              <w:rPr>
                <w:rFonts w:cs="Calibri" w:cstheme="minorAscii"/>
              </w:rPr>
              <w:t xml:space="preserve"> skierowanie jest papierowe i podano identyfikator skierowania papierowego w polu ‘Skierowanie papierowe identyfikator’.</w:t>
            </w:r>
            <w:r w:rsidRPr="339163CC" w:rsidR="37E3ACB3">
              <w:rPr>
                <w:rFonts w:cs="Calibri" w:cstheme="minorAscii"/>
              </w:rPr>
              <w:t xml:space="preserve"> Jeśli skierowanie nie jest papierowe, to pole nie musi być wypełniane.</w:t>
            </w:r>
          </w:p>
          <w:p w:rsidR="003F63D5" w:rsidP="003F63D5" w:rsidRDefault="00A0190F" w14:paraId="27F0C026" w14:textId="12834D97">
            <w:pPr>
              <w:spacing w:before="60" w:after="60" w:line="240" w:lineRule="auto"/>
              <w:rPr>
                <w:rFonts w:cstheme="minorHAnsi"/>
                <w:szCs w:val="22"/>
              </w:rPr>
            </w:pPr>
            <w:r w:rsidRPr="00CD2A3F">
              <w:rPr>
                <w:rFonts w:cstheme="minorHAnsi"/>
                <w:color w:val="FF0000"/>
                <w:szCs w:val="22"/>
                <w:u w:val="single"/>
              </w:rPr>
              <w:t>UWAGA</w:t>
            </w:r>
            <w:r w:rsidRPr="00A0190F">
              <w:rPr>
                <w:rFonts w:cstheme="minorHAnsi"/>
                <w:szCs w:val="22"/>
              </w:rPr>
              <w:t xml:space="preserve">: Kod poradni </w:t>
            </w:r>
            <w:r w:rsidRPr="00C00BCC">
              <w:rPr>
                <w:rFonts w:cstheme="minorHAnsi"/>
                <w:szCs w:val="22"/>
                <w:u w:val="single"/>
              </w:rPr>
              <w:t>musi być</w:t>
            </w:r>
            <w:r w:rsidRPr="00A0190F">
              <w:rPr>
                <w:rFonts w:cstheme="minorHAnsi"/>
                <w:szCs w:val="22"/>
              </w:rPr>
              <w:t xml:space="preserve"> poprzedzony znakiem krzyżyka: </w:t>
            </w:r>
            <w:r w:rsidRPr="00F10BE5">
              <w:rPr>
                <w:rFonts w:cstheme="minorHAnsi"/>
                <w:b/>
                <w:bCs/>
                <w:szCs w:val="22"/>
              </w:rPr>
              <w:t>#</w:t>
            </w:r>
            <w:r w:rsidR="00BD477F">
              <w:rPr>
                <w:rFonts w:cstheme="minorHAnsi"/>
                <w:szCs w:val="22"/>
              </w:rPr>
              <w:t>, np. #0014</w:t>
            </w:r>
            <w:r w:rsidRPr="00A0190F">
              <w:rPr>
                <w:rFonts w:cstheme="minorHAnsi"/>
                <w:szCs w:val="22"/>
              </w:rPr>
              <w:t>.</w:t>
            </w:r>
          </w:p>
          <w:p w:rsidRPr="003263AE" w:rsidR="00A82603" w:rsidP="00612B78" w:rsidRDefault="009D400D" w14:paraId="3737B8B5" w14:textId="744A79D5">
            <w:pPr>
              <w:spacing w:before="60" w:after="60" w:line="240" w:lineRule="auto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Kod poradni ze skierowania papierowego</w:t>
            </w:r>
            <w:r w:rsidRPr="003263AE">
              <w:rPr>
                <w:rFonts w:cstheme="minorHAnsi"/>
                <w:szCs w:val="22"/>
              </w:rPr>
              <w:t xml:space="preserve"> </w:t>
            </w:r>
            <w:r>
              <w:rPr>
                <w:rFonts w:cstheme="minorHAnsi"/>
                <w:szCs w:val="22"/>
              </w:rPr>
              <w:t>będący c</w:t>
            </w:r>
            <w:r w:rsidRPr="003263AE" w:rsidR="002E1161">
              <w:rPr>
                <w:rFonts w:cstheme="minorHAnsi"/>
                <w:szCs w:val="22"/>
              </w:rPr>
              <w:t>zęś</w:t>
            </w:r>
            <w:r>
              <w:rPr>
                <w:rFonts w:cstheme="minorHAnsi"/>
                <w:szCs w:val="22"/>
              </w:rPr>
              <w:t>cią</w:t>
            </w:r>
            <w:r w:rsidRPr="003263AE" w:rsidR="002E1161">
              <w:rPr>
                <w:rFonts w:cstheme="minorHAnsi"/>
                <w:szCs w:val="22"/>
              </w:rPr>
              <w:t xml:space="preserve"> VIII kodu resortowego systemu</w:t>
            </w:r>
            <w:r w:rsidR="00A0190F">
              <w:rPr>
                <w:rFonts w:cstheme="minorHAnsi"/>
                <w:szCs w:val="22"/>
              </w:rPr>
              <w:t>, który</w:t>
            </w:r>
            <w:r w:rsidRPr="003263AE" w:rsidR="002E1161">
              <w:rPr>
                <w:rFonts w:cstheme="minorHAnsi"/>
                <w:szCs w:val="22"/>
              </w:rPr>
              <w:t xml:space="preserve"> stanowi 4-znakowy kod charakteryzujący specjalność komórki organizacyjnej przedsiębiorstwa podmiotu leczniczego (każdej komórce organizacyjnej przedsiębiorstwa podmiotu leczniczego nadaje się tylko jeden kod).</w:t>
            </w:r>
          </w:p>
        </w:tc>
        <w:tc>
          <w:tcPr>
            <w:tcW w:w="2126" w:type="dxa"/>
            <w:tcMar/>
          </w:tcPr>
          <w:p w:rsidR="00FE74E7" w:rsidP="00FE74E7" w:rsidRDefault="00FE74E7" w14:paraId="5FAC8DE7" w14:textId="77777777">
            <w:pPr>
              <w:spacing w:before="60" w:after="60" w:line="240" w:lineRule="auto"/>
              <w:rPr>
                <w:rFonts w:cstheme="minorHAnsi"/>
                <w:i/>
                <w:iCs/>
                <w:szCs w:val="22"/>
              </w:rPr>
            </w:pPr>
            <w:r w:rsidRPr="00FE74E7">
              <w:rPr>
                <w:rFonts w:cstheme="minorHAnsi"/>
                <w:i/>
                <w:iCs/>
                <w:szCs w:val="22"/>
              </w:rPr>
              <w:t>Przykłady:</w:t>
            </w:r>
          </w:p>
          <w:p w:rsidRPr="003263AE" w:rsidR="002E1161" w:rsidP="002E1161" w:rsidRDefault="002E1161" w14:paraId="6FB5C095" w14:textId="77777777">
            <w:pPr>
              <w:spacing w:before="60" w:after="60" w:line="240" w:lineRule="auto"/>
              <w:rPr>
                <w:rFonts w:cstheme="minorHAnsi"/>
                <w:i/>
                <w:iCs/>
                <w:szCs w:val="22"/>
              </w:rPr>
            </w:pPr>
            <w:r w:rsidRPr="003263AE">
              <w:rPr>
                <w:rFonts w:cstheme="minorHAnsi"/>
                <w:i/>
                <w:iCs/>
                <w:szCs w:val="22"/>
              </w:rPr>
              <w:t>Dla oddziału chorób zakaźnych:</w:t>
            </w:r>
          </w:p>
          <w:p w:rsidR="002E1161" w:rsidP="002E1161" w:rsidRDefault="00CF710A" w14:paraId="2AAA0340" w14:textId="2BE885A3">
            <w:pPr>
              <w:spacing w:before="60" w:after="60" w:line="240" w:lineRule="auto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#</w:t>
            </w:r>
            <w:r w:rsidRPr="003263AE" w:rsidR="002E1161">
              <w:rPr>
                <w:rFonts w:cstheme="minorHAnsi"/>
                <w:szCs w:val="22"/>
              </w:rPr>
              <w:t>4340</w:t>
            </w:r>
          </w:p>
          <w:p w:rsidRPr="00512C4D" w:rsidR="002E1161" w:rsidP="002E1161" w:rsidRDefault="002E1161" w14:paraId="574B701C" w14:textId="77777777">
            <w:pPr>
              <w:spacing w:before="60" w:after="60" w:line="240" w:lineRule="auto"/>
              <w:rPr>
                <w:rFonts w:cstheme="minorHAnsi"/>
                <w:i/>
                <w:iCs/>
                <w:szCs w:val="22"/>
              </w:rPr>
            </w:pPr>
            <w:r w:rsidRPr="00512C4D">
              <w:rPr>
                <w:rFonts w:cstheme="minorHAnsi"/>
                <w:i/>
                <w:iCs/>
                <w:szCs w:val="22"/>
              </w:rPr>
              <w:t>Dla poradni (gabinetu) lekarza rodzinnego:</w:t>
            </w:r>
          </w:p>
          <w:p w:rsidRPr="003263AE" w:rsidR="002E1161" w:rsidP="002E1161" w:rsidRDefault="00CF710A" w14:paraId="0418D56A" w14:textId="125B919D">
            <w:pPr>
              <w:spacing w:before="60" w:after="60" w:line="240" w:lineRule="auto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#</w:t>
            </w:r>
            <w:r w:rsidRPr="00EF4352" w:rsidR="002E1161">
              <w:rPr>
                <w:rFonts w:cstheme="minorHAnsi"/>
                <w:szCs w:val="22"/>
              </w:rPr>
              <w:t>0014</w:t>
            </w:r>
          </w:p>
        </w:tc>
      </w:tr>
      <w:tr w:rsidRPr="00F709AE" w:rsidR="002E1161" w:rsidTr="339163CC" w14:paraId="0F25BA3F" w14:textId="77777777">
        <w:tc>
          <w:tcPr>
            <w:tcW w:w="421" w:type="dxa"/>
            <w:tcMar/>
          </w:tcPr>
          <w:p w:rsidRPr="00F709AE" w:rsidR="002E1161" w:rsidRDefault="002E1161" w14:paraId="2C899B2A" w14:textId="77777777">
            <w:pPr>
              <w:pStyle w:val="Akapitzlist"/>
              <w:numPr>
                <w:ilvl w:val="0"/>
                <w:numId w:val="16"/>
              </w:numPr>
              <w:spacing w:before="60" w:after="60" w:line="240" w:lineRule="auto"/>
              <w:ind w:left="0" w:firstLine="0"/>
              <w:contextualSpacing w:val="0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559" w:type="dxa"/>
            <w:tcMar/>
          </w:tcPr>
          <w:p w:rsidRPr="00F709AE" w:rsidR="002E1161" w:rsidP="00EB7344" w:rsidRDefault="002E1161" w14:paraId="36127466" w14:textId="77777777">
            <w:pPr>
              <w:spacing w:before="60" w:after="60" w:line="240" w:lineRule="auto"/>
              <w:jc w:val="left"/>
              <w:rPr>
                <w:rFonts w:cstheme="minorHAnsi"/>
                <w:szCs w:val="22"/>
              </w:rPr>
            </w:pPr>
            <w:r w:rsidRPr="00F709AE">
              <w:rPr>
                <w:rFonts w:cstheme="minorHAnsi"/>
                <w:szCs w:val="22"/>
              </w:rPr>
              <w:t>Kwalifikacja</w:t>
            </w:r>
          </w:p>
        </w:tc>
        <w:tc>
          <w:tcPr>
            <w:tcW w:w="5528" w:type="dxa"/>
            <w:tcMar/>
          </w:tcPr>
          <w:p w:rsidR="002E1161" w:rsidP="002E1161" w:rsidRDefault="002E1161" w14:paraId="7D08343C" w14:textId="57C85B7F">
            <w:pPr>
              <w:spacing w:before="60" w:after="60" w:line="240" w:lineRule="auto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Rodzaj kwalifikacji.</w:t>
            </w:r>
          </w:p>
          <w:p w:rsidRPr="002A2F71" w:rsidR="002A2F71" w:rsidRDefault="002A2F71" w14:paraId="3C6B0728" w14:textId="70FE5236">
            <w:pPr>
              <w:pStyle w:val="Akapitzlist"/>
              <w:numPr>
                <w:ilvl w:val="0"/>
                <w:numId w:val="17"/>
              </w:numPr>
              <w:spacing w:before="60" w:after="60" w:line="240" w:lineRule="auto"/>
              <w:rPr>
                <w:rFonts w:cstheme="minorHAnsi"/>
                <w:szCs w:val="22"/>
              </w:rPr>
            </w:pPr>
            <w:r w:rsidRPr="339163CC" w:rsidR="60ABB85E">
              <w:rPr>
                <w:rFonts w:cs="Calibri" w:cstheme="minorAscii"/>
              </w:rPr>
              <w:t xml:space="preserve">Pole jest </w:t>
            </w:r>
            <w:r w:rsidRPr="339163CC" w:rsidR="60ABB85E">
              <w:rPr>
                <w:rFonts w:cs="Calibri" w:cstheme="minorAscii"/>
                <w:u w:val="single"/>
              </w:rPr>
              <w:t>obowiązkowe</w:t>
            </w:r>
            <w:r w:rsidRPr="339163CC" w:rsidR="60ABB85E">
              <w:rPr>
                <w:rFonts w:cs="Calibri" w:cstheme="minorAscii"/>
              </w:rPr>
              <w:t xml:space="preserve"> do wypełnienia.</w:t>
            </w:r>
          </w:p>
          <w:p w:rsidRPr="00612B78" w:rsidR="00676938" w:rsidP="00803C04" w:rsidRDefault="002E1161" w14:paraId="4B9141AA" w14:textId="33C3214B">
            <w:pPr>
              <w:spacing w:before="60" w:after="60" w:line="240" w:lineRule="auto"/>
              <w:rPr>
                <w:rFonts w:cstheme="minorHAnsi"/>
                <w:i/>
                <w:iCs/>
                <w:szCs w:val="22"/>
              </w:rPr>
            </w:pPr>
            <w:r w:rsidRPr="00F709AE">
              <w:rPr>
                <w:rFonts w:cstheme="minorHAnsi"/>
                <w:szCs w:val="22"/>
              </w:rPr>
              <w:t xml:space="preserve">Jedna z wartości: </w:t>
            </w:r>
            <w:r w:rsidRPr="00EC0BBA">
              <w:rPr>
                <w:rFonts w:cstheme="minorHAnsi"/>
                <w:i/>
                <w:iCs/>
                <w:szCs w:val="22"/>
              </w:rPr>
              <w:t>PILNY</w:t>
            </w:r>
            <w:r w:rsidRPr="00F709AE">
              <w:rPr>
                <w:rFonts w:cstheme="minorHAnsi"/>
                <w:szCs w:val="22"/>
              </w:rPr>
              <w:t xml:space="preserve"> lub </w:t>
            </w:r>
            <w:r w:rsidRPr="00EC0BBA">
              <w:rPr>
                <w:rFonts w:cstheme="minorHAnsi"/>
                <w:i/>
                <w:iCs/>
                <w:szCs w:val="22"/>
              </w:rPr>
              <w:t>STABILNY</w:t>
            </w:r>
          </w:p>
        </w:tc>
        <w:tc>
          <w:tcPr>
            <w:tcW w:w="2126" w:type="dxa"/>
            <w:tcMar/>
          </w:tcPr>
          <w:p w:rsidR="00FE74E7" w:rsidP="00FE74E7" w:rsidRDefault="00FE74E7" w14:paraId="50FFF4D0" w14:textId="77777777">
            <w:pPr>
              <w:spacing w:before="60" w:after="60" w:line="240" w:lineRule="auto"/>
              <w:rPr>
                <w:rFonts w:cstheme="minorHAnsi"/>
                <w:i/>
                <w:iCs/>
                <w:szCs w:val="22"/>
              </w:rPr>
            </w:pPr>
            <w:r w:rsidRPr="00FE74E7">
              <w:rPr>
                <w:rFonts w:cstheme="minorHAnsi"/>
                <w:i/>
                <w:iCs/>
                <w:szCs w:val="22"/>
              </w:rPr>
              <w:t>Przykłady:</w:t>
            </w:r>
          </w:p>
          <w:p w:rsidRPr="00F709AE" w:rsidR="002E1161" w:rsidP="002E1161" w:rsidRDefault="002E1161" w14:paraId="1E90FF83" w14:textId="77777777">
            <w:pPr>
              <w:spacing w:before="60" w:after="60" w:line="240" w:lineRule="auto"/>
              <w:rPr>
                <w:rFonts w:cstheme="minorHAnsi"/>
                <w:szCs w:val="22"/>
              </w:rPr>
            </w:pPr>
            <w:r w:rsidRPr="00F709AE">
              <w:rPr>
                <w:rFonts w:cstheme="minorHAnsi"/>
                <w:szCs w:val="22"/>
              </w:rPr>
              <w:t>PILNY</w:t>
            </w:r>
          </w:p>
          <w:p w:rsidRPr="00F709AE" w:rsidR="002E1161" w:rsidP="002E1161" w:rsidRDefault="002E1161" w14:paraId="3BA6F585" w14:textId="77777777">
            <w:pPr>
              <w:spacing w:before="60" w:after="60" w:line="240" w:lineRule="auto"/>
              <w:rPr>
                <w:rFonts w:cstheme="minorHAnsi"/>
                <w:szCs w:val="22"/>
              </w:rPr>
            </w:pPr>
            <w:r w:rsidRPr="00F709AE">
              <w:rPr>
                <w:rFonts w:cstheme="minorHAnsi"/>
                <w:szCs w:val="22"/>
              </w:rPr>
              <w:t>STABILNY</w:t>
            </w:r>
          </w:p>
        </w:tc>
      </w:tr>
      <w:tr w:rsidRPr="00F709AE" w:rsidR="002E1161" w:rsidTr="339163CC" w14:paraId="2D3964D0" w14:textId="77777777">
        <w:tc>
          <w:tcPr>
            <w:tcW w:w="421" w:type="dxa"/>
            <w:tcMar/>
          </w:tcPr>
          <w:p w:rsidRPr="00F709AE" w:rsidR="002E1161" w:rsidRDefault="002E1161" w14:paraId="3566CEF1" w14:textId="77777777">
            <w:pPr>
              <w:pStyle w:val="Akapitzlist"/>
              <w:numPr>
                <w:ilvl w:val="0"/>
                <w:numId w:val="16"/>
              </w:numPr>
              <w:spacing w:before="60" w:after="60" w:line="240" w:lineRule="auto"/>
              <w:ind w:left="0" w:firstLine="0"/>
              <w:contextualSpacing w:val="0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559" w:type="dxa"/>
            <w:tcMar/>
          </w:tcPr>
          <w:p w:rsidRPr="00F709AE" w:rsidR="002E1161" w:rsidP="00EB7344" w:rsidRDefault="002E1161" w14:paraId="441DB50A" w14:textId="77777777">
            <w:pPr>
              <w:spacing w:before="60" w:after="60" w:line="240" w:lineRule="auto"/>
              <w:jc w:val="left"/>
              <w:rPr>
                <w:rFonts w:cstheme="minorHAnsi"/>
                <w:szCs w:val="22"/>
              </w:rPr>
            </w:pPr>
            <w:r w:rsidRPr="00F709AE">
              <w:rPr>
                <w:rFonts w:cstheme="minorHAnsi"/>
                <w:szCs w:val="22"/>
              </w:rPr>
              <w:t>Podstawa</w:t>
            </w:r>
          </w:p>
        </w:tc>
        <w:tc>
          <w:tcPr>
            <w:tcW w:w="5528" w:type="dxa"/>
            <w:tcMar/>
          </w:tcPr>
          <w:p w:rsidR="002E1161" w:rsidP="002E1161" w:rsidRDefault="001637EC" w14:paraId="42B71108" w14:textId="21D05286">
            <w:pPr>
              <w:spacing w:before="60" w:after="60" w:line="240" w:lineRule="auto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 xml:space="preserve">Wskazanie podstawy wizyty </w:t>
            </w:r>
            <w:r w:rsidRPr="005D4ABD" w:rsidR="002E1161">
              <w:rPr>
                <w:rFonts w:cstheme="minorHAnsi"/>
                <w:szCs w:val="22"/>
              </w:rPr>
              <w:t>w przypadku braku skierowania</w:t>
            </w:r>
            <w:r>
              <w:rPr>
                <w:rFonts w:cstheme="minorHAnsi"/>
                <w:szCs w:val="22"/>
              </w:rPr>
              <w:t xml:space="preserve"> (papierowego lub elektronicznego)</w:t>
            </w:r>
            <w:r w:rsidRPr="005D4ABD" w:rsidR="005D4ABD">
              <w:rPr>
                <w:rFonts w:cstheme="minorHAnsi"/>
                <w:szCs w:val="22"/>
              </w:rPr>
              <w:t xml:space="preserve"> lub </w:t>
            </w:r>
            <w:r w:rsidR="0090383D">
              <w:rPr>
                <w:rFonts w:cstheme="minorHAnsi"/>
                <w:szCs w:val="22"/>
              </w:rPr>
              <w:t xml:space="preserve">braku </w:t>
            </w:r>
            <w:r w:rsidRPr="005D4ABD" w:rsidR="005D4ABD">
              <w:rPr>
                <w:rFonts w:cstheme="minorHAnsi"/>
                <w:szCs w:val="22"/>
              </w:rPr>
              <w:t>karty DILO</w:t>
            </w:r>
            <w:r w:rsidRPr="005D4ABD" w:rsidR="002E1161">
              <w:rPr>
                <w:rFonts w:cstheme="minorHAnsi"/>
                <w:szCs w:val="22"/>
              </w:rPr>
              <w:t>.</w:t>
            </w:r>
          </w:p>
          <w:p w:rsidRPr="004C6614" w:rsidR="00FB2545" w:rsidRDefault="00FB2545" w14:paraId="45AE8B6E" w14:textId="77777777">
            <w:pPr>
              <w:pStyle w:val="Akapitzlist"/>
              <w:numPr>
                <w:ilvl w:val="0"/>
                <w:numId w:val="17"/>
              </w:numPr>
              <w:spacing w:before="60" w:after="60" w:line="240" w:lineRule="auto"/>
              <w:rPr>
                <w:rFonts w:cstheme="minorHAnsi"/>
                <w:szCs w:val="22"/>
              </w:rPr>
            </w:pPr>
            <w:r w:rsidRPr="339163CC" w:rsidR="5FFE7CAE">
              <w:rPr>
                <w:rFonts w:cs="Calibri" w:cstheme="minorAscii"/>
                <w:color w:val="FF0000"/>
              </w:rPr>
              <w:t>UWAGA</w:t>
            </w:r>
            <w:r w:rsidRPr="339163CC" w:rsidR="5FFE7CAE">
              <w:rPr>
                <w:rFonts w:cs="Calibri" w:cstheme="minorAscii"/>
              </w:rPr>
              <w:t xml:space="preserve">: Dla danej wizyty musi być podana </w:t>
            </w:r>
            <w:r w:rsidRPr="339163CC" w:rsidR="5FFE7CAE">
              <w:rPr>
                <w:rFonts w:cs="Calibri" w:cstheme="minorAscii"/>
                <w:u w:val="single"/>
              </w:rPr>
              <w:t>dokładnie jedna</w:t>
            </w:r>
            <w:r w:rsidRPr="339163CC" w:rsidR="5FFE7CAE">
              <w:rPr>
                <w:rFonts w:cs="Calibri" w:cstheme="minorAscii"/>
              </w:rPr>
              <w:t xml:space="preserve"> z podstaw umówienia Pacjenta: ‘Skierowanie elektroniczne identyfikator’ albo ‘Skierowanie papierowe identyfikator’ albo ‘Karta DILO identyfikator’ albo ‘Podstawa’</w:t>
            </w:r>
          </w:p>
          <w:p w:rsidRPr="00943BF5" w:rsidR="00CB1C78" w:rsidP="00900817" w:rsidRDefault="002F0B88" w14:paraId="0E9ACE6B" w14:textId="6F3419EA">
            <w:pPr>
              <w:spacing w:before="60" w:after="60" w:line="240" w:lineRule="auto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Wartość z kolumny ‘Kod’ ze słownika „Słownik podstaw wizyt</w:t>
            </w:r>
            <w:r w:rsidR="0047708B">
              <w:rPr>
                <w:rFonts w:cstheme="minorHAnsi"/>
                <w:szCs w:val="22"/>
              </w:rPr>
              <w:t xml:space="preserve"> bez skierowania lub DILO</w:t>
            </w:r>
            <w:r>
              <w:rPr>
                <w:rFonts w:cstheme="minorHAnsi"/>
                <w:szCs w:val="22"/>
              </w:rPr>
              <w:t xml:space="preserve">” </w:t>
            </w:r>
            <w:r w:rsidRPr="00563F55">
              <w:rPr>
                <w:rFonts w:cstheme="minorHAnsi"/>
                <w:szCs w:val="22"/>
                <w:u w:val="single"/>
              </w:rPr>
              <w:t>wskazanego niżej</w:t>
            </w:r>
            <w:r>
              <w:rPr>
                <w:rFonts w:cstheme="minorHAnsi"/>
                <w:szCs w:val="22"/>
              </w:rPr>
              <w:t xml:space="preserve"> w </w:t>
            </w:r>
            <w:r w:rsidR="00C501B7">
              <w:rPr>
                <w:rFonts w:cstheme="minorHAnsi"/>
                <w:szCs w:val="22"/>
              </w:rPr>
              <w:t xml:space="preserve">pkt 4. </w:t>
            </w:r>
            <w:r>
              <w:rPr>
                <w:rFonts w:cstheme="minorHAnsi"/>
                <w:szCs w:val="22"/>
              </w:rPr>
              <w:t>niniejszej dokumentacji</w:t>
            </w:r>
            <w:r w:rsidR="00612B78">
              <w:rPr>
                <w:rFonts w:cstheme="minorHAnsi"/>
                <w:szCs w:val="22"/>
              </w:rPr>
              <w:t>.</w:t>
            </w:r>
          </w:p>
        </w:tc>
        <w:tc>
          <w:tcPr>
            <w:tcW w:w="2126" w:type="dxa"/>
            <w:tcMar/>
          </w:tcPr>
          <w:p w:rsidR="00FE74E7" w:rsidP="00FE74E7" w:rsidRDefault="00FE74E7" w14:paraId="4E5396A3" w14:textId="77777777">
            <w:pPr>
              <w:spacing w:before="60" w:after="60" w:line="240" w:lineRule="auto"/>
              <w:rPr>
                <w:rFonts w:cstheme="minorHAnsi"/>
                <w:i/>
                <w:iCs/>
                <w:szCs w:val="22"/>
              </w:rPr>
            </w:pPr>
            <w:r w:rsidRPr="00FE74E7">
              <w:rPr>
                <w:rFonts w:cstheme="minorHAnsi"/>
                <w:i/>
                <w:iCs/>
                <w:szCs w:val="22"/>
              </w:rPr>
              <w:t>Przykłady:</w:t>
            </w:r>
          </w:p>
          <w:p w:rsidR="002E1161" w:rsidP="002E1161" w:rsidRDefault="002A2B16" w14:paraId="1CE56481" w14:textId="77777777">
            <w:pPr>
              <w:spacing w:before="60" w:after="60" w:line="240" w:lineRule="auto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1</w:t>
            </w:r>
          </w:p>
          <w:p w:rsidRPr="00F709AE" w:rsidR="002A2B16" w:rsidP="002E1161" w:rsidRDefault="002A2B16" w14:paraId="63ED99FD" w14:textId="274D6183">
            <w:pPr>
              <w:spacing w:before="60" w:after="60" w:line="240" w:lineRule="auto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7</w:t>
            </w:r>
          </w:p>
        </w:tc>
      </w:tr>
      <w:tr w:rsidRPr="00826F3D" w:rsidR="00826F3D" w:rsidTr="339163CC" w14:paraId="2837A878" w14:textId="77777777">
        <w:tc>
          <w:tcPr>
            <w:tcW w:w="9634" w:type="dxa"/>
            <w:gridSpan w:val="4"/>
            <w:shd w:val="clear" w:color="auto" w:fill="DDD9C3" w:themeFill="background2" w:themeFillShade="E6"/>
            <w:tcMar/>
          </w:tcPr>
          <w:p w:rsidRPr="003C5767" w:rsidR="00826F3D" w:rsidP="00826F3D" w:rsidRDefault="00826F3D" w14:paraId="2334F03C" w14:textId="6D7B0DCE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  <w:color w:val="FF0000"/>
                <w:sz w:val="26"/>
                <w:szCs w:val="26"/>
              </w:rPr>
            </w:pPr>
            <w:r w:rsidRPr="003C5767">
              <w:rPr>
                <w:rFonts w:cstheme="minorHAnsi"/>
                <w:b/>
                <w:bCs/>
                <w:color w:val="FF0000"/>
                <w:sz w:val="26"/>
                <w:szCs w:val="26"/>
              </w:rPr>
              <w:t xml:space="preserve">Pola techniczne – nie należy </w:t>
            </w:r>
            <w:r w:rsidR="00E80273">
              <w:rPr>
                <w:rFonts w:cstheme="minorHAnsi"/>
                <w:b/>
                <w:bCs/>
                <w:color w:val="FF0000"/>
                <w:sz w:val="26"/>
                <w:szCs w:val="26"/>
              </w:rPr>
              <w:t xml:space="preserve">ich </w:t>
            </w:r>
            <w:r w:rsidRPr="003C5767">
              <w:rPr>
                <w:rFonts w:cstheme="minorHAnsi"/>
                <w:b/>
                <w:bCs/>
                <w:color w:val="FF0000"/>
                <w:sz w:val="26"/>
                <w:szCs w:val="26"/>
              </w:rPr>
              <w:t xml:space="preserve">wypełniać </w:t>
            </w:r>
            <w:r w:rsidR="00E80273">
              <w:rPr>
                <w:rFonts w:cstheme="minorHAnsi"/>
                <w:b/>
                <w:bCs/>
                <w:color w:val="FF0000"/>
                <w:sz w:val="26"/>
                <w:szCs w:val="26"/>
              </w:rPr>
              <w:t xml:space="preserve">w pliku CSV </w:t>
            </w:r>
            <w:r w:rsidRPr="003C5767">
              <w:rPr>
                <w:rFonts w:cstheme="minorHAnsi"/>
                <w:b/>
                <w:bCs/>
                <w:color w:val="FF0000"/>
                <w:sz w:val="26"/>
                <w:szCs w:val="26"/>
              </w:rPr>
              <w:t>prze</w:t>
            </w:r>
            <w:r w:rsidRPr="003C5767" w:rsidR="003C5767">
              <w:rPr>
                <w:rFonts w:cstheme="minorHAnsi"/>
                <w:b/>
                <w:bCs/>
                <w:color w:val="FF0000"/>
                <w:sz w:val="26"/>
                <w:szCs w:val="26"/>
              </w:rPr>
              <w:t>z</w:t>
            </w:r>
            <w:r w:rsidRPr="003C5767">
              <w:rPr>
                <w:rFonts w:cstheme="minorHAnsi"/>
                <w:b/>
                <w:bCs/>
                <w:color w:val="FF0000"/>
                <w:sz w:val="26"/>
                <w:szCs w:val="26"/>
              </w:rPr>
              <w:t xml:space="preserve"> Podmiot!</w:t>
            </w:r>
          </w:p>
          <w:p w:rsidRPr="00826F3D" w:rsidR="00826F3D" w:rsidP="00826F3D" w:rsidRDefault="00826F3D" w14:paraId="166E802B" w14:textId="27395DCE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  <w:szCs w:val="22"/>
              </w:rPr>
            </w:pPr>
            <w:r w:rsidRPr="003C5767">
              <w:rPr>
                <w:rFonts w:cstheme="minorHAnsi"/>
                <w:b/>
                <w:bCs/>
                <w:color w:val="FF0000"/>
                <w:sz w:val="26"/>
                <w:szCs w:val="26"/>
              </w:rPr>
              <w:lastRenderedPageBreak/>
              <w:t xml:space="preserve">Uzupełniane przez </w:t>
            </w:r>
            <w:proofErr w:type="spellStart"/>
            <w:r w:rsidRPr="003C5767">
              <w:rPr>
                <w:rFonts w:cstheme="minorHAnsi"/>
                <w:b/>
                <w:bCs/>
                <w:color w:val="FF0000"/>
                <w:sz w:val="26"/>
                <w:szCs w:val="26"/>
              </w:rPr>
              <w:t>CeZ</w:t>
            </w:r>
            <w:proofErr w:type="spellEnd"/>
            <w:r w:rsidRPr="003C5767" w:rsidR="009629FF">
              <w:rPr>
                <w:rFonts w:cstheme="minorHAnsi"/>
                <w:b/>
                <w:bCs/>
                <w:color w:val="FF0000"/>
                <w:sz w:val="26"/>
                <w:szCs w:val="26"/>
              </w:rPr>
              <w:t xml:space="preserve"> lub system importujący</w:t>
            </w:r>
            <w:r w:rsidRPr="003C5767">
              <w:rPr>
                <w:rFonts w:cstheme="minorHAnsi"/>
                <w:b/>
                <w:bCs/>
                <w:color w:val="FF0000"/>
                <w:sz w:val="26"/>
                <w:szCs w:val="26"/>
              </w:rPr>
              <w:t>!</w:t>
            </w:r>
          </w:p>
        </w:tc>
      </w:tr>
      <w:tr w:rsidRPr="00F709AE" w:rsidR="00826F3D" w:rsidTr="339163CC" w14:paraId="7DAA1C18" w14:textId="77777777">
        <w:tc>
          <w:tcPr>
            <w:tcW w:w="421" w:type="dxa"/>
            <w:tcMar/>
          </w:tcPr>
          <w:p w:rsidRPr="00F709AE" w:rsidR="00826F3D" w:rsidRDefault="00826F3D" w14:paraId="7A9D7E5B" w14:textId="77777777">
            <w:pPr>
              <w:pStyle w:val="Akapitzlist"/>
              <w:numPr>
                <w:ilvl w:val="0"/>
                <w:numId w:val="16"/>
              </w:numPr>
              <w:spacing w:before="60" w:after="60" w:line="240" w:lineRule="auto"/>
              <w:ind w:left="0" w:firstLine="0"/>
              <w:contextualSpacing w:val="0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559" w:type="dxa"/>
            <w:tcMar/>
          </w:tcPr>
          <w:p w:rsidRPr="00F709AE" w:rsidR="00826F3D" w:rsidP="00EB7344" w:rsidRDefault="009629FF" w14:paraId="07055795" w14:textId="58CFB89C">
            <w:pPr>
              <w:spacing w:before="60" w:after="60" w:line="240" w:lineRule="auto"/>
              <w:jc w:val="left"/>
              <w:rPr>
                <w:rFonts w:cstheme="minorHAnsi"/>
                <w:szCs w:val="22"/>
              </w:rPr>
            </w:pPr>
            <w:r w:rsidRPr="009629FF">
              <w:rPr>
                <w:rFonts w:cstheme="minorHAnsi"/>
                <w:szCs w:val="22"/>
              </w:rPr>
              <w:t>Status operacji</w:t>
            </w:r>
          </w:p>
        </w:tc>
        <w:tc>
          <w:tcPr>
            <w:tcW w:w="5528" w:type="dxa"/>
            <w:tcMar/>
          </w:tcPr>
          <w:p w:rsidRPr="003D31A8" w:rsidR="00826F3D" w:rsidP="002E1161" w:rsidRDefault="007A49EE" w14:paraId="05C89290" w14:textId="1C589548">
            <w:pPr>
              <w:spacing w:before="60" w:after="60" w:line="240" w:lineRule="auto"/>
              <w:rPr>
                <w:rFonts w:cstheme="minorHAnsi"/>
                <w:b/>
                <w:bCs/>
                <w:color w:val="FF0000"/>
                <w:szCs w:val="22"/>
              </w:rPr>
            </w:pPr>
            <w:r>
              <w:rPr>
                <w:rFonts w:cstheme="minorHAnsi"/>
                <w:b/>
                <w:bCs/>
                <w:color w:val="FF0000"/>
                <w:szCs w:val="22"/>
              </w:rPr>
              <w:t>Pole u</w:t>
            </w:r>
            <w:r w:rsidRPr="003D31A8" w:rsidR="003D31A8">
              <w:rPr>
                <w:rFonts w:cstheme="minorHAnsi"/>
                <w:b/>
                <w:bCs/>
                <w:color w:val="FF0000"/>
                <w:szCs w:val="22"/>
              </w:rPr>
              <w:t xml:space="preserve">zupełnia </w:t>
            </w:r>
            <w:r w:rsidR="00543E7F">
              <w:rPr>
                <w:rFonts w:cstheme="minorHAnsi"/>
                <w:b/>
                <w:bCs/>
                <w:color w:val="FF0000"/>
                <w:szCs w:val="22"/>
              </w:rPr>
              <w:t xml:space="preserve">automatycznie </w:t>
            </w:r>
            <w:r w:rsidRPr="003D31A8" w:rsidR="003D31A8">
              <w:rPr>
                <w:rFonts w:cstheme="minorHAnsi"/>
                <w:b/>
                <w:bCs/>
                <w:color w:val="FF0000"/>
                <w:szCs w:val="22"/>
              </w:rPr>
              <w:t>system importujący wizyty</w:t>
            </w:r>
          </w:p>
          <w:p w:rsidR="003D31A8" w:rsidP="002E1161" w:rsidRDefault="00BF2C5E" w14:paraId="2C8252CC" w14:textId="77777777">
            <w:pPr>
              <w:spacing w:before="60" w:after="60" w:line="240" w:lineRule="auto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Status wykonania operacji importu danej wizyty.</w:t>
            </w:r>
          </w:p>
          <w:p w:rsidR="00BF2C5E" w:rsidP="002E1161" w:rsidRDefault="00BF2C5E" w14:paraId="396E3EC2" w14:textId="388BB50A">
            <w:pPr>
              <w:spacing w:before="60" w:after="60" w:line="240" w:lineRule="auto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 xml:space="preserve">W tym polu mogą się pojawić jedynie wartości: </w:t>
            </w:r>
            <w:r w:rsidRPr="00BF2C5E">
              <w:rPr>
                <w:rFonts w:cstheme="minorHAnsi"/>
                <w:i/>
                <w:iCs/>
                <w:szCs w:val="22"/>
              </w:rPr>
              <w:t>SUKCES</w:t>
            </w:r>
            <w:r>
              <w:rPr>
                <w:rFonts w:cstheme="minorHAnsi"/>
                <w:szCs w:val="22"/>
              </w:rPr>
              <w:t xml:space="preserve">, </w:t>
            </w:r>
            <w:r w:rsidRPr="00BF2C5E">
              <w:rPr>
                <w:rFonts w:cstheme="minorHAnsi"/>
                <w:i/>
                <w:iCs/>
                <w:szCs w:val="22"/>
              </w:rPr>
              <w:t>BLAD</w:t>
            </w:r>
            <w:r>
              <w:rPr>
                <w:rFonts w:cstheme="minorHAnsi"/>
                <w:szCs w:val="22"/>
              </w:rPr>
              <w:t>.</w:t>
            </w:r>
          </w:p>
          <w:p w:rsidR="00BF2C5E" w:rsidP="002E1161" w:rsidRDefault="00A54D77" w14:paraId="06A25879" w14:textId="3BDBC389">
            <w:pPr>
              <w:spacing w:before="60" w:after="60" w:line="240" w:lineRule="auto"/>
              <w:rPr>
                <w:rFonts w:cstheme="minorHAnsi"/>
                <w:szCs w:val="22"/>
              </w:rPr>
            </w:pPr>
            <w:r>
              <w:rPr>
                <w:rFonts w:cstheme="minorHAnsi"/>
                <w:i/>
                <w:iCs/>
                <w:szCs w:val="22"/>
              </w:rPr>
              <w:t xml:space="preserve">- </w:t>
            </w:r>
            <w:r w:rsidRPr="00BF2C5E" w:rsidR="00BF2C5E">
              <w:rPr>
                <w:rFonts w:cstheme="minorHAnsi"/>
                <w:i/>
                <w:iCs/>
                <w:szCs w:val="22"/>
              </w:rPr>
              <w:t>SUKCES</w:t>
            </w:r>
            <w:r w:rsidR="00BF2C5E">
              <w:rPr>
                <w:rFonts w:cstheme="minorHAnsi"/>
                <w:szCs w:val="22"/>
              </w:rPr>
              <w:t xml:space="preserve"> oznacza, że dany wiersza pliku CSV opisujący wizytę spełniał reguły walidacji biznesowej i nie zawierał błędów oraz podczas importu wizyty do grafiku lub Poczekalni nie pojawił się żaden błąd. </w:t>
            </w:r>
            <w:r w:rsidRPr="0022042B" w:rsidR="00BF2C5E">
              <w:rPr>
                <w:rFonts w:cstheme="minorHAnsi"/>
                <w:szCs w:val="22"/>
              </w:rPr>
              <w:t xml:space="preserve">To, czy wizyta została zapisana do grafiku czy do Poczekalni </w:t>
            </w:r>
            <w:r w:rsidRPr="0022042B" w:rsidR="00551017">
              <w:rPr>
                <w:rFonts w:cstheme="minorHAnsi"/>
                <w:szCs w:val="22"/>
              </w:rPr>
              <w:t xml:space="preserve">(lub czy została pominięta z powodu tego, że dotyczyła wizyty przeszłej względem czasu importu) </w:t>
            </w:r>
            <w:r w:rsidRPr="0022042B" w:rsidR="00BF2C5E">
              <w:rPr>
                <w:rFonts w:cstheme="minorHAnsi"/>
                <w:szCs w:val="22"/>
              </w:rPr>
              <w:t>można sprawdzić w kolumnie następnej ‘Wynik operacji’</w:t>
            </w:r>
            <w:r w:rsidRPr="0022042B" w:rsidR="00BC4F7D">
              <w:rPr>
                <w:rFonts w:cstheme="minorHAnsi"/>
                <w:szCs w:val="22"/>
              </w:rPr>
              <w:t>.</w:t>
            </w:r>
          </w:p>
          <w:p w:rsidR="00BF2C5E" w:rsidP="002E1161" w:rsidRDefault="00A54D77" w14:paraId="72FD9F9B" w14:textId="1851DE50">
            <w:pPr>
              <w:spacing w:before="60" w:after="60" w:line="240" w:lineRule="auto"/>
              <w:rPr>
                <w:rFonts w:cstheme="minorHAnsi"/>
                <w:szCs w:val="22"/>
              </w:rPr>
            </w:pPr>
            <w:r>
              <w:rPr>
                <w:rFonts w:cstheme="minorHAnsi"/>
                <w:i/>
                <w:iCs/>
                <w:szCs w:val="22"/>
              </w:rPr>
              <w:t xml:space="preserve">- </w:t>
            </w:r>
            <w:r w:rsidRPr="00BF2C5E" w:rsidR="00BF2C5E">
              <w:rPr>
                <w:rFonts w:cstheme="minorHAnsi"/>
                <w:i/>
                <w:iCs/>
                <w:szCs w:val="22"/>
              </w:rPr>
              <w:t>BLAD</w:t>
            </w:r>
            <w:r w:rsidR="00BF2C5E">
              <w:rPr>
                <w:rFonts w:cstheme="minorHAnsi"/>
                <w:szCs w:val="22"/>
              </w:rPr>
              <w:t xml:space="preserve"> oznacza, że przy próbie importu wizyty zostały wykryte błędy walidacji biznesowej </w:t>
            </w:r>
            <w:r>
              <w:rPr>
                <w:rFonts w:cstheme="minorHAnsi"/>
                <w:szCs w:val="22"/>
              </w:rPr>
              <w:t xml:space="preserve">lub wystąpiły inne techniczne przyczyny w Systemie e-Rejestracji </w:t>
            </w:r>
            <w:r w:rsidR="00BF2C5E">
              <w:rPr>
                <w:rFonts w:cstheme="minorHAnsi"/>
                <w:szCs w:val="22"/>
              </w:rPr>
              <w:t>i taka wizyta nie mogła być zaimportowana. W kolumnie następnej ‘Wynik operacji’ wskazana zostanie dokładna przyczyna błędu. Błąd musi być poprawiony, by dana wizyta mogła zostać zaimportowana do Systemu e-Rejestracja.</w:t>
            </w:r>
          </w:p>
        </w:tc>
        <w:tc>
          <w:tcPr>
            <w:tcW w:w="2126" w:type="dxa"/>
            <w:tcMar/>
          </w:tcPr>
          <w:p w:rsidRPr="00FE74E7" w:rsidR="00826F3D" w:rsidP="00FE74E7" w:rsidRDefault="00826F3D" w14:paraId="06E0EB28" w14:textId="77777777">
            <w:pPr>
              <w:spacing w:before="60" w:after="60" w:line="240" w:lineRule="auto"/>
              <w:rPr>
                <w:rFonts w:cstheme="minorHAnsi"/>
                <w:i/>
                <w:iCs/>
                <w:szCs w:val="22"/>
              </w:rPr>
            </w:pPr>
          </w:p>
        </w:tc>
      </w:tr>
      <w:tr w:rsidRPr="00F709AE" w:rsidR="00826F3D" w:rsidTr="339163CC" w14:paraId="4E7461A1" w14:textId="77777777">
        <w:tc>
          <w:tcPr>
            <w:tcW w:w="421" w:type="dxa"/>
            <w:tcMar/>
          </w:tcPr>
          <w:p w:rsidRPr="00F709AE" w:rsidR="00826F3D" w:rsidRDefault="00826F3D" w14:paraId="0ED096BE" w14:textId="77777777">
            <w:pPr>
              <w:pStyle w:val="Akapitzlist"/>
              <w:numPr>
                <w:ilvl w:val="0"/>
                <w:numId w:val="16"/>
              </w:numPr>
              <w:spacing w:before="60" w:after="60" w:line="240" w:lineRule="auto"/>
              <w:ind w:left="0" w:firstLine="0"/>
              <w:contextualSpacing w:val="0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559" w:type="dxa"/>
            <w:tcMar/>
          </w:tcPr>
          <w:p w:rsidRPr="00F709AE" w:rsidR="00826F3D" w:rsidP="00EB7344" w:rsidRDefault="009629FF" w14:paraId="7333A238" w14:textId="64A42FA6">
            <w:pPr>
              <w:spacing w:before="60" w:after="60" w:line="240" w:lineRule="auto"/>
              <w:jc w:val="left"/>
              <w:rPr>
                <w:rFonts w:cstheme="minorHAnsi"/>
                <w:szCs w:val="22"/>
              </w:rPr>
            </w:pPr>
            <w:r w:rsidRPr="009629FF">
              <w:rPr>
                <w:rFonts w:cstheme="minorHAnsi"/>
                <w:szCs w:val="22"/>
              </w:rPr>
              <w:t>Wynik operacji</w:t>
            </w:r>
          </w:p>
        </w:tc>
        <w:tc>
          <w:tcPr>
            <w:tcW w:w="5528" w:type="dxa"/>
            <w:tcMar/>
          </w:tcPr>
          <w:p w:rsidRPr="003D31A8" w:rsidR="00A54D93" w:rsidP="00A54D93" w:rsidRDefault="007A49EE" w14:paraId="7603B4B5" w14:textId="0CF2696A">
            <w:pPr>
              <w:spacing w:before="60" w:after="60" w:line="240" w:lineRule="auto"/>
              <w:rPr>
                <w:rFonts w:cstheme="minorHAnsi"/>
                <w:b/>
                <w:bCs/>
                <w:color w:val="FF0000"/>
                <w:szCs w:val="22"/>
              </w:rPr>
            </w:pPr>
            <w:r>
              <w:rPr>
                <w:rFonts w:cstheme="minorHAnsi"/>
                <w:b/>
                <w:bCs/>
                <w:color w:val="FF0000"/>
                <w:szCs w:val="22"/>
              </w:rPr>
              <w:t>Pole u</w:t>
            </w:r>
            <w:r w:rsidRPr="003D31A8" w:rsidR="00A54D93">
              <w:rPr>
                <w:rFonts w:cstheme="minorHAnsi"/>
                <w:b/>
                <w:bCs/>
                <w:color w:val="FF0000"/>
                <w:szCs w:val="22"/>
              </w:rPr>
              <w:t xml:space="preserve">zupełnia </w:t>
            </w:r>
            <w:r w:rsidR="00A54D93">
              <w:rPr>
                <w:rFonts w:cstheme="minorHAnsi"/>
                <w:b/>
                <w:bCs/>
                <w:color w:val="FF0000"/>
                <w:szCs w:val="22"/>
              </w:rPr>
              <w:t xml:space="preserve">automatycznie </w:t>
            </w:r>
            <w:r w:rsidRPr="003D31A8" w:rsidR="00A54D93">
              <w:rPr>
                <w:rFonts w:cstheme="minorHAnsi"/>
                <w:b/>
                <w:bCs/>
                <w:color w:val="FF0000"/>
                <w:szCs w:val="22"/>
              </w:rPr>
              <w:t>system importujący wizyty</w:t>
            </w:r>
          </w:p>
          <w:p w:rsidR="00A54D93" w:rsidP="00A54D93" w:rsidRDefault="00A54D93" w14:paraId="07388310" w14:textId="425DCCA5">
            <w:pPr>
              <w:spacing w:before="60" w:after="60" w:line="240" w:lineRule="auto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Szczegółowy opis wyniku wykonania operacji importu danej wizyty wskazujący co wydarzyło się z importowaną wizytą</w:t>
            </w:r>
            <w:r w:rsidR="008F6B41">
              <w:rPr>
                <w:rFonts w:cstheme="minorHAnsi"/>
                <w:szCs w:val="22"/>
              </w:rPr>
              <w:t>.</w:t>
            </w:r>
          </w:p>
          <w:p w:rsidR="002F19FC" w:rsidP="00A54D93" w:rsidRDefault="002F19FC" w14:paraId="25934F5B" w14:textId="2A47BF44">
            <w:pPr>
              <w:spacing w:before="60" w:after="60" w:line="240" w:lineRule="auto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Wizyta mogła być:</w:t>
            </w:r>
          </w:p>
          <w:p w:rsidR="002F19FC" w:rsidP="00A54D93" w:rsidRDefault="002F19FC" w14:paraId="1D815BDD" w14:textId="73155688">
            <w:pPr>
              <w:spacing w:before="60" w:after="60" w:line="240" w:lineRule="auto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- zaimportowana do grafiku</w:t>
            </w:r>
            <w:r w:rsidR="00343F2A">
              <w:rPr>
                <w:rFonts w:cstheme="minorHAnsi"/>
                <w:szCs w:val="22"/>
              </w:rPr>
              <w:t>,</w:t>
            </w:r>
          </w:p>
          <w:p w:rsidR="002F19FC" w:rsidP="00A54D93" w:rsidRDefault="002F19FC" w14:paraId="0830E6ED" w14:textId="69440F8C">
            <w:pPr>
              <w:spacing w:before="60" w:after="60" w:line="240" w:lineRule="auto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- zaimportowana do Poczekalni</w:t>
            </w:r>
            <w:r w:rsidR="00343F2A">
              <w:rPr>
                <w:rFonts w:cstheme="minorHAnsi"/>
                <w:szCs w:val="22"/>
              </w:rPr>
              <w:t>,</w:t>
            </w:r>
          </w:p>
          <w:p w:rsidR="002F19FC" w:rsidP="00A54D93" w:rsidRDefault="002F19FC" w14:paraId="3E9E4773" w14:textId="129495D0">
            <w:pPr>
              <w:spacing w:before="60" w:after="60" w:line="240" w:lineRule="auto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- niezaimportowana z tego powodu, że data i czas wizyty jest wcześniejszy niż moment importu</w:t>
            </w:r>
            <w:r w:rsidR="00343F2A">
              <w:rPr>
                <w:rFonts w:cstheme="minorHAnsi"/>
                <w:szCs w:val="22"/>
              </w:rPr>
              <w:t>,</w:t>
            </w:r>
          </w:p>
          <w:p w:rsidR="002F19FC" w:rsidP="00A54D93" w:rsidRDefault="002F19FC" w14:paraId="0DDBAAF5" w14:textId="16E96356">
            <w:pPr>
              <w:spacing w:before="60" w:after="60" w:line="240" w:lineRule="auto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- niezaimportowana z powodu niespełnienia reguły walidacji biznesowej</w:t>
            </w:r>
            <w:r w:rsidR="00343F2A">
              <w:rPr>
                <w:rFonts w:cstheme="minorHAnsi"/>
                <w:szCs w:val="22"/>
              </w:rPr>
              <w:t xml:space="preserve"> – a więc w danych wizyty jest jakiś błąd i treść tego błędu wskaże, co należy poprawić,</w:t>
            </w:r>
          </w:p>
          <w:p w:rsidR="002F19FC" w:rsidP="00A54D93" w:rsidRDefault="002F19FC" w14:paraId="18F7285A" w14:textId="3596B188">
            <w:pPr>
              <w:spacing w:before="60" w:after="60" w:line="240" w:lineRule="auto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- niezaimportowana z powodu błędu wewnętrznego systemu.</w:t>
            </w:r>
          </w:p>
          <w:p w:rsidR="00A54D93" w:rsidP="002E1161" w:rsidRDefault="00DB44E3" w14:paraId="1EE32077" w14:textId="4D29FB9F">
            <w:pPr>
              <w:spacing w:before="60" w:after="60" w:line="240" w:lineRule="auto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Szczegóły</w:t>
            </w:r>
            <w:r w:rsidR="002F19FC">
              <w:rPr>
                <w:rFonts w:cstheme="minorHAnsi"/>
                <w:szCs w:val="22"/>
              </w:rPr>
              <w:t xml:space="preserve"> komunikatu </w:t>
            </w:r>
            <w:r>
              <w:rPr>
                <w:rFonts w:cstheme="minorHAnsi"/>
                <w:szCs w:val="22"/>
              </w:rPr>
              <w:t>wskażą</w:t>
            </w:r>
            <w:r w:rsidR="002F19FC">
              <w:rPr>
                <w:rFonts w:cstheme="minorHAnsi"/>
                <w:szCs w:val="22"/>
              </w:rPr>
              <w:t xml:space="preserve"> przyczynę.</w:t>
            </w:r>
          </w:p>
        </w:tc>
        <w:tc>
          <w:tcPr>
            <w:tcW w:w="2126" w:type="dxa"/>
            <w:tcMar/>
          </w:tcPr>
          <w:p w:rsidRPr="00FE74E7" w:rsidR="00826F3D" w:rsidP="00FE74E7" w:rsidRDefault="00826F3D" w14:paraId="0A61367F" w14:textId="77777777">
            <w:pPr>
              <w:spacing w:before="60" w:after="60" w:line="240" w:lineRule="auto"/>
              <w:rPr>
                <w:rFonts w:cstheme="minorHAnsi"/>
                <w:i/>
                <w:iCs/>
                <w:szCs w:val="22"/>
              </w:rPr>
            </w:pPr>
          </w:p>
        </w:tc>
      </w:tr>
    </w:tbl>
    <w:p w:rsidR="003D1ABB" w:rsidP="003D1ABB" w:rsidRDefault="003D1ABB" w14:paraId="255C6FDC" w14:textId="44C1C0BF"/>
    <w:p w:rsidR="005543C1" w:rsidP="003D1ABB" w:rsidRDefault="005543C1" w14:paraId="580C2824" w14:textId="656CD53A"/>
    <w:p w:rsidR="1F88C433" w:rsidRDefault="6B163477" w14:paraId="0CB2F0ED" w14:textId="77777777">
      <w:pPr>
        <w:pStyle w:val="Nagwek1"/>
        <w:ind w:left="567" w:hanging="567"/>
      </w:pPr>
      <w:bookmarkStart w:name="_Toc54101056" w:id="153"/>
      <w:bookmarkStart w:name="_Toc61286308" w:id="154"/>
      <w:bookmarkStart w:name="_Toc66453120" w:id="155"/>
      <w:bookmarkStart w:name="_Toc73459998" w:id="156"/>
      <w:bookmarkStart w:name="_Toc89434587" w:id="157"/>
      <w:bookmarkStart w:name="_Toc88487348" w:id="158"/>
      <w:bookmarkStart w:name="_Toc91765356" w:id="159"/>
      <w:bookmarkStart w:name="_Toc118114858" w:id="160"/>
      <w:bookmarkStart w:name="_Toc103248055" w:id="161"/>
      <w:r>
        <w:lastRenderedPageBreak/>
        <w:t>Słowniki</w:t>
      </w:r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</w:p>
    <w:p w:rsidR="002F0B88" w:rsidP="002F0B88" w:rsidRDefault="002F0B88" w14:paraId="5A171B23" w14:textId="2C9A48A7">
      <w:pPr>
        <w:pStyle w:val="Nagwek2"/>
      </w:pPr>
      <w:bookmarkStart w:name="_Toc118114859" w:id="162"/>
      <w:bookmarkStart w:name="_Toc103248056" w:id="163"/>
      <w:r w:rsidRPr="00364819">
        <w:t xml:space="preserve">Słownik </w:t>
      </w:r>
      <w:r>
        <w:t>podstaw wizyt</w:t>
      </w:r>
      <w:r w:rsidR="0047708B">
        <w:t xml:space="preserve"> bez skierowania lub </w:t>
      </w:r>
      <w:r w:rsidR="0090383D">
        <w:t xml:space="preserve">bez </w:t>
      </w:r>
      <w:r w:rsidR="0047708B">
        <w:t>DILO</w:t>
      </w:r>
      <w:bookmarkEnd w:id="162"/>
      <w:bookmarkEnd w:id="163"/>
    </w:p>
    <w:p w:rsidR="002F0B88" w:rsidP="002F0B88" w:rsidRDefault="00485BB2" w14:paraId="4378E7DB" w14:textId="38CD97AC">
      <w:pPr>
        <w:rPr>
          <w:rFonts w:ascii="Calibri" w:hAnsi="Calibri" w:eastAsia="Calibri" w:cs="Calibri"/>
          <w:color w:val="1D1C1D"/>
        </w:rPr>
      </w:pPr>
      <w:r w:rsidRPr="00CF7733">
        <w:rPr>
          <w:rFonts w:ascii="Calibri" w:hAnsi="Calibri" w:eastAsia="Calibri" w:cs="Calibri"/>
          <w:color w:val="1D1C1D"/>
        </w:rPr>
        <w:t>Rodzaje osób uprawnionych do świadczeń bez skierowań</w:t>
      </w:r>
      <w:r w:rsidR="00987AC2">
        <w:rPr>
          <w:rFonts w:ascii="Calibri" w:hAnsi="Calibri" w:eastAsia="Calibri" w:cs="Calibri"/>
          <w:color w:val="1D1C1D"/>
        </w:rPr>
        <w:t>/bez DILO</w:t>
      </w:r>
    </w:p>
    <w:tbl>
      <w:tblPr>
        <w:tblStyle w:val="Tabela-Siatka1"/>
        <w:tblW w:w="9389" w:type="dxa"/>
        <w:tblLook w:val="04A0" w:firstRow="1" w:lastRow="0" w:firstColumn="1" w:lastColumn="0" w:noHBand="0" w:noVBand="1"/>
      </w:tblPr>
      <w:tblGrid>
        <w:gridCol w:w="704"/>
        <w:gridCol w:w="8685"/>
      </w:tblGrid>
      <w:tr w:rsidRPr="00031335" w:rsidR="002F0B88" w:rsidTr="000C7AD4" w14:paraId="34DB654D" w14:textId="77777777">
        <w:trPr>
          <w:trHeight w:val="315"/>
        </w:trPr>
        <w:tc>
          <w:tcPr>
            <w:tcW w:w="704" w:type="dxa"/>
            <w:shd w:val="clear" w:color="auto" w:fill="EEECE1" w:themeFill="background2"/>
            <w:noWrap/>
            <w:hideMark/>
          </w:tcPr>
          <w:p w:rsidRPr="00031335" w:rsidR="002F0B88" w:rsidP="00171C24" w:rsidRDefault="002F0B88" w14:paraId="4CA57E9C" w14:textId="77777777">
            <w:pPr>
              <w:spacing w:before="0" w:after="0" w:line="240" w:lineRule="auto"/>
              <w:jc w:val="center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b/>
                <w:bCs/>
                <w:szCs w:val="22"/>
              </w:rPr>
              <w:t>Kod</w:t>
            </w:r>
          </w:p>
        </w:tc>
        <w:tc>
          <w:tcPr>
            <w:tcW w:w="8685" w:type="dxa"/>
            <w:shd w:val="clear" w:color="auto" w:fill="EEECE1" w:themeFill="background2"/>
            <w:hideMark/>
          </w:tcPr>
          <w:p w:rsidRPr="00031335" w:rsidR="002F0B88" w:rsidP="00171C24" w:rsidRDefault="002F0B88" w14:paraId="03F6F9D7" w14:textId="77777777">
            <w:pPr>
              <w:spacing w:before="0" w:after="0" w:line="240" w:lineRule="auto"/>
              <w:jc w:val="center"/>
              <w:rPr>
                <w:rFonts w:cstheme="minorHAnsi"/>
                <w:b/>
                <w:bCs/>
                <w:szCs w:val="22"/>
              </w:rPr>
            </w:pPr>
            <w:r w:rsidRPr="00031335">
              <w:rPr>
                <w:rFonts w:cstheme="minorHAnsi"/>
                <w:b/>
                <w:bCs/>
                <w:szCs w:val="22"/>
              </w:rPr>
              <w:t>Opis</w:t>
            </w:r>
          </w:p>
        </w:tc>
      </w:tr>
      <w:tr w:rsidRPr="00031335" w:rsidR="000C7AD4" w:rsidTr="000C7AD4" w14:paraId="28814349" w14:textId="77777777">
        <w:trPr>
          <w:trHeight w:val="315"/>
        </w:trPr>
        <w:tc>
          <w:tcPr>
            <w:tcW w:w="704" w:type="dxa"/>
            <w:noWrap/>
          </w:tcPr>
          <w:p w:rsidRPr="00031335" w:rsidR="000C7AD4" w:rsidP="000C7AD4" w:rsidRDefault="000C7AD4" w14:paraId="5FCA1DA7" w14:textId="2A3C5976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E95116">
              <w:t>1</w:t>
            </w:r>
          </w:p>
        </w:tc>
        <w:tc>
          <w:tcPr>
            <w:tcW w:w="8685" w:type="dxa"/>
          </w:tcPr>
          <w:p w:rsidRPr="00031335" w:rsidR="000C7AD4" w:rsidP="000C7AD4" w:rsidRDefault="000C7AD4" w14:paraId="67E071F9" w14:textId="6840C115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E95116">
              <w:t>Dzieci u których stwierdzono (w wyniku finansowanych ze środków publicznych badań przesiewowych) występowanie chorób wrodzonych - w zakresie leczenia tych chorób</w:t>
            </w:r>
          </w:p>
        </w:tc>
      </w:tr>
      <w:tr w:rsidRPr="00031335" w:rsidR="000C7AD4" w:rsidTr="000C7AD4" w14:paraId="473CD088" w14:textId="77777777">
        <w:trPr>
          <w:trHeight w:val="315"/>
        </w:trPr>
        <w:tc>
          <w:tcPr>
            <w:tcW w:w="704" w:type="dxa"/>
            <w:noWrap/>
          </w:tcPr>
          <w:p w:rsidRPr="00031335" w:rsidR="000C7AD4" w:rsidP="000C7AD4" w:rsidRDefault="000C7AD4" w14:paraId="01FF1B98" w14:textId="7A6A3EC0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E95116">
              <w:t>2</w:t>
            </w:r>
          </w:p>
        </w:tc>
        <w:tc>
          <w:tcPr>
            <w:tcW w:w="8685" w:type="dxa"/>
          </w:tcPr>
          <w:p w:rsidRPr="00031335" w:rsidR="000C7AD4" w:rsidP="000C7AD4" w:rsidRDefault="000C7AD4" w14:paraId="32D2420E" w14:textId="58F64AAD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E95116">
              <w:t>Osoby chore na gruźlicę</w:t>
            </w:r>
          </w:p>
        </w:tc>
      </w:tr>
      <w:tr w:rsidRPr="00031335" w:rsidR="000C7AD4" w:rsidTr="000C7AD4" w14:paraId="06450982" w14:textId="77777777">
        <w:trPr>
          <w:trHeight w:val="315"/>
        </w:trPr>
        <w:tc>
          <w:tcPr>
            <w:tcW w:w="704" w:type="dxa"/>
            <w:noWrap/>
          </w:tcPr>
          <w:p w:rsidRPr="00031335" w:rsidR="000C7AD4" w:rsidP="000C7AD4" w:rsidRDefault="000C7AD4" w14:paraId="56BE0E51" w14:textId="21AE0B0E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E95116">
              <w:t>3</w:t>
            </w:r>
          </w:p>
        </w:tc>
        <w:tc>
          <w:tcPr>
            <w:tcW w:w="8685" w:type="dxa"/>
          </w:tcPr>
          <w:p w:rsidRPr="00031335" w:rsidR="000C7AD4" w:rsidP="000C7AD4" w:rsidRDefault="000C7AD4" w14:paraId="54381330" w14:textId="2CEAD7DA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E95116">
              <w:t>Osoby zakażone wirusem HIV</w:t>
            </w:r>
          </w:p>
        </w:tc>
      </w:tr>
      <w:tr w:rsidRPr="00031335" w:rsidR="000C7AD4" w:rsidTr="000C7AD4" w14:paraId="2C3369BC" w14:textId="77777777">
        <w:trPr>
          <w:trHeight w:val="315"/>
        </w:trPr>
        <w:tc>
          <w:tcPr>
            <w:tcW w:w="704" w:type="dxa"/>
            <w:noWrap/>
          </w:tcPr>
          <w:p w:rsidRPr="00031335" w:rsidR="000C7AD4" w:rsidP="000C7AD4" w:rsidRDefault="000C7AD4" w14:paraId="55BB8DD8" w14:textId="48038701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E95116">
              <w:t>4</w:t>
            </w:r>
          </w:p>
        </w:tc>
        <w:tc>
          <w:tcPr>
            <w:tcW w:w="8685" w:type="dxa"/>
          </w:tcPr>
          <w:p w:rsidRPr="00031335" w:rsidR="000C7AD4" w:rsidP="000C7AD4" w:rsidRDefault="000C7AD4" w14:paraId="173D780E" w14:textId="4A5F16AB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E95116">
              <w:t>Inwalidzi wojenni i wojskowi, osoby represjonowane, kombatanci, żołnierze zastępczej służby wojskowej, działacze opozycji antykomunistycznej i osoby represjonowane z powodów politycznych, osoby deportowane do pracy przymusowej</w:t>
            </w:r>
          </w:p>
        </w:tc>
      </w:tr>
      <w:tr w:rsidRPr="00031335" w:rsidR="000C7AD4" w:rsidTr="000C7AD4" w14:paraId="7439D6DC" w14:textId="77777777">
        <w:trPr>
          <w:trHeight w:val="315"/>
        </w:trPr>
        <w:tc>
          <w:tcPr>
            <w:tcW w:w="704" w:type="dxa"/>
            <w:noWrap/>
          </w:tcPr>
          <w:p w:rsidRPr="00031335" w:rsidR="000C7AD4" w:rsidP="000C7AD4" w:rsidRDefault="000C7AD4" w14:paraId="60005067" w14:textId="2D9B05FA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E95116">
              <w:t>5</w:t>
            </w:r>
          </w:p>
        </w:tc>
        <w:tc>
          <w:tcPr>
            <w:tcW w:w="8685" w:type="dxa"/>
          </w:tcPr>
          <w:p w:rsidRPr="00031335" w:rsidR="000C7AD4" w:rsidP="000C7AD4" w:rsidRDefault="000C7AD4" w14:paraId="071964BA" w14:textId="2F4102A4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E95116">
              <w:t>Cywilne niewidome ofiary działań wojennych</w:t>
            </w:r>
          </w:p>
        </w:tc>
      </w:tr>
      <w:tr w:rsidRPr="00031335" w:rsidR="000C7AD4" w:rsidTr="000C7AD4" w14:paraId="031BD7BB" w14:textId="77777777">
        <w:trPr>
          <w:trHeight w:val="315"/>
        </w:trPr>
        <w:tc>
          <w:tcPr>
            <w:tcW w:w="704" w:type="dxa"/>
            <w:noWrap/>
          </w:tcPr>
          <w:p w:rsidRPr="00031335" w:rsidR="000C7AD4" w:rsidP="000C7AD4" w:rsidRDefault="000C7AD4" w14:paraId="0E5632C8" w14:textId="1A0980D5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E95116">
              <w:t>6</w:t>
            </w:r>
          </w:p>
        </w:tc>
        <w:tc>
          <w:tcPr>
            <w:tcW w:w="8685" w:type="dxa"/>
          </w:tcPr>
          <w:p w:rsidRPr="00031335" w:rsidR="000C7AD4" w:rsidP="000C7AD4" w:rsidRDefault="000C7AD4" w14:paraId="1BE6DF93" w14:textId="79A0380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E95116">
              <w:t>Osoby zgłaszające się z powodu uzależnienia lub z powodu współuzależnienia - osoby spokrewnione lub niespokrewnione, wspólnie z nią zamieszkujące i gospodarujące, oraz osoby, których stan psychiczny powstał na skutek pozostawania w związku emocjonalnym</w:t>
            </w:r>
          </w:p>
        </w:tc>
      </w:tr>
      <w:tr w:rsidRPr="00031335" w:rsidR="000C7AD4" w:rsidTr="000C7AD4" w14:paraId="1DAB2177" w14:textId="77777777">
        <w:trPr>
          <w:trHeight w:val="315"/>
        </w:trPr>
        <w:tc>
          <w:tcPr>
            <w:tcW w:w="704" w:type="dxa"/>
            <w:noWrap/>
          </w:tcPr>
          <w:p w:rsidRPr="00031335" w:rsidR="000C7AD4" w:rsidP="000C7AD4" w:rsidRDefault="000C7AD4" w14:paraId="105AE5F5" w14:textId="1424713D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E95116">
              <w:t>7</w:t>
            </w:r>
          </w:p>
        </w:tc>
        <w:tc>
          <w:tcPr>
            <w:tcW w:w="8685" w:type="dxa"/>
          </w:tcPr>
          <w:p w:rsidRPr="00031335" w:rsidR="000C7AD4" w:rsidP="000C7AD4" w:rsidRDefault="000C7AD4" w14:paraId="0A3490FE" w14:textId="5518F1BF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E95116">
              <w:t>Uprawnieni żołnierze lub pracownicy, w zakresie leczenia urazów lub chorób nabytych podczas wykonywania zadań poza granicami państwa, oraz uprawnieni żołnierze lub pracownicy, których ustalony procentowy uszczerbek na zdrowiu wynosi co najmniej 30%</w:t>
            </w:r>
          </w:p>
        </w:tc>
      </w:tr>
      <w:tr w:rsidRPr="00031335" w:rsidR="000C7AD4" w:rsidTr="000C7AD4" w14:paraId="64D811A2" w14:textId="77777777">
        <w:trPr>
          <w:trHeight w:val="315"/>
        </w:trPr>
        <w:tc>
          <w:tcPr>
            <w:tcW w:w="704" w:type="dxa"/>
            <w:noWrap/>
          </w:tcPr>
          <w:p w:rsidRPr="00031335" w:rsidR="000C7AD4" w:rsidP="000C7AD4" w:rsidRDefault="000C7AD4" w14:paraId="34BFF375" w14:textId="2DEBCAB9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E95116">
              <w:t>8</w:t>
            </w:r>
          </w:p>
        </w:tc>
        <w:tc>
          <w:tcPr>
            <w:tcW w:w="8685" w:type="dxa"/>
          </w:tcPr>
          <w:p w:rsidRPr="00031335" w:rsidR="000C7AD4" w:rsidP="000C7AD4" w:rsidRDefault="000C7AD4" w14:paraId="42EBA2F9" w14:textId="49CCDE45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E95116">
              <w:t>Weterani poszkodowani, w zakresie leczenia urazów lub chorób nabytych podczas wykonywania zadań poza granicami państwa, oraz weterani poszkodowani, których ustalony procentowy uszczerbek na zdrowiu wynosi co najmniej 30%</w:t>
            </w:r>
          </w:p>
        </w:tc>
      </w:tr>
      <w:tr w:rsidRPr="00031335" w:rsidR="000C7AD4" w:rsidTr="000C7AD4" w14:paraId="6B4244C8" w14:textId="77777777">
        <w:trPr>
          <w:trHeight w:val="315"/>
        </w:trPr>
        <w:tc>
          <w:tcPr>
            <w:tcW w:w="704" w:type="dxa"/>
            <w:noWrap/>
          </w:tcPr>
          <w:p w:rsidRPr="00031335" w:rsidR="000C7AD4" w:rsidP="000C7AD4" w:rsidRDefault="000C7AD4" w14:paraId="7774752D" w14:textId="35011089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E95116">
              <w:t>9</w:t>
            </w:r>
          </w:p>
        </w:tc>
        <w:tc>
          <w:tcPr>
            <w:tcW w:w="8685" w:type="dxa"/>
          </w:tcPr>
          <w:p w:rsidRPr="00031335" w:rsidR="000C7AD4" w:rsidP="000C7AD4" w:rsidRDefault="000C7AD4" w14:paraId="49C0246D" w14:textId="04E42733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E95116">
              <w:t>Świadczeniobiorcy do 18 roku życia, u których stwierdzono ciężkie i nieodwracalne upośledzenie albo nieuleczalną chorobę zagrażającą życiu, które powstały w prenatalnym okresie rozwoju dziecka lub w czasie porodu</w:t>
            </w:r>
          </w:p>
        </w:tc>
      </w:tr>
      <w:tr w:rsidRPr="00031335" w:rsidR="000C7AD4" w:rsidTr="000C7AD4" w14:paraId="308B5802" w14:textId="77777777">
        <w:trPr>
          <w:trHeight w:val="315"/>
        </w:trPr>
        <w:tc>
          <w:tcPr>
            <w:tcW w:w="704" w:type="dxa"/>
            <w:noWrap/>
          </w:tcPr>
          <w:p w:rsidRPr="00031335" w:rsidR="000C7AD4" w:rsidP="000C7AD4" w:rsidRDefault="000C7AD4" w14:paraId="43D5B070" w14:textId="54C82D8E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E95116">
              <w:t>10</w:t>
            </w:r>
          </w:p>
        </w:tc>
        <w:tc>
          <w:tcPr>
            <w:tcW w:w="8685" w:type="dxa"/>
          </w:tcPr>
          <w:p w:rsidRPr="00031335" w:rsidR="000C7AD4" w:rsidP="000C7AD4" w:rsidRDefault="000C7AD4" w14:paraId="77DE91C6" w14:textId="1E888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E95116">
              <w:t>Świadczeniobiorcy z orzeczeniem o znacznym stopniu niepełnosprawności lub o niepełnosprawności łącznie ze wskazaniami: konieczności stałej lub długotrwałej opieki lub pomocy innej osoby oraz konieczności stałego współudziału na co dzień opiekuna dziecka</w:t>
            </w:r>
          </w:p>
        </w:tc>
      </w:tr>
    </w:tbl>
    <w:p w:rsidR="002F0B88" w:rsidP="002F0B88" w:rsidRDefault="002F0B88" w14:paraId="7E76D91A" w14:textId="77777777">
      <w:pPr>
        <w:rPr>
          <w:rFonts w:ascii="Calibri" w:hAnsi="Calibri" w:eastAsia="Calibri" w:cs="Calibri"/>
          <w:color w:val="1D1C1D"/>
        </w:rPr>
      </w:pPr>
    </w:p>
    <w:p w:rsidR="667657CA" w:rsidP="2B97ACD4" w:rsidRDefault="00364819" w14:paraId="39E6EFB8" w14:textId="64D38E4D">
      <w:pPr>
        <w:pStyle w:val="Nagwek2"/>
      </w:pPr>
      <w:bookmarkStart w:name="_Toc118114860" w:id="164"/>
      <w:bookmarkStart w:name="_Toc103248057" w:id="165"/>
      <w:r w:rsidRPr="00364819">
        <w:t>Słownik rodzajów uprawnień</w:t>
      </w:r>
      <w:bookmarkEnd w:id="164"/>
      <w:bookmarkEnd w:id="165"/>
    </w:p>
    <w:p w:rsidR="1F88C433" w:rsidP="1F88C433" w:rsidRDefault="00A73485" w14:paraId="3BC30F5B" w14:textId="0D9226D0">
      <w:pPr>
        <w:rPr>
          <w:rFonts w:ascii="Calibri" w:hAnsi="Calibri" w:eastAsia="Calibri" w:cs="Calibri"/>
          <w:color w:val="1D1C1D"/>
        </w:rPr>
      </w:pPr>
      <w:r w:rsidRPr="00A73485">
        <w:rPr>
          <w:rFonts w:ascii="Calibri" w:hAnsi="Calibri" w:eastAsia="Calibri" w:cs="Calibri"/>
          <w:color w:val="1D1C1D"/>
        </w:rPr>
        <w:t>Słownik danych uprawnień rozszerzających zakres uprawnień</w:t>
      </w:r>
      <w:r>
        <w:rPr>
          <w:rFonts w:ascii="Calibri" w:hAnsi="Calibri" w:eastAsia="Calibri" w:cs="Calibri"/>
          <w:color w:val="1D1C1D"/>
        </w:rPr>
        <w:t>.</w:t>
      </w:r>
    </w:p>
    <w:tbl>
      <w:tblPr>
        <w:tblStyle w:val="Tabela-Siatka"/>
        <w:tblW w:w="9308" w:type="dxa"/>
        <w:tblLayout w:type="fixed"/>
        <w:tblLook w:val="04A0" w:firstRow="1" w:lastRow="0" w:firstColumn="1" w:lastColumn="0" w:noHBand="0" w:noVBand="1"/>
      </w:tblPr>
      <w:tblGrid>
        <w:gridCol w:w="1129"/>
        <w:gridCol w:w="8179"/>
      </w:tblGrid>
      <w:tr w:rsidRPr="005636EB" w:rsidR="00364819" w:rsidTr="00171C24" w14:paraId="1F1529B7" w14:textId="77777777">
        <w:tc>
          <w:tcPr>
            <w:tcW w:w="1129" w:type="dxa"/>
            <w:shd w:val="clear" w:color="auto" w:fill="EEECE1" w:themeFill="background2"/>
          </w:tcPr>
          <w:p w:rsidRPr="00AF6B31" w:rsidR="00364819" w:rsidP="00364819" w:rsidRDefault="00364819" w14:paraId="48BE5937" w14:textId="77777777">
            <w:pPr>
              <w:spacing w:before="0" w:after="0" w:line="240" w:lineRule="auto"/>
              <w:jc w:val="center"/>
              <w:rPr>
                <w:rFonts w:cstheme="minorHAnsi"/>
                <w:szCs w:val="22"/>
              </w:rPr>
            </w:pPr>
            <w:r w:rsidRPr="00AF6B31">
              <w:rPr>
                <w:rFonts w:eastAsia="Calibri" w:cstheme="minorHAnsi"/>
                <w:b/>
                <w:bCs/>
                <w:szCs w:val="22"/>
              </w:rPr>
              <w:t>Kod</w:t>
            </w:r>
          </w:p>
        </w:tc>
        <w:tc>
          <w:tcPr>
            <w:tcW w:w="8179" w:type="dxa"/>
            <w:shd w:val="clear" w:color="auto" w:fill="EEECE1" w:themeFill="background2"/>
          </w:tcPr>
          <w:p w:rsidRPr="00AF6B31" w:rsidR="00364819" w:rsidP="00364819" w:rsidRDefault="00364819" w14:paraId="49716AA5" w14:textId="77777777">
            <w:pPr>
              <w:spacing w:before="0" w:after="0" w:line="240" w:lineRule="auto"/>
              <w:jc w:val="center"/>
              <w:rPr>
                <w:rFonts w:cstheme="minorHAnsi"/>
                <w:szCs w:val="22"/>
              </w:rPr>
            </w:pPr>
            <w:r w:rsidRPr="00AF6B31">
              <w:rPr>
                <w:rFonts w:eastAsia="Calibri" w:cstheme="minorHAnsi"/>
                <w:b/>
                <w:bCs/>
                <w:szCs w:val="22"/>
              </w:rPr>
              <w:t>Opis</w:t>
            </w:r>
          </w:p>
        </w:tc>
      </w:tr>
      <w:tr w:rsidRPr="00A73485" w:rsidR="00DC4E1C" w:rsidTr="00171C24" w14:paraId="6B0C51DC" w14:textId="77777777">
        <w:tc>
          <w:tcPr>
            <w:tcW w:w="1129" w:type="dxa"/>
          </w:tcPr>
          <w:p w:rsidRPr="00A73485" w:rsidR="00DC4E1C" w:rsidP="00DC4E1C" w:rsidRDefault="00DC4E1C" w14:paraId="3C6E5722" w14:textId="2F0D2318">
            <w:pPr>
              <w:spacing w:before="0" w:after="0" w:line="240" w:lineRule="auto"/>
              <w:jc w:val="center"/>
              <w:rPr>
                <w:rFonts w:cstheme="minorHAnsi"/>
                <w:szCs w:val="22"/>
              </w:rPr>
            </w:pPr>
            <w:r w:rsidRPr="00852C46">
              <w:t>24A</w:t>
            </w:r>
          </w:p>
        </w:tc>
        <w:tc>
          <w:tcPr>
            <w:tcW w:w="8179" w:type="dxa"/>
          </w:tcPr>
          <w:p w:rsidRPr="00A73485" w:rsidR="00DC4E1C" w:rsidP="00DC4E1C" w:rsidRDefault="00DC4E1C" w14:paraId="70118446" w14:textId="2608194D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theme="minorHAnsi"/>
                <w:szCs w:val="22"/>
              </w:rPr>
            </w:pPr>
            <w:r w:rsidRPr="00852C46">
              <w:t>Prawo do korzystania poza kolejnością ze świadczeń opieki zdrowotnej, o których mowa w art. 20 ustawy, w zakresie leczenia urazów i chorób nabytych podczas wykonywania zadań poza granicami państwa</w:t>
            </w:r>
          </w:p>
        </w:tc>
      </w:tr>
      <w:tr w:rsidRPr="00A73485" w:rsidR="00DC4E1C" w:rsidTr="00171C24" w14:paraId="5E9C778D" w14:textId="77777777">
        <w:tc>
          <w:tcPr>
            <w:tcW w:w="1129" w:type="dxa"/>
          </w:tcPr>
          <w:p w:rsidRPr="00A73485" w:rsidR="00DC4E1C" w:rsidP="00DC4E1C" w:rsidRDefault="00DC4E1C" w14:paraId="52AD5C6F" w14:textId="1FBF77B1">
            <w:pPr>
              <w:spacing w:before="0" w:after="0" w:line="240" w:lineRule="auto"/>
              <w:jc w:val="center"/>
              <w:rPr>
                <w:rFonts w:cstheme="minorHAnsi"/>
                <w:szCs w:val="22"/>
              </w:rPr>
            </w:pPr>
            <w:r w:rsidRPr="00852C46">
              <w:lastRenderedPageBreak/>
              <w:t>24BŻ</w:t>
            </w:r>
          </w:p>
        </w:tc>
        <w:tc>
          <w:tcPr>
            <w:tcW w:w="8179" w:type="dxa"/>
          </w:tcPr>
          <w:p w:rsidRPr="00A73485" w:rsidR="00DC4E1C" w:rsidP="00DC4E1C" w:rsidRDefault="00DC4E1C" w14:paraId="5FBFDD5F" w14:textId="0F5F772D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theme="minorHAnsi"/>
                <w:szCs w:val="22"/>
              </w:rPr>
            </w:pPr>
            <w:r w:rsidRPr="00852C46">
              <w:t>Prawo do korzystania poza kolejnością ze świadczeń opieki zdrowotnej, o których mowa w art. 20 ustawy, w zakresie leczenia urazów i chorób nabytych podczas wykonywania zadań poza granicami państwa - żołnierz</w:t>
            </w:r>
          </w:p>
        </w:tc>
      </w:tr>
      <w:tr w:rsidRPr="00A73485" w:rsidR="00DC4E1C" w:rsidTr="00171C24" w14:paraId="523099DA" w14:textId="77777777">
        <w:tc>
          <w:tcPr>
            <w:tcW w:w="1129" w:type="dxa"/>
          </w:tcPr>
          <w:p w:rsidRPr="00A73485" w:rsidR="00DC4E1C" w:rsidP="00DC4E1C" w:rsidRDefault="00DC4E1C" w14:paraId="33A34799" w14:textId="5C6BC3D3">
            <w:pPr>
              <w:spacing w:before="0" w:after="0" w:line="240" w:lineRule="auto"/>
              <w:jc w:val="center"/>
              <w:rPr>
                <w:rFonts w:cstheme="minorHAnsi"/>
                <w:szCs w:val="22"/>
              </w:rPr>
            </w:pPr>
            <w:r w:rsidRPr="00852C46">
              <w:t>24BF</w:t>
            </w:r>
          </w:p>
        </w:tc>
        <w:tc>
          <w:tcPr>
            <w:tcW w:w="8179" w:type="dxa"/>
          </w:tcPr>
          <w:p w:rsidRPr="00A73485" w:rsidR="00DC4E1C" w:rsidP="00DC4E1C" w:rsidRDefault="00DC4E1C" w14:paraId="19FE773A" w14:textId="2D44649F">
            <w:pPr>
              <w:spacing w:before="0" w:after="0" w:line="240" w:lineRule="auto"/>
              <w:rPr>
                <w:rFonts w:cstheme="minorHAnsi"/>
                <w:szCs w:val="22"/>
              </w:rPr>
            </w:pPr>
            <w:r w:rsidRPr="00852C46">
              <w:t>Prawo do korzystania poza kolejnością ze świadczeń opieki zdrowotnej, o których mowa w art. 20 ustawy, w zakresie leczenia urazów i chorób nabytych podczas wykonywania zadań poza granicami państwa - funkcjonariusz</w:t>
            </w:r>
          </w:p>
        </w:tc>
      </w:tr>
      <w:tr w:rsidRPr="00A73485" w:rsidR="00DC4E1C" w:rsidTr="00171C24" w14:paraId="0381E9EE" w14:textId="77777777">
        <w:tc>
          <w:tcPr>
            <w:tcW w:w="1129" w:type="dxa"/>
          </w:tcPr>
          <w:p w:rsidRPr="00A73485" w:rsidR="00DC4E1C" w:rsidP="00DC4E1C" w:rsidRDefault="00DC4E1C" w14:paraId="2D8B195D" w14:textId="33D501FA">
            <w:pPr>
              <w:spacing w:before="0" w:after="0" w:line="240" w:lineRule="auto"/>
              <w:jc w:val="center"/>
              <w:rPr>
                <w:rFonts w:cstheme="minorHAnsi"/>
                <w:szCs w:val="22"/>
              </w:rPr>
            </w:pPr>
            <w:r w:rsidRPr="00852C46">
              <w:t>24CŻ</w:t>
            </w:r>
          </w:p>
        </w:tc>
        <w:tc>
          <w:tcPr>
            <w:tcW w:w="8179" w:type="dxa"/>
          </w:tcPr>
          <w:p w:rsidRPr="00A73485" w:rsidR="00DC4E1C" w:rsidP="00DC4E1C" w:rsidRDefault="00DC4E1C" w14:paraId="4C58BE1B" w14:textId="0DB9A1F9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theme="minorHAnsi"/>
                <w:szCs w:val="22"/>
              </w:rPr>
            </w:pPr>
            <w:r w:rsidRPr="00852C46">
              <w:t>Prawo do korzystania poza kolejnością ze stacjonarnych i całodobowych świadczeń opieki zdrowotnej innych niż te, o których mowa w art. 20 ustawy, w zakresie leczenia urazów i chorób nabytych podczas wykonywania zadań poza granicami państwa - żołnierz</w:t>
            </w:r>
          </w:p>
        </w:tc>
      </w:tr>
      <w:tr w:rsidRPr="00A73485" w:rsidR="00DC4E1C" w:rsidTr="00171C24" w14:paraId="1DC7512E" w14:textId="77777777">
        <w:tc>
          <w:tcPr>
            <w:tcW w:w="1129" w:type="dxa"/>
          </w:tcPr>
          <w:p w:rsidRPr="00A73485" w:rsidR="00DC4E1C" w:rsidP="00DC4E1C" w:rsidRDefault="00DC4E1C" w14:paraId="29F7F3F4" w14:textId="2587923E">
            <w:pPr>
              <w:spacing w:before="0" w:after="0" w:line="240" w:lineRule="auto"/>
              <w:jc w:val="center"/>
              <w:rPr>
                <w:rFonts w:cstheme="minorHAnsi"/>
                <w:szCs w:val="22"/>
              </w:rPr>
            </w:pPr>
            <w:r w:rsidRPr="00852C46">
              <w:t>24CF</w:t>
            </w:r>
          </w:p>
        </w:tc>
        <w:tc>
          <w:tcPr>
            <w:tcW w:w="8179" w:type="dxa"/>
          </w:tcPr>
          <w:p w:rsidRPr="00A73485" w:rsidR="00DC4E1C" w:rsidP="00DC4E1C" w:rsidRDefault="00DC4E1C" w14:paraId="28569CBA" w14:textId="5D02249F">
            <w:pPr>
              <w:spacing w:before="0" w:after="0" w:line="240" w:lineRule="auto"/>
              <w:rPr>
                <w:rFonts w:cstheme="minorHAnsi"/>
                <w:szCs w:val="22"/>
              </w:rPr>
            </w:pPr>
            <w:r w:rsidRPr="00852C46">
              <w:t>Prawo do korzystania poza kolejnością ze stacjonarnych i całodobowych świadczeń opieki zdrowotnej innych niż te, o których mowa w art. 20 ustawy, w zakresie leczenia urazów i chorób nabytych podczas wykonywania zadań poza granicami państwa - funkcjonariusz</w:t>
            </w:r>
          </w:p>
        </w:tc>
      </w:tr>
      <w:tr w:rsidRPr="00A73485" w:rsidR="00DC4E1C" w:rsidTr="00171C24" w14:paraId="395AA7E8" w14:textId="77777777">
        <w:tc>
          <w:tcPr>
            <w:tcW w:w="1129" w:type="dxa"/>
          </w:tcPr>
          <w:p w:rsidRPr="00A73485" w:rsidR="00DC4E1C" w:rsidP="00DC4E1C" w:rsidRDefault="00DC4E1C" w14:paraId="028221BD" w14:textId="3643C845">
            <w:pPr>
              <w:spacing w:before="0" w:after="0" w:line="240" w:lineRule="auto"/>
              <w:jc w:val="center"/>
              <w:rPr>
                <w:rFonts w:cstheme="minorHAnsi"/>
                <w:szCs w:val="22"/>
              </w:rPr>
            </w:pPr>
            <w:r w:rsidRPr="00852C46">
              <w:t>47CZ</w:t>
            </w:r>
          </w:p>
        </w:tc>
        <w:tc>
          <w:tcPr>
            <w:tcW w:w="8179" w:type="dxa"/>
          </w:tcPr>
          <w:p w:rsidRPr="00A73485" w:rsidR="00DC4E1C" w:rsidP="00DC4E1C" w:rsidRDefault="00DC4E1C" w14:paraId="555502D6" w14:textId="6166D71B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theme="minorHAnsi"/>
                <w:szCs w:val="22"/>
              </w:rPr>
            </w:pPr>
            <w:r w:rsidRPr="00852C46">
              <w:t>Prawo do korzystania poza kolejnością ze świadczeń opieki zdrowotnej - świadczeniobiorca, który posiada tytuł „Zasłużonego Honorowego Dawcy Krwi”, „Dawcy Przeszczepu” lub „Zasłużonego Dawcy Przeszczepu”</w:t>
            </w:r>
          </w:p>
        </w:tc>
      </w:tr>
      <w:tr w:rsidRPr="005636EB" w:rsidR="00DC4E1C" w:rsidTr="00171C24" w14:paraId="20CCFD5D" w14:textId="77777777">
        <w:tc>
          <w:tcPr>
            <w:tcW w:w="1129" w:type="dxa"/>
          </w:tcPr>
          <w:p w:rsidRPr="00AF6B31" w:rsidR="00DC4E1C" w:rsidP="00DC4E1C" w:rsidRDefault="00DC4E1C" w14:paraId="5C0C0BC4" w14:textId="4157110F">
            <w:pPr>
              <w:spacing w:before="0" w:after="0" w:line="240" w:lineRule="auto"/>
              <w:jc w:val="center"/>
              <w:rPr>
                <w:rFonts w:cstheme="minorHAnsi"/>
                <w:szCs w:val="22"/>
              </w:rPr>
            </w:pPr>
            <w:r w:rsidRPr="00852C46">
              <w:t>47CIB</w:t>
            </w:r>
          </w:p>
        </w:tc>
        <w:tc>
          <w:tcPr>
            <w:tcW w:w="8179" w:type="dxa"/>
          </w:tcPr>
          <w:p w:rsidRPr="00AF6B31" w:rsidR="00DC4E1C" w:rsidP="00DC4E1C" w:rsidRDefault="00DC4E1C" w14:paraId="552C5530" w14:textId="443635A7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theme="minorHAnsi"/>
                <w:szCs w:val="22"/>
              </w:rPr>
            </w:pPr>
            <w:r w:rsidRPr="00852C46">
              <w:t>Prawo do korzystania poza kolejnością ze świadczeń opieki zdrowotnej - inwalida wojenny</w:t>
            </w:r>
          </w:p>
        </w:tc>
      </w:tr>
      <w:tr w:rsidRPr="005636EB" w:rsidR="00DC4E1C" w:rsidTr="00171C24" w14:paraId="1541BF4C" w14:textId="77777777">
        <w:tc>
          <w:tcPr>
            <w:tcW w:w="1129" w:type="dxa"/>
          </w:tcPr>
          <w:p w:rsidRPr="00AF6B31" w:rsidR="00DC4E1C" w:rsidP="00DC4E1C" w:rsidRDefault="00DC4E1C" w14:paraId="732093FA" w14:textId="6EB53343">
            <w:pPr>
              <w:spacing w:before="0" w:after="0" w:line="240" w:lineRule="auto"/>
              <w:jc w:val="center"/>
              <w:rPr>
                <w:rFonts w:cstheme="minorHAnsi"/>
                <w:szCs w:val="22"/>
              </w:rPr>
            </w:pPr>
            <w:r w:rsidRPr="00852C46">
              <w:t>47CIW</w:t>
            </w:r>
          </w:p>
        </w:tc>
        <w:tc>
          <w:tcPr>
            <w:tcW w:w="8179" w:type="dxa"/>
          </w:tcPr>
          <w:p w:rsidRPr="00AF6B31" w:rsidR="00DC4E1C" w:rsidP="00DC4E1C" w:rsidRDefault="00DC4E1C" w14:paraId="43D9CAB1" w14:textId="387C8B4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theme="minorHAnsi"/>
                <w:szCs w:val="22"/>
              </w:rPr>
            </w:pPr>
            <w:r w:rsidRPr="00852C46">
              <w:t>Prawo do korzystania poza kolejnością ze świadczeń opieki zdrowotnej - inwalida wojskowy</w:t>
            </w:r>
          </w:p>
        </w:tc>
      </w:tr>
      <w:tr w:rsidRPr="005636EB" w:rsidR="00DC4E1C" w:rsidTr="00171C24" w14:paraId="2AC05211" w14:textId="77777777">
        <w:tc>
          <w:tcPr>
            <w:tcW w:w="1129" w:type="dxa"/>
          </w:tcPr>
          <w:p w:rsidRPr="00AF6B31" w:rsidR="00DC4E1C" w:rsidP="00DC4E1C" w:rsidRDefault="00DC4E1C" w14:paraId="165475AB" w14:textId="1CF6DE1C">
            <w:pPr>
              <w:spacing w:before="0" w:after="0" w:line="240" w:lineRule="auto"/>
              <w:jc w:val="center"/>
              <w:rPr>
                <w:rFonts w:cstheme="minorHAnsi"/>
                <w:szCs w:val="22"/>
              </w:rPr>
            </w:pPr>
            <w:r w:rsidRPr="00852C46">
              <w:t>47CK</w:t>
            </w:r>
          </w:p>
        </w:tc>
        <w:tc>
          <w:tcPr>
            <w:tcW w:w="8179" w:type="dxa"/>
          </w:tcPr>
          <w:p w:rsidRPr="00AF6B31" w:rsidR="00DC4E1C" w:rsidP="00DC4E1C" w:rsidRDefault="00DC4E1C" w14:paraId="567A3E99" w14:textId="45B39311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theme="minorHAnsi"/>
                <w:szCs w:val="22"/>
              </w:rPr>
            </w:pPr>
            <w:r w:rsidRPr="00852C46">
              <w:t>Prawo do korzystania poza kolejnością ze świadczeń opieki zdrowotnej - kombatant</w:t>
            </w:r>
          </w:p>
        </w:tc>
      </w:tr>
      <w:tr w:rsidRPr="005636EB" w:rsidR="00DC4E1C" w:rsidTr="00171C24" w14:paraId="14EA8B49" w14:textId="77777777">
        <w:tc>
          <w:tcPr>
            <w:tcW w:w="1129" w:type="dxa"/>
          </w:tcPr>
          <w:p w:rsidRPr="00AF6B31" w:rsidR="00DC4E1C" w:rsidP="00DC4E1C" w:rsidRDefault="00DC4E1C" w14:paraId="2F1931E4" w14:textId="151DC42D">
            <w:pPr>
              <w:spacing w:before="0" w:after="0" w:line="240" w:lineRule="auto"/>
              <w:jc w:val="center"/>
              <w:rPr>
                <w:rFonts w:cstheme="minorHAnsi"/>
                <w:szCs w:val="22"/>
              </w:rPr>
            </w:pPr>
            <w:r w:rsidRPr="00852C46">
              <w:t>47CC</w:t>
            </w:r>
          </w:p>
        </w:tc>
        <w:tc>
          <w:tcPr>
            <w:tcW w:w="8179" w:type="dxa"/>
          </w:tcPr>
          <w:p w:rsidRPr="00AF6B31" w:rsidR="00DC4E1C" w:rsidP="00DC4E1C" w:rsidRDefault="00DC4E1C" w14:paraId="749BB7E4" w14:textId="31FBB363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theme="minorHAnsi"/>
                <w:szCs w:val="22"/>
              </w:rPr>
            </w:pPr>
            <w:r w:rsidRPr="00852C46">
              <w:t>Prawo do korzystania poza kolejnością ze świadczeń opieki zdrowotnej - kobieta w ciąży</w:t>
            </w:r>
          </w:p>
        </w:tc>
      </w:tr>
      <w:tr w:rsidRPr="005636EB" w:rsidR="00DC4E1C" w:rsidTr="00171C24" w14:paraId="0C31B527" w14:textId="77777777">
        <w:tc>
          <w:tcPr>
            <w:tcW w:w="1129" w:type="dxa"/>
          </w:tcPr>
          <w:p w:rsidRPr="00AF6B31" w:rsidR="00DC4E1C" w:rsidP="00DC4E1C" w:rsidRDefault="00DC4E1C" w14:paraId="04EE20E7" w14:textId="201DA9EB">
            <w:pPr>
              <w:spacing w:before="0" w:after="0" w:line="240" w:lineRule="auto"/>
              <w:jc w:val="center"/>
              <w:rPr>
                <w:rFonts w:cstheme="minorHAnsi"/>
                <w:szCs w:val="22"/>
              </w:rPr>
            </w:pPr>
            <w:r w:rsidRPr="00852C46">
              <w:t>47CDN</w:t>
            </w:r>
          </w:p>
        </w:tc>
        <w:tc>
          <w:tcPr>
            <w:tcW w:w="8179" w:type="dxa"/>
          </w:tcPr>
          <w:p w:rsidRPr="00AF6B31" w:rsidR="00DC4E1C" w:rsidP="00DC4E1C" w:rsidRDefault="00DC4E1C" w14:paraId="3E70E5EE" w14:textId="2D0C64C1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Theme="minorEastAsia" w:cstheme="minorHAnsi"/>
                <w:szCs w:val="22"/>
              </w:rPr>
            </w:pPr>
            <w:r w:rsidRPr="00852C46">
              <w:t>Prawo do korzystania poza kolejnością ze świadczeń opieki zdrowotnej - świadczeniobiorca do 18. Roku życia, u którego stwierdzono ciężkie i nieodwracalne upośledzenie albo nieuleczalną chorobę zagrażającą życiu, które powstały w prenatalnym okresie rozwoju dziecka lub w czasie porodu</w:t>
            </w:r>
          </w:p>
        </w:tc>
      </w:tr>
      <w:tr w:rsidRPr="005636EB" w:rsidR="00DC4E1C" w:rsidTr="00171C24" w14:paraId="6CA84DB2" w14:textId="77777777">
        <w:tc>
          <w:tcPr>
            <w:tcW w:w="1129" w:type="dxa"/>
          </w:tcPr>
          <w:p w:rsidRPr="00AF6B31" w:rsidR="00DC4E1C" w:rsidP="00DC4E1C" w:rsidRDefault="00DC4E1C" w14:paraId="69FF5CE7" w14:textId="4F82056C">
            <w:pPr>
              <w:spacing w:before="0" w:after="0" w:line="240" w:lineRule="auto"/>
              <w:jc w:val="center"/>
              <w:rPr>
                <w:rFonts w:cstheme="minorHAnsi"/>
                <w:szCs w:val="22"/>
              </w:rPr>
            </w:pPr>
            <w:r w:rsidRPr="00852C46">
              <w:t>47CZN</w:t>
            </w:r>
          </w:p>
        </w:tc>
        <w:tc>
          <w:tcPr>
            <w:tcW w:w="8179" w:type="dxa"/>
          </w:tcPr>
          <w:p w:rsidRPr="00AF6B31" w:rsidR="00DC4E1C" w:rsidP="00DC4E1C" w:rsidRDefault="00DC4E1C" w14:paraId="049BEB8E" w14:textId="4A16DABF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theme="minorHAnsi"/>
                <w:szCs w:val="22"/>
              </w:rPr>
            </w:pPr>
            <w:r w:rsidRPr="00852C46">
              <w:t>Prawo do korzystania poza kolejnością ze świadczeń opieki zdrowotnej - świadczeniobiorca posiadający orzeczenie o znacznym stopniu niepełnosprawności</w:t>
            </w:r>
          </w:p>
        </w:tc>
      </w:tr>
      <w:tr w:rsidRPr="005636EB" w:rsidR="00DC4E1C" w:rsidTr="00171C24" w14:paraId="56D6AC53" w14:textId="77777777">
        <w:tc>
          <w:tcPr>
            <w:tcW w:w="1129" w:type="dxa"/>
          </w:tcPr>
          <w:p w:rsidRPr="00AF6B31" w:rsidR="00DC4E1C" w:rsidP="00DC4E1C" w:rsidRDefault="00DC4E1C" w14:paraId="0FB99ED4" w14:textId="69D2BB68">
            <w:pPr>
              <w:spacing w:before="0" w:after="0" w:line="240" w:lineRule="auto"/>
              <w:jc w:val="center"/>
              <w:rPr>
                <w:rFonts w:cstheme="minorHAnsi"/>
                <w:szCs w:val="22"/>
              </w:rPr>
            </w:pPr>
            <w:r w:rsidRPr="00852C46">
              <w:t>47CZND</w:t>
            </w:r>
          </w:p>
        </w:tc>
        <w:tc>
          <w:tcPr>
            <w:tcW w:w="8179" w:type="dxa"/>
          </w:tcPr>
          <w:p w:rsidRPr="00AF6B31" w:rsidR="00DC4E1C" w:rsidP="00DC4E1C" w:rsidRDefault="00DC4E1C" w14:paraId="5F0ED38D" w14:textId="546C85CF">
            <w:pPr>
              <w:spacing w:before="0" w:after="0" w:line="240" w:lineRule="auto"/>
              <w:rPr>
                <w:rFonts w:cstheme="minorHAnsi"/>
                <w:szCs w:val="22"/>
              </w:rPr>
            </w:pPr>
            <w:r w:rsidRPr="00852C46">
              <w:t>Prawo do korzystania poza kolejnością ze świadczeń opieki zdrowotnej - świadczeniobiorca posiadający orzeczenie o niepełnosprawności łącznie z innymi wskazaniami</w:t>
            </w:r>
          </w:p>
        </w:tc>
      </w:tr>
      <w:tr w:rsidRPr="005636EB" w:rsidR="00DC4E1C" w:rsidTr="00171C24" w14:paraId="4E01D1B1" w14:textId="77777777">
        <w:tc>
          <w:tcPr>
            <w:tcW w:w="1129" w:type="dxa"/>
          </w:tcPr>
          <w:p w:rsidRPr="00AF6B31" w:rsidR="00DC4E1C" w:rsidP="00DC4E1C" w:rsidRDefault="00DC4E1C" w14:paraId="049DDFC5" w14:textId="625627CB">
            <w:pPr>
              <w:spacing w:before="0" w:after="0" w:line="240" w:lineRule="auto"/>
              <w:jc w:val="center"/>
              <w:rPr>
                <w:rFonts w:cstheme="minorHAnsi"/>
                <w:szCs w:val="22"/>
              </w:rPr>
            </w:pPr>
            <w:r w:rsidRPr="00852C46">
              <w:t>47COA</w:t>
            </w:r>
          </w:p>
        </w:tc>
        <w:tc>
          <w:tcPr>
            <w:tcW w:w="8179" w:type="dxa"/>
          </w:tcPr>
          <w:p w:rsidRPr="00AF6B31" w:rsidR="00DC4E1C" w:rsidP="00DC4E1C" w:rsidRDefault="00DC4E1C" w14:paraId="379E4675" w14:textId="1E418F88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theme="minorHAnsi"/>
                <w:szCs w:val="22"/>
              </w:rPr>
            </w:pPr>
            <w:r w:rsidRPr="00852C46">
              <w:t>Prawo do korzystania poza kolejnością ze świadczeń opieki zdrowotnej - działacz opozycji antykomunistycznej</w:t>
            </w:r>
          </w:p>
        </w:tc>
      </w:tr>
      <w:tr w:rsidRPr="005636EB" w:rsidR="00DC4E1C" w:rsidTr="00171C24" w14:paraId="5AE0B0F8" w14:textId="77777777">
        <w:tc>
          <w:tcPr>
            <w:tcW w:w="1129" w:type="dxa"/>
          </w:tcPr>
          <w:p w:rsidRPr="00AF6B31" w:rsidR="00DC4E1C" w:rsidP="00DC4E1C" w:rsidRDefault="00DC4E1C" w14:paraId="36D64F50" w14:textId="542C26C0">
            <w:pPr>
              <w:spacing w:before="0" w:after="0" w:line="240" w:lineRule="auto"/>
              <w:jc w:val="center"/>
              <w:rPr>
                <w:rFonts w:cstheme="minorHAnsi"/>
                <w:szCs w:val="22"/>
              </w:rPr>
            </w:pPr>
            <w:r w:rsidRPr="00852C46">
              <w:t>47CRP</w:t>
            </w:r>
          </w:p>
        </w:tc>
        <w:tc>
          <w:tcPr>
            <w:tcW w:w="8179" w:type="dxa"/>
          </w:tcPr>
          <w:p w:rsidRPr="00AF6B31" w:rsidR="00DC4E1C" w:rsidP="00DC4E1C" w:rsidRDefault="00DC4E1C" w14:paraId="56AD8C00" w14:textId="3CD7857E">
            <w:pPr>
              <w:spacing w:before="0" w:after="0" w:line="240" w:lineRule="auto"/>
              <w:rPr>
                <w:rFonts w:cstheme="minorHAnsi"/>
                <w:szCs w:val="22"/>
              </w:rPr>
            </w:pPr>
            <w:r w:rsidRPr="00852C46">
              <w:t>Prawo do korzystania poza kolejnością ze świadczeń opieki zdrowotnej - osoba represjonowana z powodów politycznych</w:t>
            </w:r>
          </w:p>
        </w:tc>
      </w:tr>
      <w:tr w:rsidRPr="005636EB" w:rsidR="00DC4E1C" w:rsidTr="00171C24" w14:paraId="4875639F" w14:textId="77777777">
        <w:tc>
          <w:tcPr>
            <w:tcW w:w="1129" w:type="dxa"/>
          </w:tcPr>
          <w:p w:rsidRPr="00AF6B31" w:rsidR="00DC4E1C" w:rsidP="00DC4E1C" w:rsidRDefault="00DC4E1C" w14:paraId="78F1F32E" w14:textId="33290246">
            <w:pPr>
              <w:spacing w:before="0" w:after="0" w:line="240" w:lineRule="auto"/>
              <w:jc w:val="center"/>
              <w:rPr>
                <w:rFonts w:eastAsiaTheme="minorEastAsia" w:cstheme="minorHAnsi"/>
                <w:szCs w:val="22"/>
              </w:rPr>
            </w:pPr>
            <w:r w:rsidRPr="00852C46">
              <w:t>47CPP</w:t>
            </w:r>
          </w:p>
        </w:tc>
        <w:tc>
          <w:tcPr>
            <w:tcW w:w="8179" w:type="dxa"/>
          </w:tcPr>
          <w:p w:rsidRPr="00AF6B31" w:rsidR="00DC4E1C" w:rsidP="00DC4E1C" w:rsidRDefault="00DC4E1C" w14:paraId="750B2AC9" w14:textId="4749068E">
            <w:pPr>
              <w:spacing w:before="0" w:after="0" w:line="240" w:lineRule="auto"/>
              <w:rPr>
                <w:rFonts w:cstheme="minorHAnsi"/>
                <w:szCs w:val="22"/>
              </w:rPr>
            </w:pPr>
            <w:r w:rsidRPr="00852C46">
              <w:t>Prawo do korzystania poza kolejnością ze świadczeń opieki zdrowotnej - osoba deportowana do pracy przymusowej</w:t>
            </w:r>
          </w:p>
        </w:tc>
      </w:tr>
      <w:tr w:rsidRPr="005636EB" w:rsidR="00DC4E1C" w:rsidTr="00171C24" w14:paraId="1A381A18" w14:textId="77777777">
        <w:tc>
          <w:tcPr>
            <w:tcW w:w="1129" w:type="dxa"/>
          </w:tcPr>
          <w:p w:rsidRPr="00AF6B31" w:rsidR="00DC4E1C" w:rsidP="00DC4E1C" w:rsidRDefault="00DC4E1C" w14:paraId="5A7B9550" w14:textId="578D483B">
            <w:pPr>
              <w:spacing w:before="0" w:after="0" w:line="240" w:lineRule="auto"/>
              <w:jc w:val="center"/>
              <w:rPr>
                <w:rFonts w:eastAsiaTheme="minorEastAsia" w:cstheme="minorHAnsi"/>
                <w:szCs w:val="22"/>
              </w:rPr>
            </w:pPr>
            <w:r w:rsidRPr="00852C46">
              <w:t>47C10</w:t>
            </w:r>
          </w:p>
        </w:tc>
        <w:tc>
          <w:tcPr>
            <w:tcW w:w="8179" w:type="dxa"/>
          </w:tcPr>
          <w:p w:rsidRPr="00AF6B31" w:rsidR="00DC4E1C" w:rsidP="00DC4E1C" w:rsidRDefault="00DC4E1C" w14:paraId="521C1400" w14:textId="6218E6AF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theme="minorHAnsi"/>
                <w:szCs w:val="22"/>
              </w:rPr>
            </w:pPr>
            <w:r w:rsidRPr="00852C46">
              <w:t>Prawo do korzystania poza kolejnością ze świadczeń opieki zdrowotnej - uprawnieni żołnierze lub pracownicy, których ustalony procentowy uszczerbek na zdrowiu wynosi co najmniej 30%</w:t>
            </w:r>
          </w:p>
        </w:tc>
      </w:tr>
      <w:tr w:rsidRPr="005636EB" w:rsidR="00DC4E1C" w:rsidTr="00171C24" w14:paraId="37E31EBD" w14:textId="77777777">
        <w:tc>
          <w:tcPr>
            <w:tcW w:w="1129" w:type="dxa"/>
          </w:tcPr>
          <w:p w:rsidRPr="00AF6B31" w:rsidR="00DC4E1C" w:rsidP="00DC4E1C" w:rsidRDefault="00DC4E1C" w14:paraId="754DD93E" w14:textId="7056ACF3">
            <w:pPr>
              <w:spacing w:before="0" w:after="0" w:line="240" w:lineRule="auto"/>
              <w:jc w:val="center"/>
              <w:rPr>
                <w:rFonts w:eastAsiaTheme="minorEastAsia" w:cstheme="minorHAnsi"/>
                <w:szCs w:val="22"/>
              </w:rPr>
            </w:pPr>
            <w:r w:rsidRPr="00852C46">
              <w:t>47C11</w:t>
            </w:r>
          </w:p>
        </w:tc>
        <w:tc>
          <w:tcPr>
            <w:tcW w:w="8179" w:type="dxa"/>
          </w:tcPr>
          <w:p w:rsidRPr="00AF6B31" w:rsidR="00DC4E1C" w:rsidP="00DC4E1C" w:rsidRDefault="00DC4E1C" w14:paraId="46940726" w14:textId="4835DD43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theme="minorHAnsi"/>
                <w:szCs w:val="22"/>
              </w:rPr>
            </w:pPr>
            <w:r w:rsidRPr="00852C46">
              <w:t>Prawo do korzystania poza kolejnością ze świadczeń opieki zdrowotnej - weterani poszkodowani, których ustalony procentowy uszczerbek na zdrowiu wynosi co najmniej 30%</w:t>
            </w:r>
          </w:p>
        </w:tc>
      </w:tr>
      <w:tr w:rsidRPr="005636EB" w:rsidR="00DC4E1C" w:rsidTr="00171C24" w14:paraId="217E6AB9" w14:textId="77777777">
        <w:tc>
          <w:tcPr>
            <w:tcW w:w="1129" w:type="dxa"/>
          </w:tcPr>
          <w:p w:rsidRPr="00AF6B31" w:rsidR="00DC4E1C" w:rsidP="00DC4E1C" w:rsidRDefault="00DC4E1C" w14:paraId="1F1EFBA6" w14:textId="55763E43">
            <w:pPr>
              <w:spacing w:before="0" w:after="0" w:line="240" w:lineRule="auto"/>
              <w:jc w:val="center"/>
              <w:rPr>
                <w:rFonts w:eastAsiaTheme="minorEastAsia" w:cstheme="minorHAnsi"/>
                <w:szCs w:val="22"/>
              </w:rPr>
            </w:pPr>
            <w:r w:rsidRPr="00852C46">
              <w:t>32aDILO</w:t>
            </w:r>
          </w:p>
        </w:tc>
        <w:tc>
          <w:tcPr>
            <w:tcW w:w="8179" w:type="dxa"/>
          </w:tcPr>
          <w:p w:rsidRPr="00AF6B31" w:rsidR="00DC4E1C" w:rsidP="00DC4E1C" w:rsidRDefault="00DC4E1C" w14:paraId="02A8D19F" w14:textId="343F71E6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theme="minorHAnsi"/>
                <w:szCs w:val="22"/>
              </w:rPr>
            </w:pPr>
            <w:r w:rsidRPr="00852C46">
              <w:t>Prawo do diagnostyki onkologicznej lub leczenia onkologicznego na podstawie karty diagnostyki i leczenia onkologicznego</w:t>
            </w:r>
          </w:p>
        </w:tc>
      </w:tr>
    </w:tbl>
    <w:p w:rsidR="00364819" w:rsidP="1F88C433" w:rsidRDefault="00364819" w14:paraId="0650118F" w14:textId="77777777">
      <w:pPr>
        <w:rPr>
          <w:rFonts w:ascii="Calibri" w:hAnsi="Calibri" w:eastAsia="Calibri" w:cs="Calibri"/>
          <w:color w:val="1D1C1D"/>
        </w:rPr>
      </w:pPr>
    </w:p>
    <w:p w:rsidR="00364819" w:rsidP="00364819" w:rsidRDefault="00364819" w14:paraId="510A199C" w14:textId="601215E5">
      <w:pPr>
        <w:pStyle w:val="Nagwek2"/>
      </w:pPr>
      <w:bookmarkStart w:name="_Toc118114861" w:id="166"/>
      <w:bookmarkStart w:name="_Toc103248058" w:id="167"/>
      <w:r w:rsidRPr="00364819">
        <w:lastRenderedPageBreak/>
        <w:t>Słownik okolic ciała</w:t>
      </w:r>
      <w:bookmarkEnd w:id="166"/>
      <w:bookmarkEnd w:id="167"/>
    </w:p>
    <w:p w:rsidR="00364819" w:rsidP="00364819" w:rsidRDefault="0019566C" w14:paraId="0B855D9A" w14:textId="3A99AAB8">
      <w:pPr>
        <w:rPr>
          <w:rFonts w:ascii="Calibri" w:hAnsi="Calibri" w:eastAsia="Calibri" w:cs="Calibri"/>
          <w:color w:val="1D1C1D"/>
        </w:rPr>
      </w:pPr>
      <w:r w:rsidRPr="0019566C">
        <w:rPr>
          <w:rFonts w:ascii="Calibri" w:hAnsi="Calibri" w:eastAsia="Calibri" w:cs="Calibri"/>
          <w:color w:val="1D1C1D"/>
        </w:rPr>
        <w:t>Okolice ciała</w:t>
      </w:r>
      <w:r w:rsidR="00796189">
        <w:rPr>
          <w:rFonts w:ascii="Calibri" w:hAnsi="Calibri" w:eastAsia="Calibri" w:cs="Calibri"/>
          <w:color w:val="1D1C1D"/>
        </w:rPr>
        <w:t xml:space="preserve"> człowieka</w:t>
      </w:r>
      <w:r>
        <w:rPr>
          <w:rFonts w:ascii="Calibri" w:hAnsi="Calibri" w:eastAsia="Calibri" w:cs="Calibri"/>
          <w:color w:val="1D1C1D"/>
        </w:rPr>
        <w:t>.</w:t>
      </w:r>
    </w:p>
    <w:tbl>
      <w:tblPr>
        <w:tblStyle w:val="Tabela-Siatka1"/>
        <w:tblW w:w="9389" w:type="dxa"/>
        <w:tblLook w:val="04A0" w:firstRow="1" w:lastRow="0" w:firstColumn="1" w:lastColumn="0" w:noHBand="0" w:noVBand="1"/>
      </w:tblPr>
      <w:tblGrid>
        <w:gridCol w:w="1555"/>
        <w:gridCol w:w="7834"/>
      </w:tblGrid>
      <w:tr w:rsidRPr="00031335" w:rsidR="00364819" w:rsidTr="00C501B7" w14:paraId="4C40EC7F" w14:textId="77777777">
        <w:trPr>
          <w:trHeight w:val="315"/>
        </w:trPr>
        <w:tc>
          <w:tcPr>
            <w:tcW w:w="1555" w:type="dxa"/>
            <w:shd w:val="clear" w:color="auto" w:fill="EEECE1" w:themeFill="background2"/>
            <w:noWrap/>
            <w:hideMark/>
          </w:tcPr>
          <w:p w:rsidRPr="00031335" w:rsidR="00364819" w:rsidP="00364819" w:rsidRDefault="00364819" w14:paraId="1ACBE3E1" w14:textId="77777777">
            <w:pPr>
              <w:spacing w:before="0" w:after="0" w:line="240" w:lineRule="auto"/>
              <w:jc w:val="center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b/>
                <w:bCs/>
                <w:szCs w:val="22"/>
              </w:rPr>
              <w:t>Kod</w:t>
            </w:r>
          </w:p>
        </w:tc>
        <w:tc>
          <w:tcPr>
            <w:tcW w:w="7834" w:type="dxa"/>
            <w:shd w:val="clear" w:color="auto" w:fill="EEECE1" w:themeFill="background2"/>
            <w:hideMark/>
          </w:tcPr>
          <w:p w:rsidRPr="00031335" w:rsidR="00364819" w:rsidP="00364819" w:rsidRDefault="00364819" w14:paraId="1AF1E091" w14:textId="77777777">
            <w:pPr>
              <w:spacing w:before="0" w:after="0" w:line="240" w:lineRule="auto"/>
              <w:jc w:val="center"/>
              <w:rPr>
                <w:rFonts w:cstheme="minorHAnsi"/>
                <w:b/>
                <w:bCs/>
                <w:szCs w:val="22"/>
              </w:rPr>
            </w:pPr>
            <w:r w:rsidRPr="00031335">
              <w:rPr>
                <w:rFonts w:cstheme="minorHAnsi"/>
                <w:b/>
                <w:bCs/>
                <w:szCs w:val="22"/>
              </w:rPr>
              <w:t>Opis</w:t>
            </w:r>
          </w:p>
        </w:tc>
      </w:tr>
      <w:tr w:rsidRPr="00031335" w:rsidR="00364819" w:rsidTr="00C501B7" w14:paraId="6A5F9CA1" w14:textId="77777777">
        <w:trPr>
          <w:trHeight w:val="315"/>
        </w:trPr>
        <w:tc>
          <w:tcPr>
            <w:tcW w:w="1555" w:type="dxa"/>
            <w:noWrap/>
            <w:hideMark/>
          </w:tcPr>
          <w:p w:rsidRPr="00031335" w:rsidR="00364819" w:rsidP="00364819" w:rsidRDefault="00364819" w14:paraId="71BDAB76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001.000.000</w:t>
            </w:r>
          </w:p>
        </w:tc>
        <w:tc>
          <w:tcPr>
            <w:tcW w:w="7834" w:type="dxa"/>
            <w:hideMark/>
          </w:tcPr>
          <w:p w:rsidRPr="00031335" w:rsidR="00364819" w:rsidP="00364819" w:rsidRDefault="00364819" w14:paraId="1467BA37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Głowa</w:t>
            </w:r>
          </w:p>
        </w:tc>
      </w:tr>
      <w:tr w:rsidRPr="00031335" w:rsidR="00364819" w:rsidTr="00C501B7" w14:paraId="32567917" w14:textId="77777777">
        <w:trPr>
          <w:trHeight w:val="315"/>
        </w:trPr>
        <w:tc>
          <w:tcPr>
            <w:tcW w:w="1555" w:type="dxa"/>
            <w:noWrap/>
            <w:hideMark/>
          </w:tcPr>
          <w:p w:rsidRPr="00031335" w:rsidR="00364819" w:rsidP="00364819" w:rsidRDefault="00364819" w14:paraId="7108C5B8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001.001.000</w:t>
            </w:r>
          </w:p>
        </w:tc>
        <w:tc>
          <w:tcPr>
            <w:tcW w:w="7834" w:type="dxa"/>
            <w:hideMark/>
          </w:tcPr>
          <w:p w:rsidRPr="00031335" w:rsidR="00364819" w:rsidP="00364819" w:rsidRDefault="00364819" w14:paraId="78961FFF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Mózgoczaszka</w:t>
            </w:r>
          </w:p>
        </w:tc>
      </w:tr>
      <w:tr w:rsidRPr="00031335" w:rsidR="00364819" w:rsidTr="00C501B7" w14:paraId="2E8DDCAA" w14:textId="77777777">
        <w:trPr>
          <w:trHeight w:val="630"/>
        </w:trPr>
        <w:tc>
          <w:tcPr>
            <w:tcW w:w="1555" w:type="dxa"/>
            <w:noWrap/>
            <w:hideMark/>
          </w:tcPr>
          <w:p w:rsidRPr="00031335" w:rsidR="00364819" w:rsidP="00364819" w:rsidRDefault="00364819" w14:paraId="3A704025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001.001.001</w:t>
            </w:r>
          </w:p>
        </w:tc>
        <w:tc>
          <w:tcPr>
            <w:tcW w:w="7834" w:type="dxa"/>
            <w:hideMark/>
          </w:tcPr>
          <w:p w:rsidRPr="00031335" w:rsidR="00364819" w:rsidP="00364819" w:rsidRDefault="00364819" w14:paraId="7F59AEA5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Mózg i pozostałe struktury przedniej jamy czaszki (z uwzględnieniem wszystkich opcji badania strukturalnego TK i MR/DWI,DTI)</w:t>
            </w:r>
          </w:p>
        </w:tc>
      </w:tr>
      <w:tr w:rsidRPr="00031335" w:rsidR="00364819" w:rsidTr="00C501B7" w14:paraId="61D3C97E" w14:textId="77777777">
        <w:trPr>
          <w:trHeight w:val="315"/>
        </w:trPr>
        <w:tc>
          <w:tcPr>
            <w:tcW w:w="1555" w:type="dxa"/>
            <w:noWrap/>
            <w:hideMark/>
          </w:tcPr>
          <w:p w:rsidRPr="00031335" w:rsidR="00364819" w:rsidP="00364819" w:rsidRDefault="00364819" w14:paraId="13572ED1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001.001.002</w:t>
            </w:r>
          </w:p>
        </w:tc>
        <w:tc>
          <w:tcPr>
            <w:tcW w:w="7834" w:type="dxa"/>
            <w:hideMark/>
          </w:tcPr>
          <w:p w:rsidRPr="00031335" w:rsidR="00364819" w:rsidP="00364819" w:rsidRDefault="00364819" w14:paraId="12ABBF3A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Mózg- badanie perfuzji mózgowej</w:t>
            </w:r>
          </w:p>
        </w:tc>
      </w:tr>
      <w:tr w:rsidRPr="00031335" w:rsidR="00364819" w:rsidTr="00C501B7" w14:paraId="1159A69C" w14:textId="77777777">
        <w:trPr>
          <w:trHeight w:val="315"/>
        </w:trPr>
        <w:tc>
          <w:tcPr>
            <w:tcW w:w="1555" w:type="dxa"/>
            <w:noWrap/>
            <w:hideMark/>
          </w:tcPr>
          <w:p w:rsidRPr="00031335" w:rsidR="00364819" w:rsidP="00364819" w:rsidRDefault="00364819" w14:paraId="14E5D42C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001.001.003</w:t>
            </w:r>
          </w:p>
        </w:tc>
        <w:tc>
          <w:tcPr>
            <w:tcW w:w="7834" w:type="dxa"/>
            <w:hideMark/>
          </w:tcPr>
          <w:p w:rsidRPr="00031335" w:rsidR="00364819" w:rsidP="00364819" w:rsidRDefault="00364819" w14:paraId="500956F4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Mózg-spektroskopia rezonansu magnetycznego</w:t>
            </w:r>
          </w:p>
        </w:tc>
      </w:tr>
      <w:tr w:rsidRPr="00031335" w:rsidR="00364819" w:rsidTr="00C501B7" w14:paraId="077AC8F0" w14:textId="77777777">
        <w:trPr>
          <w:trHeight w:val="315"/>
        </w:trPr>
        <w:tc>
          <w:tcPr>
            <w:tcW w:w="1555" w:type="dxa"/>
            <w:noWrap/>
            <w:hideMark/>
          </w:tcPr>
          <w:p w:rsidRPr="00031335" w:rsidR="00364819" w:rsidP="00364819" w:rsidRDefault="00364819" w14:paraId="37596B97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001.001.004</w:t>
            </w:r>
          </w:p>
        </w:tc>
        <w:tc>
          <w:tcPr>
            <w:tcW w:w="7834" w:type="dxa"/>
            <w:hideMark/>
          </w:tcPr>
          <w:p w:rsidRPr="00031335" w:rsidR="00364819" w:rsidP="00364819" w:rsidRDefault="00364819" w14:paraId="7C814D2E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Mózg -badanie czynnościowe rezonansu magnetycznego</w:t>
            </w:r>
          </w:p>
        </w:tc>
      </w:tr>
      <w:tr w:rsidRPr="00031335" w:rsidR="00364819" w:rsidTr="00C501B7" w14:paraId="2B9F124A" w14:textId="77777777">
        <w:trPr>
          <w:trHeight w:val="315"/>
        </w:trPr>
        <w:tc>
          <w:tcPr>
            <w:tcW w:w="1555" w:type="dxa"/>
            <w:noWrap/>
            <w:hideMark/>
          </w:tcPr>
          <w:p w:rsidRPr="00031335" w:rsidR="00364819" w:rsidP="00364819" w:rsidRDefault="00364819" w14:paraId="0C7B4FF8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001.001.005</w:t>
            </w:r>
          </w:p>
        </w:tc>
        <w:tc>
          <w:tcPr>
            <w:tcW w:w="7834" w:type="dxa"/>
            <w:hideMark/>
          </w:tcPr>
          <w:p w:rsidRPr="00031335" w:rsidR="00364819" w:rsidP="00364819" w:rsidRDefault="00364819" w14:paraId="71B79A15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Przysadka mózgowa</w:t>
            </w:r>
          </w:p>
        </w:tc>
      </w:tr>
      <w:tr w:rsidRPr="00031335" w:rsidR="00364819" w:rsidTr="00C501B7" w14:paraId="15AD55A6" w14:textId="77777777">
        <w:trPr>
          <w:trHeight w:val="630"/>
        </w:trPr>
        <w:tc>
          <w:tcPr>
            <w:tcW w:w="1555" w:type="dxa"/>
            <w:noWrap/>
            <w:hideMark/>
          </w:tcPr>
          <w:p w:rsidRPr="00031335" w:rsidR="00364819" w:rsidP="00364819" w:rsidRDefault="00364819" w14:paraId="108D61B3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001.001.006</w:t>
            </w:r>
          </w:p>
        </w:tc>
        <w:tc>
          <w:tcPr>
            <w:tcW w:w="7834" w:type="dxa"/>
            <w:hideMark/>
          </w:tcPr>
          <w:p w:rsidRPr="00031335" w:rsidR="00364819" w:rsidP="00364819" w:rsidRDefault="00364819" w14:paraId="1AE9C814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Móżdżek i pozostałe struktury tylnej jamy czaszki ( z uwzględnieniem wszystkich opcji badania strukturalnego TK i MR/DWI,DTI)</w:t>
            </w:r>
          </w:p>
        </w:tc>
      </w:tr>
      <w:tr w:rsidRPr="00031335" w:rsidR="00364819" w:rsidTr="00C501B7" w14:paraId="03C92387" w14:textId="77777777">
        <w:trPr>
          <w:trHeight w:val="315"/>
        </w:trPr>
        <w:tc>
          <w:tcPr>
            <w:tcW w:w="1555" w:type="dxa"/>
            <w:noWrap/>
            <w:hideMark/>
          </w:tcPr>
          <w:p w:rsidRPr="00031335" w:rsidR="00364819" w:rsidP="00364819" w:rsidRDefault="00364819" w14:paraId="35BB857E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001.001.007</w:t>
            </w:r>
          </w:p>
        </w:tc>
        <w:tc>
          <w:tcPr>
            <w:tcW w:w="7834" w:type="dxa"/>
            <w:hideMark/>
          </w:tcPr>
          <w:p w:rsidRPr="00031335" w:rsidR="00364819" w:rsidP="00364819" w:rsidRDefault="00364819" w14:paraId="75FCF17C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Móżdżek –badanie perfuzji w obrębie móżdżku</w:t>
            </w:r>
          </w:p>
        </w:tc>
      </w:tr>
      <w:tr w:rsidRPr="00031335" w:rsidR="00364819" w:rsidTr="00C501B7" w14:paraId="7EAE3A4B" w14:textId="77777777">
        <w:trPr>
          <w:trHeight w:val="315"/>
        </w:trPr>
        <w:tc>
          <w:tcPr>
            <w:tcW w:w="1555" w:type="dxa"/>
            <w:noWrap/>
            <w:hideMark/>
          </w:tcPr>
          <w:p w:rsidRPr="00031335" w:rsidR="00364819" w:rsidP="00364819" w:rsidRDefault="00364819" w14:paraId="5664A0B9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001.001.008</w:t>
            </w:r>
          </w:p>
        </w:tc>
        <w:tc>
          <w:tcPr>
            <w:tcW w:w="7834" w:type="dxa"/>
            <w:hideMark/>
          </w:tcPr>
          <w:p w:rsidRPr="00031335" w:rsidR="00364819" w:rsidP="00364819" w:rsidRDefault="00364819" w14:paraId="6D76B943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Móżdżek-spektroskopia MR</w:t>
            </w:r>
          </w:p>
        </w:tc>
      </w:tr>
      <w:tr w:rsidRPr="00031335" w:rsidR="00364819" w:rsidTr="00C501B7" w14:paraId="5C356CF5" w14:textId="77777777">
        <w:trPr>
          <w:trHeight w:val="315"/>
        </w:trPr>
        <w:tc>
          <w:tcPr>
            <w:tcW w:w="1555" w:type="dxa"/>
            <w:noWrap/>
            <w:hideMark/>
          </w:tcPr>
          <w:p w:rsidRPr="00031335" w:rsidR="00364819" w:rsidP="00364819" w:rsidRDefault="00364819" w14:paraId="7CFF524B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001.002.000</w:t>
            </w:r>
          </w:p>
        </w:tc>
        <w:tc>
          <w:tcPr>
            <w:tcW w:w="7834" w:type="dxa"/>
            <w:hideMark/>
          </w:tcPr>
          <w:p w:rsidRPr="00031335" w:rsidR="00364819" w:rsidP="00364819" w:rsidRDefault="00364819" w14:paraId="6A04FB9C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Rdzeń kręgowy –badanie MR</w:t>
            </w:r>
          </w:p>
        </w:tc>
      </w:tr>
      <w:tr w:rsidRPr="00031335" w:rsidR="00364819" w:rsidTr="00C501B7" w14:paraId="10560C7D" w14:textId="77777777">
        <w:trPr>
          <w:trHeight w:val="315"/>
        </w:trPr>
        <w:tc>
          <w:tcPr>
            <w:tcW w:w="1555" w:type="dxa"/>
            <w:noWrap/>
            <w:hideMark/>
          </w:tcPr>
          <w:p w:rsidRPr="00031335" w:rsidR="00364819" w:rsidP="00364819" w:rsidRDefault="00364819" w14:paraId="08A1D251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001.003.000</w:t>
            </w:r>
          </w:p>
        </w:tc>
        <w:tc>
          <w:tcPr>
            <w:tcW w:w="7834" w:type="dxa"/>
            <w:hideMark/>
          </w:tcPr>
          <w:p w:rsidRPr="00031335" w:rsidR="00364819" w:rsidP="00364819" w:rsidRDefault="00364819" w14:paraId="430E22B3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Twarzoczaszka i podstawa czaszki</w:t>
            </w:r>
          </w:p>
        </w:tc>
      </w:tr>
      <w:tr w:rsidRPr="00031335" w:rsidR="00364819" w:rsidTr="00C501B7" w14:paraId="658E4D24" w14:textId="77777777">
        <w:trPr>
          <w:trHeight w:val="315"/>
        </w:trPr>
        <w:tc>
          <w:tcPr>
            <w:tcW w:w="1555" w:type="dxa"/>
            <w:noWrap/>
            <w:hideMark/>
          </w:tcPr>
          <w:p w:rsidRPr="00031335" w:rsidR="00364819" w:rsidP="00364819" w:rsidRDefault="00364819" w14:paraId="5029DA9F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001.003.001</w:t>
            </w:r>
          </w:p>
        </w:tc>
        <w:tc>
          <w:tcPr>
            <w:tcW w:w="7834" w:type="dxa"/>
            <w:hideMark/>
          </w:tcPr>
          <w:p w:rsidRPr="00031335" w:rsidR="00364819" w:rsidP="00364819" w:rsidRDefault="00364819" w14:paraId="70B4DCFA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Oczodoły</w:t>
            </w:r>
          </w:p>
        </w:tc>
      </w:tr>
      <w:tr w:rsidRPr="00031335" w:rsidR="00364819" w:rsidTr="00C501B7" w14:paraId="207EC967" w14:textId="77777777">
        <w:trPr>
          <w:trHeight w:val="315"/>
        </w:trPr>
        <w:tc>
          <w:tcPr>
            <w:tcW w:w="1555" w:type="dxa"/>
            <w:noWrap/>
            <w:hideMark/>
          </w:tcPr>
          <w:p w:rsidRPr="00031335" w:rsidR="00364819" w:rsidP="00364819" w:rsidRDefault="00364819" w14:paraId="1F3254B1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001.003.002</w:t>
            </w:r>
          </w:p>
        </w:tc>
        <w:tc>
          <w:tcPr>
            <w:tcW w:w="7834" w:type="dxa"/>
            <w:hideMark/>
          </w:tcPr>
          <w:p w:rsidRPr="00031335" w:rsidR="00364819" w:rsidP="00364819" w:rsidRDefault="00364819" w14:paraId="68E7D261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Zatoki przynosowe</w:t>
            </w:r>
          </w:p>
        </w:tc>
      </w:tr>
      <w:tr w:rsidRPr="00031335" w:rsidR="00364819" w:rsidTr="00C501B7" w14:paraId="6608A9A2" w14:textId="77777777">
        <w:trPr>
          <w:trHeight w:val="315"/>
        </w:trPr>
        <w:tc>
          <w:tcPr>
            <w:tcW w:w="1555" w:type="dxa"/>
            <w:noWrap/>
            <w:hideMark/>
          </w:tcPr>
          <w:p w:rsidRPr="00031335" w:rsidR="00364819" w:rsidP="00364819" w:rsidRDefault="00364819" w14:paraId="3B01390E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001.003.003</w:t>
            </w:r>
          </w:p>
        </w:tc>
        <w:tc>
          <w:tcPr>
            <w:tcW w:w="7834" w:type="dxa"/>
            <w:hideMark/>
          </w:tcPr>
          <w:p w:rsidRPr="00031335" w:rsidR="00364819" w:rsidP="00364819" w:rsidRDefault="00364819" w14:paraId="38F69040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Stawy skroniowo-żuchwowe</w:t>
            </w:r>
          </w:p>
        </w:tc>
      </w:tr>
      <w:tr w:rsidRPr="00031335" w:rsidR="00364819" w:rsidTr="00C501B7" w14:paraId="5CD9E995" w14:textId="77777777">
        <w:trPr>
          <w:trHeight w:val="315"/>
        </w:trPr>
        <w:tc>
          <w:tcPr>
            <w:tcW w:w="1555" w:type="dxa"/>
            <w:noWrap/>
            <w:hideMark/>
          </w:tcPr>
          <w:p w:rsidRPr="00031335" w:rsidR="00364819" w:rsidP="00364819" w:rsidRDefault="00364819" w14:paraId="7560A981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001.003.004</w:t>
            </w:r>
          </w:p>
        </w:tc>
        <w:tc>
          <w:tcPr>
            <w:tcW w:w="7834" w:type="dxa"/>
            <w:hideMark/>
          </w:tcPr>
          <w:p w:rsidRPr="00031335" w:rsidR="00364819" w:rsidP="00364819" w:rsidRDefault="00364819" w14:paraId="1853AB28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Szczęka i żuchwa (badanie stomatologiczne – TK)</w:t>
            </w:r>
          </w:p>
        </w:tc>
      </w:tr>
      <w:tr w:rsidRPr="00031335" w:rsidR="00364819" w:rsidTr="00C501B7" w14:paraId="6824A325" w14:textId="77777777">
        <w:trPr>
          <w:trHeight w:val="315"/>
        </w:trPr>
        <w:tc>
          <w:tcPr>
            <w:tcW w:w="1555" w:type="dxa"/>
            <w:noWrap/>
            <w:hideMark/>
          </w:tcPr>
          <w:p w:rsidRPr="00031335" w:rsidR="00364819" w:rsidP="00364819" w:rsidRDefault="00364819" w14:paraId="2EE2E0FB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001.003.005</w:t>
            </w:r>
          </w:p>
        </w:tc>
        <w:tc>
          <w:tcPr>
            <w:tcW w:w="7834" w:type="dxa"/>
            <w:hideMark/>
          </w:tcPr>
          <w:p w:rsidRPr="00031335" w:rsidR="00364819" w:rsidP="00364819" w:rsidRDefault="00364819" w14:paraId="50DDCD95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Piramida kości skroniowej (uszy)</w:t>
            </w:r>
          </w:p>
        </w:tc>
      </w:tr>
      <w:tr w:rsidRPr="00031335" w:rsidR="00364819" w:rsidTr="00C501B7" w14:paraId="178A441B" w14:textId="77777777">
        <w:trPr>
          <w:trHeight w:val="315"/>
        </w:trPr>
        <w:tc>
          <w:tcPr>
            <w:tcW w:w="1555" w:type="dxa"/>
            <w:noWrap/>
            <w:hideMark/>
          </w:tcPr>
          <w:p w:rsidRPr="00031335" w:rsidR="00364819" w:rsidP="00364819" w:rsidRDefault="00364819" w14:paraId="6093B05C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001.003.006</w:t>
            </w:r>
          </w:p>
        </w:tc>
        <w:tc>
          <w:tcPr>
            <w:tcW w:w="7834" w:type="dxa"/>
            <w:hideMark/>
          </w:tcPr>
          <w:p w:rsidRPr="00031335" w:rsidR="00364819" w:rsidP="00364819" w:rsidRDefault="00364819" w14:paraId="1CE1A52C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Podstawa czaszki</w:t>
            </w:r>
          </w:p>
        </w:tc>
      </w:tr>
      <w:tr w:rsidRPr="00031335" w:rsidR="00364819" w:rsidTr="00C501B7" w14:paraId="78C68E95" w14:textId="77777777">
        <w:trPr>
          <w:trHeight w:val="315"/>
        </w:trPr>
        <w:tc>
          <w:tcPr>
            <w:tcW w:w="1555" w:type="dxa"/>
            <w:noWrap/>
            <w:hideMark/>
          </w:tcPr>
          <w:p w:rsidRPr="00031335" w:rsidR="00364819" w:rsidP="00364819" w:rsidRDefault="00364819" w14:paraId="2E637F59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002.000.000</w:t>
            </w:r>
          </w:p>
        </w:tc>
        <w:tc>
          <w:tcPr>
            <w:tcW w:w="7834" w:type="dxa"/>
            <w:hideMark/>
          </w:tcPr>
          <w:p w:rsidRPr="00031335" w:rsidR="00364819" w:rsidP="00364819" w:rsidRDefault="00364819" w14:paraId="3A19545F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Szyja</w:t>
            </w:r>
          </w:p>
        </w:tc>
      </w:tr>
      <w:tr w:rsidRPr="00031335" w:rsidR="00364819" w:rsidTr="00C501B7" w14:paraId="45083F78" w14:textId="77777777">
        <w:trPr>
          <w:trHeight w:val="315"/>
        </w:trPr>
        <w:tc>
          <w:tcPr>
            <w:tcW w:w="1555" w:type="dxa"/>
            <w:noWrap/>
            <w:hideMark/>
          </w:tcPr>
          <w:p w:rsidRPr="00031335" w:rsidR="00364819" w:rsidP="00364819" w:rsidRDefault="00364819" w14:paraId="7458F4AB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002.001.000</w:t>
            </w:r>
          </w:p>
        </w:tc>
        <w:tc>
          <w:tcPr>
            <w:tcW w:w="7834" w:type="dxa"/>
            <w:hideMark/>
          </w:tcPr>
          <w:p w:rsidRPr="00031335" w:rsidR="00364819" w:rsidP="00364819" w:rsidRDefault="00364819" w14:paraId="13AF3EC8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Krtań</w:t>
            </w:r>
          </w:p>
        </w:tc>
      </w:tr>
      <w:tr w:rsidRPr="00031335" w:rsidR="00364819" w:rsidTr="00C501B7" w14:paraId="4B968A5B" w14:textId="77777777">
        <w:trPr>
          <w:trHeight w:val="315"/>
        </w:trPr>
        <w:tc>
          <w:tcPr>
            <w:tcW w:w="1555" w:type="dxa"/>
            <w:noWrap/>
            <w:hideMark/>
          </w:tcPr>
          <w:p w:rsidRPr="00031335" w:rsidR="00364819" w:rsidP="00364819" w:rsidRDefault="00364819" w14:paraId="6877BD00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002.002.000</w:t>
            </w:r>
          </w:p>
        </w:tc>
        <w:tc>
          <w:tcPr>
            <w:tcW w:w="7834" w:type="dxa"/>
            <w:hideMark/>
          </w:tcPr>
          <w:p w:rsidRPr="00031335" w:rsidR="00364819" w:rsidP="00364819" w:rsidRDefault="00364819" w14:paraId="549AA41B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Gardło</w:t>
            </w:r>
          </w:p>
        </w:tc>
      </w:tr>
      <w:tr w:rsidRPr="00031335" w:rsidR="00364819" w:rsidTr="00C501B7" w14:paraId="4A73290F" w14:textId="77777777">
        <w:trPr>
          <w:trHeight w:val="315"/>
        </w:trPr>
        <w:tc>
          <w:tcPr>
            <w:tcW w:w="1555" w:type="dxa"/>
            <w:noWrap/>
            <w:hideMark/>
          </w:tcPr>
          <w:p w:rsidRPr="00031335" w:rsidR="00364819" w:rsidP="00364819" w:rsidRDefault="00364819" w14:paraId="6946AA22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003.000.000</w:t>
            </w:r>
          </w:p>
        </w:tc>
        <w:tc>
          <w:tcPr>
            <w:tcW w:w="7834" w:type="dxa"/>
            <w:hideMark/>
          </w:tcPr>
          <w:p w:rsidRPr="00031335" w:rsidR="00364819" w:rsidP="00364819" w:rsidRDefault="00364819" w14:paraId="56F9DBD4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Klatka piersiowa</w:t>
            </w:r>
          </w:p>
        </w:tc>
      </w:tr>
      <w:tr w:rsidRPr="00031335" w:rsidR="00364819" w:rsidTr="00C501B7" w14:paraId="02AD2BE8" w14:textId="77777777">
        <w:trPr>
          <w:trHeight w:val="315"/>
        </w:trPr>
        <w:tc>
          <w:tcPr>
            <w:tcW w:w="1555" w:type="dxa"/>
            <w:noWrap/>
            <w:hideMark/>
          </w:tcPr>
          <w:p w:rsidRPr="00031335" w:rsidR="00364819" w:rsidP="00364819" w:rsidRDefault="00364819" w14:paraId="3EFB0482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003.001.000</w:t>
            </w:r>
          </w:p>
        </w:tc>
        <w:tc>
          <w:tcPr>
            <w:tcW w:w="7834" w:type="dxa"/>
            <w:hideMark/>
          </w:tcPr>
          <w:p w:rsidRPr="00031335" w:rsidR="00364819" w:rsidP="00364819" w:rsidRDefault="00364819" w14:paraId="3EE8C3D2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Tchawica/ oskrzela</w:t>
            </w:r>
          </w:p>
        </w:tc>
      </w:tr>
      <w:tr w:rsidRPr="00031335" w:rsidR="00364819" w:rsidTr="00C501B7" w14:paraId="17EB7FC1" w14:textId="77777777">
        <w:trPr>
          <w:trHeight w:val="315"/>
        </w:trPr>
        <w:tc>
          <w:tcPr>
            <w:tcW w:w="1555" w:type="dxa"/>
            <w:noWrap/>
            <w:hideMark/>
          </w:tcPr>
          <w:p w:rsidRPr="00031335" w:rsidR="00364819" w:rsidP="00364819" w:rsidRDefault="00364819" w14:paraId="487A03E0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003.002.000</w:t>
            </w:r>
          </w:p>
        </w:tc>
        <w:tc>
          <w:tcPr>
            <w:tcW w:w="7834" w:type="dxa"/>
            <w:hideMark/>
          </w:tcPr>
          <w:p w:rsidRPr="00031335" w:rsidR="00364819" w:rsidP="00364819" w:rsidRDefault="00364819" w14:paraId="0BF382BF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Płuca</w:t>
            </w:r>
          </w:p>
        </w:tc>
      </w:tr>
      <w:tr w:rsidRPr="00031335" w:rsidR="00364819" w:rsidTr="00C501B7" w14:paraId="08CFD070" w14:textId="77777777">
        <w:trPr>
          <w:trHeight w:val="315"/>
        </w:trPr>
        <w:tc>
          <w:tcPr>
            <w:tcW w:w="1555" w:type="dxa"/>
            <w:noWrap/>
            <w:hideMark/>
          </w:tcPr>
          <w:p w:rsidRPr="00031335" w:rsidR="00364819" w:rsidP="00364819" w:rsidRDefault="00364819" w14:paraId="4090C297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003.003.000</w:t>
            </w:r>
          </w:p>
        </w:tc>
        <w:tc>
          <w:tcPr>
            <w:tcW w:w="7834" w:type="dxa"/>
            <w:hideMark/>
          </w:tcPr>
          <w:p w:rsidRPr="00031335" w:rsidR="00364819" w:rsidP="00364819" w:rsidRDefault="00364819" w14:paraId="0C85EC88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Śródpiersie</w:t>
            </w:r>
          </w:p>
        </w:tc>
      </w:tr>
      <w:tr w:rsidRPr="00031335" w:rsidR="00364819" w:rsidTr="00C501B7" w14:paraId="0BE8FECD" w14:textId="77777777">
        <w:trPr>
          <w:trHeight w:val="315"/>
        </w:trPr>
        <w:tc>
          <w:tcPr>
            <w:tcW w:w="1555" w:type="dxa"/>
            <w:noWrap/>
            <w:hideMark/>
          </w:tcPr>
          <w:p w:rsidRPr="00031335" w:rsidR="00364819" w:rsidP="00364819" w:rsidRDefault="00364819" w14:paraId="277C008D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003.004.000</w:t>
            </w:r>
          </w:p>
        </w:tc>
        <w:tc>
          <w:tcPr>
            <w:tcW w:w="7834" w:type="dxa"/>
            <w:hideMark/>
          </w:tcPr>
          <w:p w:rsidRPr="00031335" w:rsidR="00364819" w:rsidP="00364819" w:rsidRDefault="00364819" w14:paraId="5B2DECF9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Sutek (mammografia-MR)</w:t>
            </w:r>
          </w:p>
        </w:tc>
      </w:tr>
      <w:tr w:rsidRPr="00031335" w:rsidR="00364819" w:rsidTr="00C501B7" w14:paraId="1CC38D64" w14:textId="77777777">
        <w:trPr>
          <w:trHeight w:val="315"/>
        </w:trPr>
        <w:tc>
          <w:tcPr>
            <w:tcW w:w="1555" w:type="dxa"/>
            <w:noWrap/>
            <w:hideMark/>
          </w:tcPr>
          <w:p w:rsidRPr="00031335" w:rsidR="00364819" w:rsidP="00364819" w:rsidRDefault="00364819" w14:paraId="0483B8FF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003.005.000</w:t>
            </w:r>
          </w:p>
        </w:tc>
        <w:tc>
          <w:tcPr>
            <w:tcW w:w="7834" w:type="dxa"/>
            <w:hideMark/>
          </w:tcPr>
          <w:p w:rsidRPr="00031335" w:rsidR="00364819" w:rsidP="00364819" w:rsidRDefault="00364819" w14:paraId="4C5CBCCB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Ściana klatki piersiowej</w:t>
            </w:r>
          </w:p>
        </w:tc>
      </w:tr>
      <w:tr w:rsidRPr="00031335" w:rsidR="00364819" w:rsidTr="00C501B7" w14:paraId="7DACB82C" w14:textId="77777777">
        <w:trPr>
          <w:trHeight w:val="315"/>
        </w:trPr>
        <w:tc>
          <w:tcPr>
            <w:tcW w:w="1555" w:type="dxa"/>
            <w:noWrap/>
            <w:hideMark/>
          </w:tcPr>
          <w:p w:rsidRPr="00031335" w:rsidR="00364819" w:rsidP="00364819" w:rsidRDefault="00364819" w14:paraId="15140069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003.006.000</w:t>
            </w:r>
          </w:p>
        </w:tc>
        <w:tc>
          <w:tcPr>
            <w:tcW w:w="7834" w:type="dxa"/>
            <w:hideMark/>
          </w:tcPr>
          <w:p w:rsidRPr="00031335" w:rsidR="00364819" w:rsidP="00364819" w:rsidRDefault="00364819" w14:paraId="3B606FC5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Przełyk</w:t>
            </w:r>
          </w:p>
        </w:tc>
      </w:tr>
      <w:tr w:rsidRPr="00031335" w:rsidR="00364819" w:rsidTr="00C501B7" w14:paraId="1F9CF71E" w14:textId="77777777">
        <w:trPr>
          <w:trHeight w:val="315"/>
        </w:trPr>
        <w:tc>
          <w:tcPr>
            <w:tcW w:w="1555" w:type="dxa"/>
            <w:noWrap/>
            <w:hideMark/>
          </w:tcPr>
          <w:p w:rsidRPr="00031335" w:rsidR="00364819" w:rsidP="00364819" w:rsidRDefault="00364819" w14:paraId="6622677E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004.000.000</w:t>
            </w:r>
          </w:p>
        </w:tc>
        <w:tc>
          <w:tcPr>
            <w:tcW w:w="7834" w:type="dxa"/>
            <w:hideMark/>
          </w:tcPr>
          <w:p w:rsidRPr="00031335" w:rsidR="00364819" w:rsidP="00364819" w:rsidRDefault="00364819" w14:paraId="50E9422F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Jama brzuszna</w:t>
            </w:r>
          </w:p>
        </w:tc>
      </w:tr>
      <w:tr w:rsidRPr="00031335" w:rsidR="00364819" w:rsidTr="00C501B7" w14:paraId="5E8B97AA" w14:textId="77777777">
        <w:trPr>
          <w:trHeight w:val="315"/>
        </w:trPr>
        <w:tc>
          <w:tcPr>
            <w:tcW w:w="1555" w:type="dxa"/>
            <w:noWrap/>
            <w:hideMark/>
          </w:tcPr>
          <w:p w:rsidRPr="00031335" w:rsidR="00364819" w:rsidP="00364819" w:rsidRDefault="00364819" w14:paraId="63C0FEE8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004.001.000</w:t>
            </w:r>
          </w:p>
        </w:tc>
        <w:tc>
          <w:tcPr>
            <w:tcW w:w="7834" w:type="dxa"/>
            <w:hideMark/>
          </w:tcPr>
          <w:p w:rsidRPr="00031335" w:rsidR="00364819" w:rsidP="00364819" w:rsidRDefault="00364819" w14:paraId="7DFFEF48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Jama brzuszna</w:t>
            </w:r>
          </w:p>
        </w:tc>
      </w:tr>
      <w:tr w:rsidRPr="00031335" w:rsidR="00364819" w:rsidTr="00C501B7" w14:paraId="3849C8E1" w14:textId="77777777">
        <w:trPr>
          <w:trHeight w:val="315"/>
        </w:trPr>
        <w:tc>
          <w:tcPr>
            <w:tcW w:w="1555" w:type="dxa"/>
            <w:noWrap/>
            <w:hideMark/>
          </w:tcPr>
          <w:p w:rsidRPr="00031335" w:rsidR="00364819" w:rsidP="00364819" w:rsidRDefault="00364819" w14:paraId="2C462E00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lastRenderedPageBreak/>
              <w:t>004.001.001</w:t>
            </w:r>
          </w:p>
        </w:tc>
        <w:tc>
          <w:tcPr>
            <w:tcW w:w="7834" w:type="dxa"/>
            <w:hideMark/>
          </w:tcPr>
          <w:p w:rsidRPr="00031335" w:rsidR="00364819" w:rsidP="00364819" w:rsidRDefault="00364819" w14:paraId="1B5F764B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Wątroba</w:t>
            </w:r>
          </w:p>
        </w:tc>
      </w:tr>
      <w:tr w:rsidRPr="00031335" w:rsidR="00364819" w:rsidTr="00C501B7" w14:paraId="26595D67" w14:textId="77777777">
        <w:trPr>
          <w:trHeight w:val="630"/>
        </w:trPr>
        <w:tc>
          <w:tcPr>
            <w:tcW w:w="1555" w:type="dxa"/>
            <w:noWrap/>
            <w:hideMark/>
          </w:tcPr>
          <w:p w:rsidRPr="00031335" w:rsidR="00364819" w:rsidP="00364819" w:rsidRDefault="00364819" w14:paraId="01AC2AF8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004.001.002</w:t>
            </w:r>
          </w:p>
        </w:tc>
        <w:tc>
          <w:tcPr>
            <w:tcW w:w="7834" w:type="dxa"/>
            <w:hideMark/>
          </w:tcPr>
          <w:p w:rsidRPr="00031335" w:rsidR="00364819" w:rsidP="00364819" w:rsidRDefault="00364819" w14:paraId="44F92DA8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Drogi żółciowe i pęcherzyk żółciowy oraz przewody trzustkowe (</w:t>
            </w:r>
            <w:proofErr w:type="spellStart"/>
            <w:r w:rsidRPr="00031335">
              <w:rPr>
                <w:rFonts w:cstheme="minorHAnsi"/>
                <w:szCs w:val="22"/>
              </w:rPr>
              <w:t>cholangiopankreatografia</w:t>
            </w:r>
            <w:proofErr w:type="spellEnd"/>
            <w:r w:rsidRPr="00031335">
              <w:rPr>
                <w:rFonts w:cstheme="minorHAnsi"/>
                <w:szCs w:val="22"/>
              </w:rPr>
              <w:t xml:space="preserve"> rezonansu magnetycznego )</w:t>
            </w:r>
          </w:p>
        </w:tc>
      </w:tr>
      <w:tr w:rsidRPr="00031335" w:rsidR="00364819" w:rsidTr="00C501B7" w14:paraId="3339F8B3" w14:textId="77777777">
        <w:trPr>
          <w:trHeight w:val="315"/>
        </w:trPr>
        <w:tc>
          <w:tcPr>
            <w:tcW w:w="1555" w:type="dxa"/>
            <w:noWrap/>
            <w:hideMark/>
          </w:tcPr>
          <w:p w:rsidRPr="00031335" w:rsidR="00364819" w:rsidP="00364819" w:rsidRDefault="00364819" w14:paraId="4D60FAF4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004.001.003</w:t>
            </w:r>
          </w:p>
        </w:tc>
        <w:tc>
          <w:tcPr>
            <w:tcW w:w="7834" w:type="dxa"/>
            <w:hideMark/>
          </w:tcPr>
          <w:p w:rsidRPr="00031335" w:rsidR="00364819" w:rsidP="00364819" w:rsidRDefault="00364819" w14:paraId="1C8847DF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Śledziona</w:t>
            </w:r>
          </w:p>
        </w:tc>
      </w:tr>
      <w:tr w:rsidRPr="00031335" w:rsidR="00364819" w:rsidTr="00C501B7" w14:paraId="00430C35" w14:textId="77777777">
        <w:trPr>
          <w:trHeight w:val="315"/>
        </w:trPr>
        <w:tc>
          <w:tcPr>
            <w:tcW w:w="1555" w:type="dxa"/>
            <w:noWrap/>
            <w:hideMark/>
          </w:tcPr>
          <w:p w:rsidRPr="00031335" w:rsidR="00364819" w:rsidP="00364819" w:rsidRDefault="00364819" w14:paraId="5206B7D4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004.001.004</w:t>
            </w:r>
          </w:p>
        </w:tc>
        <w:tc>
          <w:tcPr>
            <w:tcW w:w="7834" w:type="dxa"/>
            <w:hideMark/>
          </w:tcPr>
          <w:p w:rsidRPr="00031335" w:rsidR="00364819" w:rsidP="00364819" w:rsidRDefault="00364819" w14:paraId="66C720D2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Żołądek i dwunastnica</w:t>
            </w:r>
          </w:p>
        </w:tc>
      </w:tr>
      <w:tr w:rsidRPr="00031335" w:rsidR="00364819" w:rsidTr="00C501B7" w14:paraId="3D95D332" w14:textId="77777777">
        <w:trPr>
          <w:trHeight w:val="315"/>
        </w:trPr>
        <w:tc>
          <w:tcPr>
            <w:tcW w:w="1555" w:type="dxa"/>
            <w:noWrap/>
            <w:hideMark/>
          </w:tcPr>
          <w:p w:rsidRPr="00031335" w:rsidR="00364819" w:rsidP="00364819" w:rsidRDefault="00364819" w14:paraId="273800A8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004.001.005</w:t>
            </w:r>
          </w:p>
        </w:tc>
        <w:tc>
          <w:tcPr>
            <w:tcW w:w="7834" w:type="dxa"/>
            <w:hideMark/>
          </w:tcPr>
          <w:p w:rsidRPr="00031335" w:rsidR="00364819" w:rsidP="00364819" w:rsidRDefault="00364819" w14:paraId="2A7DF7BD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Trzustka</w:t>
            </w:r>
          </w:p>
        </w:tc>
      </w:tr>
      <w:tr w:rsidRPr="00031335" w:rsidR="00364819" w:rsidTr="00C501B7" w14:paraId="77ADDA26" w14:textId="77777777">
        <w:trPr>
          <w:trHeight w:val="315"/>
        </w:trPr>
        <w:tc>
          <w:tcPr>
            <w:tcW w:w="1555" w:type="dxa"/>
            <w:noWrap/>
            <w:hideMark/>
          </w:tcPr>
          <w:p w:rsidRPr="00031335" w:rsidR="00364819" w:rsidP="00364819" w:rsidRDefault="00364819" w14:paraId="37D3EE38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004.001.006</w:t>
            </w:r>
          </w:p>
        </w:tc>
        <w:tc>
          <w:tcPr>
            <w:tcW w:w="7834" w:type="dxa"/>
            <w:hideMark/>
          </w:tcPr>
          <w:p w:rsidRPr="00031335" w:rsidR="00364819" w:rsidP="00364819" w:rsidRDefault="00364819" w14:paraId="5866B801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Nadnercza</w:t>
            </w:r>
          </w:p>
        </w:tc>
      </w:tr>
      <w:tr w:rsidRPr="00031335" w:rsidR="00364819" w:rsidTr="00C501B7" w14:paraId="761739E2" w14:textId="77777777">
        <w:trPr>
          <w:trHeight w:val="315"/>
        </w:trPr>
        <w:tc>
          <w:tcPr>
            <w:tcW w:w="1555" w:type="dxa"/>
            <w:noWrap/>
            <w:hideMark/>
          </w:tcPr>
          <w:p w:rsidRPr="00031335" w:rsidR="00364819" w:rsidP="00364819" w:rsidRDefault="00364819" w14:paraId="6396D133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004.001.007</w:t>
            </w:r>
          </w:p>
        </w:tc>
        <w:tc>
          <w:tcPr>
            <w:tcW w:w="7834" w:type="dxa"/>
            <w:hideMark/>
          </w:tcPr>
          <w:p w:rsidRPr="00031335" w:rsidR="00364819" w:rsidP="00364819" w:rsidRDefault="00364819" w14:paraId="2BE472DC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Nerki</w:t>
            </w:r>
          </w:p>
        </w:tc>
      </w:tr>
      <w:tr w:rsidRPr="00031335" w:rsidR="00364819" w:rsidTr="00C501B7" w14:paraId="5E99C949" w14:textId="77777777">
        <w:trPr>
          <w:trHeight w:val="630"/>
        </w:trPr>
        <w:tc>
          <w:tcPr>
            <w:tcW w:w="1555" w:type="dxa"/>
            <w:noWrap/>
            <w:hideMark/>
          </w:tcPr>
          <w:p w:rsidRPr="00031335" w:rsidR="00364819" w:rsidP="00364819" w:rsidRDefault="00364819" w14:paraId="74149CBE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004.001.008</w:t>
            </w:r>
          </w:p>
        </w:tc>
        <w:tc>
          <w:tcPr>
            <w:tcW w:w="7834" w:type="dxa"/>
            <w:hideMark/>
          </w:tcPr>
          <w:p w:rsidRPr="00031335" w:rsidR="00364819" w:rsidP="00364819" w:rsidRDefault="00364819" w14:paraId="55CE18C9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 xml:space="preserve">Jelito cienkie i jelito grube, w tym wirtualna </w:t>
            </w:r>
            <w:proofErr w:type="spellStart"/>
            <w:r w:rsidRPr="00031335">
              <w:rPr>
                <w:rFonts w:cstheme="minorHAnsi"/>
                <w:szCs w:val="22"/>
              </w:rPr>
              <w:t>kolonoskopia</w:t>
            </w:r>
            <w:proofErr w:type="spellEnd"/>
            <w:r w:rsidRPr="00031335">
              <w:rPr>
                <w:rFonts w:cstheme="minorHAnsi"/>
                <w:szCs w:val="22"/>
              </w:rPr>
              <w:t xml:space="preserve"> TK u pacjentów, u których warunki anatomiczne uniemożliwiają wykonanie </w:t>
            </w:r>
            <w:proofErr w:type="spellStart"/>
            <w:r w:rsidRPr="00031335">
              <w:rPr>
                <w:rFonts w:cstheme="minorHAnsi"/>
                <w:szCs w:val="22"/>
              </w:rPr>
              <w:t>kolonoskopii</w:t>
            </w:r>
            <w:proofErr w:type="spellEnd"/>
            <w:r w:rsidRPr="00031335">
              <w:rPr>
                <w:rFonts w:cstheme="minorHAnsi"/>
                <w:szCs w:val="22"/>
              </w:rPr>
              <w:t xml:space="preserve"> tradycyjnej</w:t>
            </w:r>
          </w:p>
        </w:tc>
      </w:tr>
      <w:tr w:rsidRPr="00031335" w:rsidR="00364819" w:rsidTr="00C501B7" w14:paraId="09DBB201" w14:textId="77777777">
        <w:trPr>
          <w:trHeight w:val="315"/>
        </w:trPr>
        <w:tc>
          <w:tcPr>
            <w:tcW w:w="1555" w:type="dxa"/>
            <w:noWrap/>
            <w:hideMark/>
          </w:tcPr>
          <w:p w:rsidRPr="00031335" w:rsidR="00364819" w:rsidP="00364819" w:rsidRDefault="00364819" w14:paraId="4CCBCF6F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004.002.000</w:t>
            </w:r>
          </w:p>
        </w:tc>
        <w:tc>
          <w:tcPr>
            <w:tcW w:w="7834" w:type="dxa"/>
            <w:hideMark/>
          </w:tcPr>
          <w:p w:rsidRPr="00031335" w:rsidR="00364819" w:rsidP="00364819" w:rsidRDefault="00364819" w14:paraId="41E1ADF7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Miednica</w:t>
            </w:r>
          </w:p>
        </w:tc>
      </w:tr>
      <w:tr w:rsidRPr="00031335" w:rsidR="00364819" w:rsidTr="00C501B7" w14:paraId="3740C015" w14:textId="77777777">
        <w:trPr>
          <w:trHeight w:val="315"/>
        </w:trPr>
        <w:tc>
          <w:tcPr>
            <w:tcW w:w="1555" w:type="dxa"/>
            <w:noWrap/>
            <w:hideMark/>
          </w:tcPr>
          <w:p w:rsidRPr="00031335" w:rsidR="00364819" w:rsidP="00364819" w:rsidRDefault="00364819" w14:paraId="4C487899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004.002.001</w:t>
            </w:r>
          </w:p>
        </w:tc>
        <w:tc>
          <w:tcPr>
            <w:tcW w:w="7834" w:type="dxa"/>
            <w:hideMark/>
          </w:tcPr>
          <w:p w:rsidRPr="00031335" w:rsidR="00364819" w:rsidP="00364819" w:rsidRDefault="00364819" w14:paraId="1347742E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Narząd rodny</w:t>
            </w:r>
          </w:p>
        </w:tc>
      </w:tr>
      <w:tr w:rsidRPr="00031335" w:rsidR="00364819" w:rsidTr="00C501B7" w14:paraId="0486B316" w14:textId="77777777">
        <w:trPr>
          <w:trHeight w:val="315"/>
        </w:trPr>
        <w:tc>
          <w:tcPr>
            <w:tcW w:w="1555" w:type="dxa"/>
            <w:noWrap/>
            <w:hideMark/>
          </w:tcPr>
          <w:p w:rsidRPr="00031335" w:rsidR="00364819" w:rsidP="00364819" w:rsidRDefault="00364819" w14:paraId="4A15C862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004.002.002</w:t>
            </w:r>
          </w:p>
        </w:tc>
        <w:tc>
          <w:tcPr>
            <w:tcW w:w="7834" w:type="dxa"/>
            <w:hideMark/>
          </w:tcPr>
          <w:p w:rsidRPr="00031335" w:rsidR="00364819" w:rsidP="00364819" w:rsidRDefault="00364819" w14:paraId="40B540E0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Gruczoł krokowy</w:t>
            </w:r>
          </w:p>
        </w:tc>
      </w:tr>
      <w:tr w:rsidRPr="00031335" w:rsidR="00364819" w:rsidTr="00C501B7" w14:paraId="2F3370F7" w14:textId="77777777">
        <w:trPr>
          <w:trHeight w:val="315"/>
        </w:trPr>
        <w:tc>
          <w:tcPr>
            <w:tcW w:w="1555" w:type="dxa"/>
            <w:noWrap/>
            <w:hideMark/>
          </w:tcPr>
          <w:p w:rsidRPr="00031335" w:rsidR="00364819" w:rsidP="00364819" w:rsidRDefault="00364819" w14:paraId="3E910113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004.002.003</w:t>
            </w:r>
          </w:p>
        </w:tc>
        <w:tc>
          <w:tcPr>
            <w:tcW w:w="7834" w:type="dxa"/>
            <w:hideMark/>
          </w:tcPr>
          <w:p w:rsidRPr="00031335" w:rsidR="00364819" w:rsidP="00364819" w:rsidRDefault="00364819" w14:paraId="5BE30493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Pęcherz moczowy</w:t>
            </w:r>
          </w:p>
        </w:tc>
      </w:tr>
      <w:tr w:rsidRPr="00031335" w:rsidR="00364819" w:rsidTr="00C501B7" w14:paraId="4B2C40D6" w14:textId="77777777">
        <w:trPr>
          <w:trHeight w:val="315"/>
        </w:trPr>
        <w:tc>
          <w:tcPr>
            <w:tcW w:w="1555" w:type="dxa"/>
            <w:noWrap/>
            <w:hideMark/>
          </w:tcPr>
          <w:p w:rsidRPr="00031335" w:rsidR="00364819" w:rsidP="00364819" w:rsidRDefault="00364819" w14:paraId="63818D58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004.002.004</w:t>
            </w:r>
          </w:p>
        </w:tc>
        <w:tc>
          <w:tcPr>
            <w:tcW w:w="7834" w:type="dxa"/>
            <w:hideMark/>
          </w:tcPr>
          <w:p w:rsidRPr="00031335" w:rsidR="00364819" w:rsidP="00364819" w:rsidRDefault="00364819" w14:paraId="7C184C18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Odbytnica</w:t>
            </w:r>
          </w:p>
        </w:tc>
      </w:tr>
      <w:tr w:rsidRPr="00031335" w:rsidR="00364819" w:rsidTr="00C501B7" w14:paraId="6ED94861" w14:textId="77777777">
        <w:trPr>
          <w:trHeight w:val="315"/>
        </w:trPr>
        <w:tc>
          <w:tcPr>
            <w:tcW w:w="1555" w:type="dxa"/>
            <w:noWrap/>
            <w:hideMark/>
          </w:tcPr>
          <w:p w:rsidRPr="00031335" w:rsidR="00364819" w:rsidP="00364819" w:rsidRDefault="00364819" w14:paraId="7BC01EFD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005.000.000</w:t>
            </w:r>
          </w:p>
        </w:tc>
        <w:tc>
          <w:tcPr>
            <w:tcW w:w="7834" w:type="dxa"/>
            <w:hideMark/>
          </w:tcPr>
          <w:p w:rsidRPr="00031335" w:rsidR="00364819" w:rsidP="00364819" w:rsidRDefault="00364819" w14:paraId="1471DA88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Układ mięśniowo-szkieletowy i nerwowy</w:t>
            </w:r>
          </w:p>
        </w:tc>
      </w:tr>
      <w:tr w:rsidRPr="00031335" w:rsidR="00364819" w:rsidTr="00C501B7" w14:paraId="060E31D1" w14:textId="77777777">
        <w:trPr>
          <w:trHeight w:val="315"/>
        </w:trPr>
        <w:tc>
          <w:tcPr>
            <w:tcW w:w="1555" w:type="dxa"/>
            <w:noWrap/>
            <w:hideMark/>
          </w:tcPr>
          <w:p w:rsidRPr="00031335" w:rsidR="00364819" w:rsidP="00364819" w:rsidRDefault="00364819" w14:paraId="20BA9B30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005.001.000</w:t>
            </w:r>
          </w:p>
        </w:tc>
        <w:tc>
          <w:tcPr>
            <w:tcW w:w="7834" w:type="dxa"/>
            <w:hideMark/>
          </w:tcPr>
          <w:p w:rsidRPr="00031335" w:rsidR="00364819" w:rsidP="00364819" w:rsidRDefault="00364819" w14:paraId="31E05449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Kręgosłup</w:t>
            </w:r>
          </w:p>
        </w:tc>
      </w:tr>
      <w:tr w:rsidRPr="00031335" w:rsidR="00364819" w:rsidTr="00C501B7" w14:paraId="1EED4625" w14:textId="77777777">
        <w:trPr>
          <w:trHeight w:val="315"/>
        </w:trPr>
        <w:tc>
          <w:tcPr>
            <w:tcW w:w="1555" w:type="dxa"/>
            <w:noWrap/>
            <w:hideMark/>
          </w:tcPr>
          <w:p w:rsidRPr="00031335" w:rsidR="00364819" w:rsidP="00364819" w:rsidRDefault="00364819" w14:paraId="6999C25D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005.001.001</w:t>
            </w:r>
          </w:p>
        </w:tc>
        <w:tc>
          <w:tcPr>
            <w:tcW w:w="7834" w:type="dxa"/>
            <w:hideMark/>
          </w:tcPr>
          <w:p w:rsidRPr="00031335" w:rsidR="00364819" w:rsidP="00364819" w:rsidRDefault="00364819" w14:paraId="4AC266C4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Kręgosłup szyjny</w:t>
            </w:r>
          </w:p>
        </w:tc>
      </w:tr>
      <w:tr w:rsidRPr="00031335" w:rsidR="00364819" w:rsidTr="00C501B7" w14:paraId="3ACD7462" w14:textId="77777777">
        <w:trPr>
          <w:trHeight w:val="315"/>
        </w:trPr>
        <w:tc>
          <w:tcPr>
            <w:tcW w:w="1555" w:type="dxa"/>
            <w:noWrap/>
            <w:hideMark/>
          </w:tcPr>
          <w:p w:rsidRPr="00031335" w:rsidR="00364819" w:rsidP="00364819" w:rsidRDefault="00364819" w14:paraId="0FA8C439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005.001.002</w:t>
            </w:r>
          </w:p>
        </w:tc>
        <w:tc>
          <w:tcPr>
            <w:tcW w:w="7834" w:type="dxa"/>
            <w:hideMark/>
          </w:tcPr>
          <w:p w:rsidRPr="00031335" w:rsidR="00364819" w:rsidP="00364819" w:rsidRDefault="00364819" w14:paraId="587C7CD2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Kręgosłup piersiowy</w:t>
            </w:r>
          </w:p>
        </w:tc>
      </w:tr>
      <w:tr w:rsidRPr="00031335" w:rsidR="00364819" w:rsidTr="00C501B7" w14:paraId="6275E69D" w14:textId="77777777">
        <w:trPr>
          <w:trHeight w:val="315"/>
        </w:trPr>
        <w:tc>
          <w:tcPr>
            <w:tcW w:w="1555" w:type="dxa"/>
            <w:noWrap/>
            <w:hideMark/>
          </w:tcPr>
          <w:p w:rsidRPr="00031335" w:rsidR="00364819" w:rsidP="00364819" w:rsidRDefault="00364819" w14:paraId="76F6A33F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005.001.003</w:t>
            </w:r>
          </w:p>
        </w:tc>
        <w:tc>
          <w:tcPr>
            <w:tcW w:w="7834" w:type="dxa"/>
            <w:hideMark/>
          </w:tcPr>
          <w:p w:rsidRPr="00031335" w:rsidR="00364819" w:rsidP="00364819" w:rsidRDefault="00364819" w14:paraId="6EE1AB4F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Kręgosłup lędźwiowo-krzyżowy</w:t>
            </w:r>
          </w:p>
        </w:tc>
      </w:tr>
      <w:tr w:rsidRPr="00031335" w:rsidR="00364819" w:rsidTr="00C501B7" w14:paraId="397301A4" w14:textId="77777777">
        <w:trPr>
          <w:trHeight w:val="315"/>
        </w:trPr>
        <w:tc>
          <w:tcPr>
            <w:tcW w:w="1555" w:type="dxa"/>
            <w:noWrap/>
            <w:hideMark/>
          </w:tcPr>
          <w:p w:rsidRPr="00031335" w:rsidR="00364819" w:rsidP="00364819" w:rsidRDefault="00364819" w14:paraId="601D0B0C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005.002.000</w:t>
            </w:r>
          </w:p>
        </w:tc>
        <w:tc>
          <w:tcPr>
            <w:tcW w:w="7834" w:type="dxa"/>
            <w:hideMark/>
          </w:tcPr>
          <w:p w:rsidRPr="00031335" w:rsidR="00364819" w:rsidP="00364819" w:rsidRDefault="00364819" w14:paraId="553DA86B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Miednica</w:t>
            </w:r>
          </w:p>
        </w:tc>
      </w:tr>
      <w:tr w:rsidRPr="00031335" w:rsidR="00364819" w:rsidTr="00C501B7" w14:paraId="2A03DF34" w14:textId="77777777">
        <w:trPr>
          <w:trHeight w:val="315"/>
        </w:trPr>
        <w:tc>
          <w:tcPr>
            <w:tcW w:w="1555" w:type="dxa"/>
            <w:noWrap/>
            <w:hideMark/>
          </w:tcPr>
          <w:p w:rsidRPr="00031335" w:rsidR="00364819" w:rsidP="00364819" w:rsidRDefault="00364819" w14:paraId="0C12B238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005.002.001</w:t>
            </w:r>
          </w:p>
        </w:tc>
        <w:tc>
          <w:tcPr>
            <w:tcW w:w="7834" w:type="dxa"/>
            <w:hideMark/>
          </w:tcPr>
          <w:p w:rsidRPr="00031335" w:rsidR="00364819" w:rsidP="00364819" w:rsidRDefault="00364819" w14:paraId="444BC651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Kości miednicy</w:t>
            </w:r>
          </w:p>
        </w:tc>
      </w:tr>
      <w:tr w:rsidRPr="00031335" w:rsidR="00364819" w:rsidTr="00C501B7" w14:paraId="3E1B8349" w14:textId="77777777">
        <w:trPr>
          <w:trHeight w:val="315"/>
        </w:trPr>
        <w:tc>
          <w:tcPr>
            <w:tcW w:w="1555" w:type="dxa"/>
            <w:noWrap/>
            <w:hideMark/>
          </w:tcPr>
          <w:p w:rsidRPr="00031335" w:rsidR="00364819" w:rsidP="00364819" w:rsidRDefault="00364819" w14:paraId="71969632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005.002.002</w:t>
            </w:r>
          </w:p>
        </w:tc>
        <w:tc>
          <w:tcPr>
            <w:tcW w:w="7834" w:type="dxa"/>
            <w:hideMark/>
          </w:tcPr>
          <w:p w:rsidRPr="00031335" w:rsidR="00364819" w:rsidP="00364819" w:rsidRDefault="00364819" w14:paraId="390CE0DE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Stawy krzyżowo-biodrowe</w:t>
            </w:r>
          </w:p>
        </w:tc>
      </w:tr>
      <w:tr w:rsidRPr="00031335" w:rsidR="00364819" w:rsidTr="00C501B7" w14:paraId="77A36904" w14:textId="77777777">
        <w:trPr>
          <w:trHeight w:val="315"/>
        </w:trPr>
        <w:tc>
          <w:tcPr>
            <w:tcW w:w="1555" w:type="dxa"/>
            <w:noWrap/>
            <w:hideMark/>
          </w:tcPr>
          <w:p w:rsidRPr="00031335" w:rsidR="00364819" w:rsidP="00364819" w:rsidRDefault="00364819" w14:paraId="40884ACE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005.002.003</w:t>
            </w:r>
          </w:p>
        </w:tc>
        <w:tc>
          <w:tcPr>
            <w:tcW w:w="7834" w:type="dxa"/>
            <w:hideMark/>
          </w:tcPr>
          <w:p w:rsidRPr="00031335" w:rsidR="00364819" w:rsidP="00364819" w:rsidRDefault="00364819" w14:paraId="47AA9F05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Spojenie łonowe</w:t>
            </w:r>
          </w:p>
        </w:tc>
      </w:tr>
      <w:tr w:rsidRPr="00031335" w:rsidR="00364819" w:rsidTr="00C501B7" w14:paraId="2B6BDC36" w14:textId="77777777">
        <w:trPr>
          <w:trHeight w:val="315"/>
        </w:trPr>
        <w:tc>
          <w:tcPr>
            <w:tcW w:w="1555" w:type="dxa"/>
            <w:noWrap/>
            <w:hideMark/>
          </w:tcPr>
          <w:p w:rsidRPr="00031335" w:rsidR="00364819" w:rsidP="00364819" w:rsidRDefault="00364819" w14:paraId="5300B55D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005.003.000</w:t>
            </w:r>
          </w:p>
        </w:tc>
        <w:tc>
          <w:tcPr>
            <w:tcW w:w="7834" w:type="dxa"/>
            <w:hideMark/>
          </w:tcPr>
          <w:p w:rsidRPr="00031335" w:rsidR="00364819" w:rsidP="00364819" w:rsidRDefault="00364819" w14:paraId="5D3A94D0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Kończyna górna</w:t>
            </w:r>
          </w:p>
        </w:tc>
      </w:tr>
      <w:tr w:rsidRPr="00031335" w:rsidR="00364819" w:rsidTr="00C501B7" w14:paraId="74584581" w14:textId="77777777">
        <w:trPr>
          <w:trHeight w:val="315"/>
        </w:trPr>
        <w:tc>
          <w:tcPr>
            <w:tcW w:w="1555" w:type="dxa"/>
            <w:noWrap/>
            <w:hideMark/>
          </w:tcPr>
          <w:p w:rsidRPr="00031335" w:rsidR="00364819" w:rsidP="00364819" w:rsidRDefault="00364819" w14:paraId="63EBC5A1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005.003.001</w:t>
            </w:r>
          </w:p>
        </w:tc>
        <w:tc>
          <w:tcPr>
            <w:tcW w:w="7834" w:type="dxa"/>
            <w:hideMark/>
          </w:tcPr>
          <w:p w:rsidRPr="00031335" w:rsidR="00364819" w:rsidP="00364819" w:rsidRDefault="00364819" w14:paraId="67098C4D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Staw mostkowo-obojczykowy</w:t>
            </w:r>
          </w:p>
        </w:tc>
      </w:tr>
      <w:tr w:rsidRPr="00031335" w:rsidR="00364819" w:rsidTr="00C501B7" w14:paraId="60DE89E3" w14:textId="77777777">
        <w:trPr>
          <w:trHeight w:val="315"/>
        </w:trPr>
        <w:tc>
          <w:tcPr>
            <w:tcW w:w="1555" w:type="dxa"/>
            <w:noWrap/>
            <w:hideMark/>
          </w:tcPr>
          <w:p w:rsidRPr="00031335" w:rsidR="00364819" w:rsidP="00364819" w:rsidRDefault="00364819" w14:paraId="796F5667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005.003.002</w:t>
            </w:r>
          </w:p>
        </w:tc>
        <w:tc>
          <w:tcPr>
            <w:tcW w:w="7834" w:type="dxa"/>
            <w:hideMark/>
          </w:tcPr>
          <w:p w:rsidRPr="00031335" w:rsidR="00364819" w:rsidP="00364819" w:rsidRDefault="00364819" w14:paraId="3F52A707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Łopatka</w:t>
            </w:r>
          </w:p>
        </w:tc>
      </w:tr>
      <w:tr w:rsidRPr="00031335" w:rsidR="00364819" w:rsidTr="00C501B7" w14:paraId="3E114E3D" w14:textId="77777777">
        <w:trPr>
          <w:trHeight w:val="315"/>
        </w:trPr>
        <w:tc>
          <w:tcPr>
            <w:tcW w:w="1555" w:type="dxa"/>
            <w:noWrap/>
            <w:hideMark/>
          </w:tcPr>
          <w:p w:rsidRPr="00031335" w:rsidR="00364819" w:rsidP="00364819" w:rsidRDefault="00364819" w14:paraId="545CBB34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005.003.003</w:t>
            </w:r>
          </w:p>
        </w:tc>
        <w:tc>
          <w:tcPr>
            <w:tcW w:w="7834" w:type="dxa"/>
            <w:hideMark/>
          </w:tcPr>
          <w:p w:rsidRPr="00031335" w:rsidR="00364819" w:rsidP="00364819" w:rsidRDefault="00364819" w14:paraId="0486AFC2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Bark (staw ramienny i barkowo-obojczykowy)</w:t>
            </w:r>
          </w:p>
        </w:tc>
      </w:tr>
      <w:tr w:rsidRPr="00031335" w:rsidR="00364819" w:rsidTr="00C501B7" w14:paraId="037DCB60" w14:textId="77777777">
        <w:trPr>
          <w:trHeight w:val="315"/>
        </w:trPr>
        <w:tc>
          <w:tcPr>
            <w:tcW w:w="1555" w:type="dxa"/>
            <w:noWrap/>
            <w:hideMark/>
          </w:tcPr>
          <w:p w:rsidRPr="00031335" w:rsidR="00364819" w:rsidP="00364819" w:rsidRDefault="00364819" w14:paraId="38F34CCF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005.003.004</w:t>
            </w:r>
          </w:p>
        </w:tc>
        <w:tc>
          <w:tcPr>
            <w:tcW w:w="7834" w:type="dxa"/>
            <w:hideMark/>
          </w:tcPr>
          <w:p w:rsidRPr="00031335" w:rsidR="00364819" w:rsidP="00364819" w:rsidRDefault="00364819" w14:paraId="68D66216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Bark - splot nerwowy barkowy/ramienny</w:t>
            </w:r>
          </w:p>
        </w:tc>
      </w:tr>
      <w:tr w:rsidRPr="00031335" w:rsidR="00364819" w:rsidTr="00C501B7" w14:paraId="39F7A1FD" w14:textId="77777777">
        <w:trPr>
          <w:trHeight w:val="315"/>
        </w:trPr>
        <w:tc>
          <w:tcPr>
            <w:tcW w:w="1555" w:type="dxa"/>
            <w:noWrap/>
            <w:hideMark/>
          </w:tcPr>
          <w:p w:rsidRPr="00031335" w:rsidR="00364819" w:rsidP="00364819" w:rsidRDefault="00364819" w14:paraId="0BEFCC23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005.003.005</w:t>
            </w:r>
          </w:p>
        </w:tc>
        <w:tc>
          <w:tcPr>
            <w:tcW w:w="7834" w:type="dxa"/>
            <w:hideMark/>
          </w:tcPr>
          <w:p w:rsidRPr="00031335" w:rsidR="00364819" w:rsidP="00364819" w:rsidRDefault="00364819" w14:paraId="09771F47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Ramię</w:t>
            </w:r>
          </w:p>
        </w:tc>
      </w:tr>
      <w:tr w:rsidRPr="00031335" w:rsidR="00364819" w:rsidTr="00C501B7" w14:paraId="1F1C6BD6" w14:textId="77777777">
        <w:trPr>
          <w:trHeight w:val="315"/>
        </w:trPr>
        <w:tc>
          <w:tcPr>
            <w:tcW w:w="1555" w:type="dxa"/>
            <w:noWrap/>
            <w:hideMark/>
          </w:tcPr>
          <w:p w:rsidRPr="00031335" w:rsidR="00364819" w:rsidP="00364819" w:rsidRDefault="00364819" w14:paraId="6C0E2D6A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005.003.006</w:t>
            </w:r>
          </w:p>
        </w:tc>
        <w:tc>
          <w:tcPr>
            <w:tcW w:w="7834" w:type="dxa"/>
            <w:hideMark/>
          </w:tcPr>
          <w:p w:rsidRPr="00031335" w:rsidR="00364819" w:rsidP="00364819" w:rsidRDefault="00364819" w14:paraId="76F138C9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Staw łokciowy</w:t>
            </w:r>
          </w:p>
        </w:tc>
      </w:tr>
      <w:tr w:rsidRPr="00031335" w:rsidR="00364819" w:rsidTr="00C501B7" w14:paraId="17D1E2C9" w14:textId="77777777">
        <w:trPr>
          <w:trHeight w:val="315"/>
        </w:trPr>
        <w:tc>
          <w:tcPr>
            <w:tcW w:w="1555" w:type="dxa"/>
            <w:noWrap/>
            <w:hideMark/>
          </w:tcPr>
          <w:p w:rsidRPr="00031335" w:rsidR="00364819" w:rsidP="00364819" w:rsidRDefault="00364819" w14:paraId="2061AB1D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005.003.007</w:t>
            </w:r>
          </w:p>
        </w:tc>
        <w:tc>
          <w:tcPr>
            <w:tcW w:w="7834" w:type="dxa"/>
            <w:hideMark/>
          </w:tcPr>
          <w:p w:rsidRPr="00031335" w:rsidR="00364819" w:rsidP="00364819" w:rsidRDefault="00364819" w14:paraId="5DEE3E1E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Przedramię</w:t>
            </w:r>
          </w:p>
        </w:tc>
      </w:tr>
      <w:tr w:rsidRPr="00031335" w:rsidR="00364819" w:rsidTr="00C501B7" w14:paraId="672A283D" w14:textId="77777777">
        <w:trPr>
          <w:trHeight w:val="315"/>
        </w:trPr>
        <w:tc>
          <w:tcPr>
            <w:tcW w:w="1555" w:type="dxa"/>
            <w:noWrap/>
            <w:hideMark/>
          </w:tcPr>
          <w:p w:rsidRPr="00031335" w:rsidR="00364819" w:rsidP="00364819" w:rsidRDefault="00364819" w14:paraId="69F60359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005.003.008</w:t>
            </w:r>
          </w:p>
        </w:tc>
        <w:tc>
          <w:tcPr>
            <w:tcW w:w="7834" w:type="dxa"/>
            <w:hideMark/>
          </w:tcPr>
          <w:p w:rsidRPr="00031335" w:rsidR="00364819" w:rsidP="00364819" w:rsidRDefault="00364819" w14:paraId="1DEB4E5E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Nadgarstek</w:t>
            </w:r>
          </w:p>
        </w:tc>
      </w:tr>
      <w:tr w:rsidRPr="00031335" w:rsidR="00364819" w:rsidTr="00C501B7" w14:paraId="4EDCE10B" w14:textId="77777777">
        <w:trPr>
          <w:trHeight w:val="315"/>
        </w:trPr>
        <w:tc>
          <w:tcPr>
            <w:tcW w:w="1555" w:type="dxa"/>
            <w:noWrap/>
            <w:hideMark/>
          </w:tcPr>
          <w:p w:rsidRPr="00031335" w:rsidR="00364819" w:rsidP="00364819" w:rsidRDefault="00364819" w14:paraId="57569FEC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005.003.009</w:t>
            </w:r>
          </w:p>
        </w:tc>
        <w:tc>
          <w:tcPr>
            <w:tcW w:w="7834" w:type="dxa"/>
            <w:hideMark/>
          </w:tcPr>
          <w:p w:rsidRPr="00031335" w:rsidR="00364819" w:rsidP="00364819" w:rsidRDefault="00364819" w14:paraId="314212ED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Ręka</w:t>
            </w:r>
          </w:p>
        </w:tc>
      </w:tr>
      <w:tr w:rsidRPr="00031335" w:rsidR="00364819" w:rsidTr="00C501B7" w14:paraId="311470A2" w14:textId="77777777">
        <w:trPr>
          <w:trHeight w:val="315"/>
        </w:trPr>
        <w:tc>
          <w:tcPr>
            <w:tcW w:w="1555" w:type="dxa"/>
            <w:noWrap/>
            <w:hideMark/>
          </w:tcPr>
          <w:p w:rsidRPr="00031335" w:rsidR="00364819" w:rsidP="00364819" w:rsidRDefault="00364819" w14:paraId="0AB23FC3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005.004.000</w:t>
            </w:r>
          </w:p>
        </w:tc>
        <w:tc>
          <w:tcPr>
            <w:tcW w:w="7834" w:type="dxa"/>
            <w:hideMark/>
          </w:tcPr>
          <w:p w:rsidRPr="00031335" w:rsidR="00364819" w:rsidP="00364819" w:rsidRDefault="00364819" w14:paraId="7344CA5E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Kończyna dolna</w:t>
            </w:r>
          </w:p>
        </w:tc>
      </w:tr>
      <w:tr w:rsidRPr="00031335" w:rsidR="00364819" w:rsidTr="00C501B7" w14:paraId="6013A09F" w14:textId="77777777">
        <w:trPr>
          <w:trHeight w:val="315"/>
        </w:trPr>
        <w:tc>
          <w:tcPr>
            <w:tcW w:w="1555" w:type="dxa"/>
            <w:noWrap/>
            <w:hideMark/>
          </w:tcPr>
          <w:p w:rsidRPr="00031335" w:rsidR="00364819" w:rsidP="00364819" w:rsidRDefault="00364819" w14:paraId="7831D3AF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005.004.001</w:t>
            </w:r>
          </w:p>
        </w:tc>
        <w:tc>
          <w:tcPr>
            <w:tcW w:w="7834" w:type="dxa"/>
            <w:hideMark/>
          </w:tcPr>
          <w:p w:rsidRPr="00031335" w:rsidR="00364819" w:rsidP="00364819" w:rsidRDefault="00364819" w14:paraId="2A92E2CD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Staw biodrowy</w:t>
            </w:r>
          </w:p>
        </w:tc>
      </w:tr>
      <w:tr w:rsidRPr="00031335" w:rsidR="00364819" w:rsidTr="00C501B7" w14:paraId="589D399B" w14:textId="77777777">
        <w:trPr>
          <w:trHeight w:val="315"/>
        </w:trPr>
        <w:tc>
          <w:tcPr>
            <w:tcW w:w="1555" w:type="dxa"/>
            <w:noWrap/>
            <w:hideMark/>
          </w:tcPr>
          <w:p w:rsidRPr="00031335" w:rsidR="00364819" w:rsidP="00364819" w:rsidRDefault="00364819" w14:paraId="6C05DEE8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005.004.002</w:t>
            </w:r>
          </w:p>
        </w:tc>
        <w:tc>
          <w:tcPr>
            <w:tcW w:w="7834" w:type="dxa"/>
            <w:hideMark/>
          </w:tcPr>
          <w:p w:rsidRPr="00031335" w:rsidR="00364819" w:rsidP="00364819" w:rsidRDefault="00364819" w14:paraId="384560BE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Udo</w:t>
            </w:r>
          </w:p>
        </w:tc>
      </w:tr>
      <w:tr w:rsidRPr="00031335" w:rsidR="00364819" w:rsidTr="00C501B7" w14:paraId="51F7142A" w14:textId="77777777">
        <w:trPr>
          <w:trHeight w:val="315"/>
        </w:trPr>
        <w:tc>
          <w:tcPr>
            <w:tcW w:w="1555" w:type="dxa"/>
            <w:noWrap/>
            <w:hideMark/>
          </w:tcPr>
          <w:p w:rsidRPr="00031335" w:rsidR="00364819" w:rsidP="00364819" w:rsidRDefault="00364819" w14:paraId="22B7CE52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lastRenderedPageBreak/>
              <w:t>005.004.003</w:t>
            </w:r>
          </w:p>
        </w:tc>
        <w:tc>
          <w:tcPr>
            <w:tcW w:w="7834" w:type="dxa"/>
            <w:hideMark/>
          </w:tcPr>
          <w:p w:rsidRPr="00031335" w:rsidR="00364819" w:rsidP="00364819" w:rsidRDefault="00364819" w14:paraId="0072DF8F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Staw kolanowy</w:t>
            </w:r>
          </w:p>
        </w:tc>
      </w:tr>
      <w:tr w:rsidRPr="00031335" w:rsidR="00364819" w:rsidTr="00C501B7" w14:paraId="5C54E9F1" w14:textId="77777777">
        <w:trPr>
          <w:trHeight w:val="315"/>
        </w:trPr>
        <w:tc>
          <w:tcPr>
            <w:tcW w:w="1555" w:type="dxa"/>
            <w:noWrap/>
            <w:hideMark/>
          </w:tcPr>
          <w:p w:rsidRPr="00031335" w:rsidR="00364819" w:rsidP="00364819" w:rsidRDefault="00364819" w14:paraId="0ECD7756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005.004.004</w:t>
            </w:r>
          </w:p>
        </w:tc>
        <w:tc>
          <w:tcPr>
            <w:tcW w:w="7834" w:type="dxa"/>
            <w:hideMark/>
          </w:tcPr>
          <w:p w:rsidRPr="00031335" w:rsidR="00364819" w:rsidP="00364819" w:rsidRDefault="00364819" w14:paraId="7B67E8A5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Podudzie</w:t>
            </w:r>
          </w:p>
        </w:tc>
      </w:tr>
      <w:tr w:rsidRPr="00031335" w:rsidR="00364819" w:rsidTr="00C501B7" w14:paraId="64B8FCD4" w14:textId="77777777">
        <w:trPr>
          <w:trHeight w:val="315"/>
        </w:trPr>
        <w:tc>
          <w:tcPr>
            <w:tcW w:w="1555" w:type="dxa"/>
            <w:noWrap/>
            <w:hideMark/>
          </w:tcPr>
          <w:p w:rsidRPr="00031335" w:rsidR="00364819" w:rsidP="00364819" w:rsidRDefault="00364819" w14:paraId="409FA0E3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005.004.005</w:t>
            </w:r>
          </w:p>
        </w:tc>
        <w:tc>
          <w:tcPr>
            <w:tcW w:w="7834" w:type="dxa"/>
            <w:hideMark/>
          </w:tcPr>
          <w:p w:rsidRPr="00031335" w:rsidR="00364819" w:rsidP="00364819" w:rsidRDefault="00364819" w14:paraId="46EBF23E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Staw skokowy</w:t>
            </w:r>
          </w:p>
        </w:tc>
      </w:tr>
      <w:tr w:rsidRPr="00031335" w:rsidR="00364819" w:rsidTr="00C501B7" w14:paraId="0FE8DBF9" w14:textId="77777777">
        <w:trPr>
          <w:trHeight w:val="315"/>
        </w:trPr>
        <w:tc>
          <w:tcPr>
            <w:tcW w:w="1555" w:type="dxa"/>
            <w:noWrap/>
            <w:hideMark/>
          </w:tcPr>
          <w:p w:rsidRPr="00031335" w:rsidR="00364819" w:rsidP="00364819" w:rsidRDefault="00364819" w14:paraId="27C835B9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005.004.006</w:t>
            </w:r>
          </w:p>
        </w:tc>
        <w:tc>
          <w:tcPr>
            <w:tcW w:w="7834" w:type="dxa"/>
            <w:hideMark/>
          </w:tcPr>
          <w:p w:rsidRPr="00031335" w:rsidR="00364819" w:rsidP="00364819" w:rsidRDefault="00364819" w14:paraId="46C1B27A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Stopa</w:t>
            </w:r>
          </w:p>
        </w:tc>
      </w:tr>
      <w:tr w:rsidRPr="00031335" w:rsidR="00364819" w:rsidTr="00C501B7" w14:paraId="6EEA5B2F" w14:textId="77777777">
        <w:trPr>
          <w:trHeight w:val="315"/>
        </w:trPr>
        <w:tc>
          <w:tcPr>
            <w:tcW w:w="1555" w:type="dxa"/>
            <w:noWrap/>
            <w:hideMark/>
          </w:tcPr>
          <w:p w:rsidRPr="00031335" w:rsidR="00364819" w:rsidP="00364819" w:rsidRDefault="00364819" w14:paraId="734B9747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006.000.000</w:t>
            </w:r>
          </w:p>
        </w:tc>
        <w:tc>
          <w:tcPr>
            <w:tcW w:w="7834" w:type="dxa"/>
            <w:hideMark/>
          </w:tcPr>
          <w:p w:rsidRPr="00031335" w:rsidR="00364819" w:rsidP="00364819" w:rsidRDefault="00364819" w14:paraId="35F764FF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Układ sercowo-naczyniowy</w:t>
            </w:r>
          </w:p>
        </w:tc>
      </w:tr>
      <w:tr w:rsidRPr="00031335" w:rsidR="00364819" w:rsidTr="00C501B7" w14:paraId="0EDD6896" w14:textId="77777777">
        <w:trPr>
          <w:trHeight w:val="315"/>
        </w:trPr>
        <w:tc>
          <w:tcPr>
            <w:tcW w:w="1555" w:type="dxa"/>
            <w:noWrap/>
            <w:hideMark/>
          </w:tcPr>
          <w:p w:rsidRPr="00031335" w:rsidR="00364819" w:rsidP="00364819" w:rsidRDefault="00364819" w14:paraId="2FB8FE08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006.001.000</w:t>
            </w:r>
          </w:p>
        </w:tc>
        <w:tc>
          <w:tcPr>
            <w:tcW w:w="7834" w:type="dxa"/>
            <w:hideMark/>
          </w:tcPr>
          <w:p w:rsidRPr="00031335" w:rsidR="00364819" w:rsidP="00364819" w:rsidRDefault="00364819" w14:paraId="66F6385E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Serce</w:t>
            </w:r>
          </w:p>
        </w:tc>
      </w:tr>
      <w:tr w:rsidRPr="00031335" w:rsidR="00364819" w:rsidTr="00C501B7" w14:paraId="4CF093BF" w14:textId="77777777">
        <w:trPr>
          <w:trHeight w:val="315"/>
        </w:trPr>
        <w:tc>
          <w:tcPr>
            <w:tcW w:w="1555" w:type="dxa"/>
            <w:noWrap/>
            <w:hideMark/>
          </w:tcPr>
          <w:p w:rsidRPr="00031335" w:rsidR="00364819" w:rsidP="00364819" w:rsidRDefault="00364819" w14:paraId="5F01EE53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006.001.001</w:t>
            </w:r>
          </w:p>
        </w:tc>
        <w:tc>
          <w:tcPr>
            <w:tcW w:w="7834" w:type="dxa"/>
            <w:hideMark/>
          </w:tcPr>
          <w:p w:rsidRPr="00031335" w:rsidR="00364819" w:rsidP="00364819" w:rsidRDefault="00364819" w14:paraId="6820C9F4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Tętnice wieńcowe</w:t>
            </w:r>
          </w:p>
        </w:tc>
      </w:tr>
      <w:tr w:rsidRPr="00031335" w:rsidR="00364819" w:rsidTr="00C501B7" w14:paraId="10A02325" w14:textId="77777777">
        <w:trPr>
          <w:trHeight w:val="315"/>
        </w:trPr>
        <w:tc>
          <w:tcPr>
            <w:tcW w:w="1555" w:type="dxa"/>
            <w:noWrap/>
            <w:hideMark/>
          </w:tcPr>
          <w:p w:rsidRPr="00031335" w:rsidR="00364819" w:rsidP="00364819" w:rsidRDefault="00364819" w14:paraId="4460D4C3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006.001.002</w:t>
            </w:r>
          </w:p>
        </w:tc>
        <w:tc>
          <w:tcPr>
            <w:tcW w:w="7834" w:type="dxa"/>
            <w:hideMark/>
          </w:tcPr>
          <w:p w:rsidRPr="00031335" w:rsidR="00364819" w:rsidP="00364819" w:rsidRDefault="00364819" w14:paraId="51CF1687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Serce - badanie czynnościowe i morfologiczne tomografii komputerowej</w:t>
            </w:r>
          </w:p>
        </w:tc>
      </w:tr>
      <w:tr w:rsidRPr="00031335" w:rsidR="00364819" w:rsidTr="00C501B7" w14:paraId="2C042604" w14:textId="77777777">
        <w:trPr>
          <w:trHeight w:val="315"/>
        </w:trPr>
        <w:tc>
          <w:tcPr>
            <w:tcW w:w="1555" w:type="dxa"/>
            <w:noWrap/>
            <w:hideMark/>
          </w:tcPr>
          <w:p w:rsidRPr="00031335" w:rsidR="00364819" w:rsidP="00364819" w:rsidRDefault="00364819" w14:paraId="6A70FDB5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006.001.003</w:t>
            </w:r>
          </w:p>
        </w:tc>
        <w:tc>
          <w:tcPr>
            <w:tcW w:w="7834" w:type="dxa"/>
            <w:hideMark/>
          </w:tcPr>
          <w:p w:rsidRPr="00031335" w:rsidR="00364819" w:rsidP="00364819" w:rsidRDefault="00364819" w14:paraId="0BC1FC99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Serce- badanie czynnościowe i morfologiczne rezonansu magnetycznego</w:t>
            </w:r>
          </w:p>
        </w:tc>
      </w:tr>
      <w:tr w:rsidRPr="00031335" w:rsidR="00364819" w:rsidTr="00C501B7" w14:paraId="16CD61D6" w14:textId="77777777">
        <w:trPr>
          <w:trHeight w:val="315"/>
        </w:trPr>
        <w:tc>
          <w:tcPr>
            <w:tcW w:w="1555" w:type="dxa"/>
            <w:noWrap/>
            <w:hideMark/>
          </w:tcPr>
          <w:p w:rsidRPr="00031335" w:rsidR="00364819" w:rsidP="00364819" w:rsidRDefault="00364819" w14:paraId="36333647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006.002.000</w:t>
            </w:r>
          </w:p>
        </w:tc>
        <w:tc>
          <w:tcPr>
            <w:tcW w:w="7834" w:type="dxa"/>
            <w:hideMark/>
          </w:tcPr>
          <w:p w:rsidRPr="00031335" w:rsidR="00364819" w:rsidP="00364819" w:rsidRDefault="00364819" w14:paraId="65B61EED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Aorta</w:t>
            </w:r>
          </w:p>
        </w:tc>
      </w:tr>
      <w:tr w:rsidRPr="00031335" w:rsidR="00364819" w:rsidTr="00C501B7" w14:paraId="08041032" w14:textId="77777777">
        <w:trPr>
          <w:trHeight w:val="315"/>
        </w:trPr>
        <w:tc>
          <w:tcPr>
            <w:tcW w:w="1555" w:type="dxa"/>
            <w:noWrap/>
            <w:hideMark/>
          </w:tcPr>
          <w:p w:rsidRPr="00031335" w:rsidR="00364819" w:rsidP="00364819" w:rsidRDefault="00364819" w14:paraId="602F0C42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006.002.001</w:t>
            </w:r>
          </w:p>
        </w:tc>
        <w:tc>
          <w:tcPr>
            <w:tcW w:w="7834" w:type="dxa"/>
            <w:hideMark/>
          </w:tcPr>
          <w:p w:rsidRPr="00031335" w:rsidR="00364819" w:rsidP="00364819" w:rsidRDefault="00364819" w14:paraId="07F61EB1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Piersiowa</w:t>
            </w:r>
          </w:p>
        </w:tc>
      </w:tr>
      <w:tr w:rsidRPr="00031335" w:rsidR="00364819" w:rsidTr="00C501B7" w14:paraId="0E192851" w14:textId="77777777">
        <w:trPr>
          <w:trHeight w:val="315"/>
        </w:trPr>
        <w:tc>
          <w:tcPr>
            <w:tcW w:w="1555" w:type="dxa"/>
            <w:noWrap/>
            <w:hideMark/>
          </w:tcPr>
          <w:p w:rsidRPr="00031335" w:rsidR="00364819" w:rsidP="00364819" w:rsidRDefault="00364819" w14:paraId="1EEE01DE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006.002.002</w:t>
            </w:r>
          </w:p>
        </w:tc>
        <w:tc>
          <w:tcPr>
            <w:tcW w:w="7834" w:type="dxa"/>
            <w:hideMark/>
          </w:tcPr>
          <w:p w:rsidRPr="00031335" w:rsidR="00364819" w:rsidP="00364819" w:rsidRDefault="00364819" w14:paraId="2BCA61DD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Brzuszna</w:t>
            </w:r>
          </w:p>
        </w:tc>
      </w:tr>
      <w:tr w:rsidRPr="00031335" w:rsidR="00364819" w:rsidTr="00C501B7" w14:paraId="6392B2B3" w14:textId="77777777">
        <w:trPr>
          <w:trHeight w:val="315"/>
        </w:trPr>
        <w:tc>
          <w:tcPr>
            <w:tcW w:w="1555" w:type="dxa"/>
            <w:noWrap/>
            <w:hideMark/>
          </w:tcPr>
          <w:p w:rsidRPr="00031335" w:rsidR="00364819" w:rsidP="00364819" w:rsidRDefault="00364819" w14:paraId="762C5469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006.002.003</w:t>
            </w:r>
          </w:p>
        </w:tc>
        <w:tc>
          <w:tcPr>
            <w:tcW w:w="7834" w:type="dxa"/>
            <w:hideMark/>
          </w:tcPr>
          <w:p w:rsidRPr="00031335" w:rsidR="00364819" w:rsidP="00364819" w:rsidRDefault="00364819" w14:paraId="1DAF27B3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Tętnice trzewne</w:t>
            </w:r>
          </w:p>
        </w:tc>
      </w:tr>
      <w:tr w:rsidRPr="00031335" w:rsidR="00364819" w:rsidTr="00C501B7" w14:paraId="70CF7E5C" w14:textId="77777777">
        <w:trPr>
          <w:trHeight w:val="315"/>
        </w:trPr>
        <w:tc>
          <w:tcPr>
            <w:tcW w:w="1555" w:type="dxa"/>
            <w:noWrap/>
            <w:hideMark/>
          </w:tcPr>
          <w:p w:rsidRPr="00031335" w:rsidR="00364819" w:rsidP="00364819" w:rsidRDefault="00364819" w14:paraId="0DDE7178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006.002.004</w:t>
            </w:r>
          </w:p>
        </w:tc>
        <w:tc>
          <w:tcPr>
            <w:tcW w:w="7834" w:type="dxa"/>
            <w:hideMark/>
          </w:tcPr>
          <w:p w:rsidRPr="00031335" w:rsidR="00364819" w:rsidP="00364819" w:rsidRDefault="00364819" w14:paraId="29B3C669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Tętnice nerkowe</w:t>
            </w:r>
          </w:p>
        </w:tc>
      </w:tr>
      <w:tr w:rsidRPr="00031335" w:rsidR="00364819" w:rsidTr="00C501B7" w14:paraId="4AB3102F" w14:textId="77777777">
        <w:trPr>
          <w:trHeight w:val="315"/>
        </w:trPr>
        <w:tc>
          <w:tcPr>
            <w:tcW w:w="1555" w:type="dxa"/>
            <w:noWrap/>
            <w:hideMark/>
          </w:tcPr>
          <w:p w:rsidRPr="00031335" w:rsidR="00364819" w:rsidP="00364819" w:rsidRDefault="00364819" w14:paraId="632F95EB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006.003.000</w:t>
            </w:r>
          </w:p>
        </w:tc>
        <w:tc>
          <w:tcPr>
            <w:tcW w:w="7834" w:type="dxa"/>
            <w:hideMark/>
          </w:tcPr>
          <w:p w:rsidRPr="00031335" w:rsidR="00364819" w:rsidP="00364819" w:rsidRDefault="00364819" w14:paraId="33973402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Tętnice dogłowowe (szyjne i kręgowe)</w:t>
            </w:r>
          </w:p>
        </w:tc>
      </w:tr>
      <w:tr w:rsidRPr="00031335" w:rsidR="00364819" w:rsidTr="00C501B7" w14:paraId="24CC37A4" w14:textId="77777777">
        <w:trPr>
          <w:trHeight w:val="315"/>
        </w:trPr>
        <w:tc>
          <w:tcPr>
            <w:tcW w:w="1555" w:type="dxa"/>
            <w:noWrap/>
            <w:hideMark/>
          </w:tcPr>
          <w:p w:rsidRPr="00031335" w:rsidR="00364819" w:rsidP="00364819" w:rsidRDefault="00364819" w14:paraId="5280C4A6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006.004.000</w:t>
            </w:r>
          </w:p>
        </w:tc>
        <w:tc>
          <w:tcPr>
            <w:tcW w:w="7834" w:type="dxa"/>
            <w:hideMark/>
          </w:tcPr>
          <w:p w:rsidRPr="00031335" w:rsidR="00364819" w:rsidP="00364819" w:rsidRDefault="00364819" w14:paraId="3104EB86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Tętnice miednicy</w:t>
            </w:r>
          </w:p>
        </w:tc>
      </w:tr>
      <w:tr w:rsidRPr="00031335" w:rsidR="00364819" w:rsidTr="00C501B7" w14:paraId="084E2BFE" w14:textId="77777777">
        <w:trPr>
          <w:trHeight w:val="315"/>
        </w:trPr>
        <w:tc>
          <w:tcPr>
            <w:tcW w:w="1555" w:type="dxa"/>
            <w:noWrap/>
            <w:hideMark/>
          </w:tcPr>
          <w:p w:rsidRPr="00031335" w:rsidR="00364819" w:rsidP="00364819" w:rsidRDefault="00364819" w14:paraId="497F5EC0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006.005.000</w:t>
            </w:r>
          </w:p>
        </w:tc>
        <w:tc>
          <w:tcPr>
            <w:tcW w:w="7834" w:type="dxa"/>
            <w:hideMark/>
          </w:tcPr>
          <w:p w:rsidRPr="00031335" w:rsidR="00364819" w:rsidP="00364819" w:rsidRDefault="00364819" w14:paraId="3662D33A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Żyły szyjne</w:t>
            </w:r>
          </w:p>
        </w:tc>
      </w:tr>
      <w:tr w:rsidRPr="00031335" w:rsidR="00364819" w:rsidTr="00C501B7" w14:paraId="21307D22" w14:textId="77777777">
        <w:trPr>
          <w:trHeight w:val="315"/>
        </w:trPr>
        <w:tc>
          <w:tcPr>
            <w:tcW w:w="1555" w:type="dxa"/>
            <w:noWrap/>
            <w:hideMark/>
          </w:tcPr>
          <w:p w:rsidRPr="00031335" w:rsidR="00364819" w:rsidP="00364819" w:rsidRDefault="00364819" w14:paraId="39FA7389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006.006.000</w:t>
            </w:r>
          </w:p>
        </w:tc>
        <w:tc>
          <w:tcPr>
            <w:tcW w:w="7834" w:type="dxa"/>
            <w:hideMark/>
          </w:tcPr>
          <w:p w:rsidRPr="00031335" w:rsidR="00364819" w:rsidP="00364819" w:rsidRDefault="00364819" w14:paraId="582F1474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Tętnice wewnątrzczaszkowe</w:t>
            </w:r>
          </w:p>
        </w:tc>
      </w:tr>
      <w:tr w:rsidRPr="00031335" w:rsidR="00364819" w:rsidTr="00C501B7" w14:paraId="22A8EBCD" w14:textId="77777777">
        <w:trPr>
          <w:trHeight w:val="315"/>
        </w:trPr>
        <w:tc>
          <w:tcPr>
            <w:tcW w:w="1555" w:type="dxa"/>
            <w:noWrap/>
            <w:hideMark/>
          </w:tcPr>
          <w:p w:rsidRPr="00031335" w:rsidR="00364819" w:rsidP="00364819" w:rsidRDefault="00364819" w14:paraId="5C3D56C5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006.007.000</w:t>
            </w:r>
          </w:p>
        </w:tc>
        <w:tc>
          <w:tcPr>
            <w:tcW w:w="7834" w:type="dxa"/>
            <w:hideMark/>
          </w:tcPr>
          <w:p w:rsidRPr="00031335" w:rsidR="00364819" w:rsidP="00364819" w:rsidRDefault="00364819" w14:paraId="3836A01B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Zatoki żylne mózgowia</w:t>
            </w:r>
          </w:p>
        </w:tc>
      </w:tr>
      <w:tr w:rsidRPr="00031335" w:rsidR="00364819" w:rsidTr="00C501B7" w14:paraId="0DDDF1E4" w14:textId="77777777">
        <w:trPr>
          <w:trHeight w:val="315"/>
        </w:trPr>
        <w:tc>
          <w:tcPr>
            <w:tcW w:w="1555" w:type="dxa"/>
            <w:noWrap/>
            <w:hideMark/>
          </w:tcPr>
          <w:p w:rsidRPr="00031335" w:rsidR="00364819" w:rsidP="00364819" w:rsidRDefault="00364819" w14:paraId="456ACF98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006.008.000</w:t>
            </w:r>
          </w:p>
        </w:tc>
        <w:tc>
          <w:tcPr>
            <w:tcW w:w="7834" w:type="dxa"/>
            <w:hideMark/>
          </w:tcPr>
          <w:p w:rsidRPr="00031335" w:rsidR="00364819" w:rsidP="00364819" w:rsidRDefault="00364819" w14:paraId="2DAAD5EF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Tętnice kończyn górnych</w:t>
            </w:r>
          </w:p>
        </w:tc>
      </w:tr>
      <w:tr w:rsidRPr="00031335" w:rsidR="00364819" w:rsidTr="00C501B7" w14:paraId="3B32802B" w14:textId="77777777">
        <w:trPr>
          <w:trHeight w:val="315"/>
        </w:trPr>
        <w:tc>
          <w:tcPr>
            <w:tcW w:w="1555" w:type="dxa"/>
            <w:noWrap/>
            <w:hideMark/>
          </w:tcPr>
          <w:p w:rsidRPr="00031335" w:rsidR="00364819" w:rsidP="00364819" w:rsidRDefault="00364819" w14:paraId="169576EC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006.009.000</w:t>
            </w:r>
          </w:p>
        </w:tc>
        <w:tc>
          <w:tcPr>
            <w:tcW w:w="7834" w:type="dxa"/>
            <w:hideMark/>
          </w:tcPr>
          <w:p w:rsidRPr="00031335" w:rsidR="00364819" w:rsidP="00364819" w:rsidRDefault="00364819" w14:paraId="7EFFECF5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Tętnice kończyn dolnych</w:t>
            </w:r>
          </w:p>
        </w:tc>
      </w:tr>
      <w:tr w:rsidRPr="00031335" w:rsidR="00364819" w:rsidTr="00C501B7" w14:paraId="136C16B8" w14:textId="77777777">
        <w:trPr>
          <w:trHeight w:val="315"/>
        </w:trPr>
        <w:tc>
          <w:tcPr>
            <w:tcW w:w="1555" w:type="dxa"/>
            <w:noWrap/>
            <w:hideMark/>
          </w:tcPr>
          <w:p w:rsidRPr="00031335" w:rsidR="00364819" w:rsidP="00364819" w:rsidRDefault="00364819" w14:paraId="1B6BD38E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006.010.000</w:t>
            </w:r>
          </w:p>
        </w:tc>
        <w:tc>
          <w:tcPr>
            <w:tcW w:w="7834" w:type="dxa"/>
            <w:hideMark/>
          </w:tcPr>
          <w:p w:rsidRPr="00031335" w:rsidR="00364819" w:rsidP="00364819" w:rsidRDefault="00364819" w14:paraId="129FB193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Żyły kończyn górnych</w:t>
            </w:r>
          </w:p>
        </w:tc>
      </w:tr>
      <w:tr w:rsidRPr="00031335" w:rsidR="00364819" w:rsidTr="00C501B7" w14:paraId="34EA3325" w14:textId="77777777">
        <w:trPr>
          <w:trHeight w:val="315"/>
        </w:trPr>
        <w:tc>
          <w:tcPr>
            <w:tcW w:w="1555" w:type="dxa"/>
            <w:noWrap/>
            <w:hideMark/>
          </w:tcPr>
          <w:p w:rsidRPr="00031335" w:rsidR="00364819" w:rsidP="00364819" w:rsidRDefault="00364819" w14:paraId="34B03ACE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006.011.000</w:t>
            </w:r>
          </w:p>
        </w:tc>
        <w:tc>
          <w:tcPr>
            <w:tcW w:w="7834" w:type="dxa"/>
            <w:hideMark/>
          </w:tcPr>
          <w:p w:rsidRPr="00031335" w:rsidR="00364819" w:rsidP="00364819" w:rsidRDefault="00364819" w14:paraId="67CCBFE2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Żyły kończyn dolnych</w:t>
            </w:r>
          </w:p>
        </w:tc>
      </w:tr>
      <w:tr w:rsidRPr="00031335" w:rsidR="00364819" w:rsidTr="00C501B7" w14:paraId="6DB83BCC" w14:textId="77777777">
        <w:trPr>
          <w:trHeight w:val="315"/>
        </w:trPr>
        <w:tc>
          <w:tcPr>
            <w:tcW w:w="1555" w:type="dxa"/>
            <w:noWrap/>
            <w:hideMark/>
          </w:tcPr>
          <w:p w:rsidRPr="00031335" w:rsidR="00364819" w:rsidP="00364819" w:rsidRDefault="00364819" w14:paraId="17B8D774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006.012.000</w:t>
            </w:r>
          </w:p>
        </w:tc>
        <w:tc>
          <w:tcPr>
            <w:tcW w:w="7834" w:type="dxa"/>
            <w:hideMark/>
          </w:tcPr>
          <w:p w:rsidRPr="00031335" w:rsidR="00364819" w:rsidP="00364819" w:rsidRDefault="00364819" w14:paraId="292E3BC8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Żyły górnego otworu klatki piersiowej</w:t>
            </w:r>
          </w:p>
        </w:tc>
      </w:tr>
      <w:tr w:rsidRPr="00031335" w:rsidR="00364819" w:rsidTr="00C501B7" w14:paraId="62FCAB69" w14:textId="77777777">
        <w:trPr>
          <w:trHeight w:val="315"/>
        </w:trPr>
        <w:tc>
          <w:tcPr>
            <w:tcW w:w="1555" w:type="dxa"/>
            <w:noWrap/>
            <w:hideMark/>
          </w:tcPr>
          <w:p w:rsidRPr="00031335" w:rsidR="00364819" w:rsidP="00364819" w:rsidRDefault="00364819" w14:paraId="4FDB00A3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006.013.000</w:t>
            </w:r>
          </w:p>
        </w:tc>
        <w:tc>
          <w:tcPr>
            <w:tcW w:w="7834" w:type="dxa"/>
            <w:hideMark/>
          </w:tcPr>
          <w:p w:rsidRPr="00031335" w:rsidR="00364819" w:rsidP="00364819" w:rsidRDefault="00364819" w14:paraId="1FB44D0D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Żyła główna dolna</w:t>
            </w:r>
          </w:p>
        </w:tc>
      </w:tr>
      <w:tr w:rsidRPr="00031335" w:rsidR="00364819" w:rsidTr="00C501B7" w14:paraId="561C40A5" w14:textId="77777777">
        <w:trPr>
          <w:trHeight w:val="315"/>
        </w:trPr>
        <w:tc>
          <w:tcPr>
            <w:tcW w:w="1555" w:type="dxa"/>
            <w:noWrap/>
            <w:hideMark/>
          </w:tcPr>
          <w:p w:rsidRPr="00031335" w:rsidR="00364819" w:rsidP="00364819" w:rsidRDefault="00364819" w14:paraId="1248C41F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006.014.000</w:t>
            </w:r>
          </w:p>
        </w:tc>
        <w:tc>
          <w:tcPr>
            <w:tcW w:w="7834" w:type="dxa"/>
            <w:hideMark/>
          </w:tcPr>
          <w:p w:rsidRPr="00031335" w:rsidR="00364819" w:rsidP="00364819" w:rsidRDefault="00364819" w14:paraId="0C989F19" w14:textId="77777777">
            <w:pPr>
              <w:tabs>
                <w:tab w:val="center" w:pos="1124"/>
              </w:tabs>
              <w:spacing w:before="0" w:after="0" w:line="240" w:lineRule="auto"/>
              <w:rPr>
                <w:rFonts w:cstheme="minorHAnsi"/>
                <w:szCs w:val="22"/>
              </w:rPr>
            </w:pPr>
            <w:r w:rsidRPr="00031335">
              <w:rPr>
                <w:rFonts w:cstheme="minorHAnsi"/>
                <w:szCs w:val="22"/>
              </w:rPr>
              <w:t>Żyły miednicy</w:t>
            </w:r>
          </w:p>
        </w:tc>
      </w:tr>
    </w:tbl>
    <w:p w:rsidR="00364819" w:rsidP="00364819" w:rsidRDefault="00364819" w14:paraId="5DA840D4" w14:textId="77777777">
      <w:pPr>
        <w:rPr>
          <w:rFonts w:ascii="Calibri" w:hAnsi="Calibri" w:eastAsia="Calibri" w:cs="Calibri"/>
          <w:color w:val="1D1C1D"/>
        </w:rPr>
      </w:pPr>
    </w:p>
    <w:p w:rsidR="00364819" w:rsidP="00364819" w:rsidRDefault="00364819" w14:paraId="0DDB763D" w14:textId="2D2B025B">
      <w:pPr>
        <w:pStyle w:val="Nagwek2"/>
      </w:pPr>
      <w:bookmarkStart w:name="_Toc118114862" w:id="168"/>
      <w:bookmarkStart w:name="_Toc103248059" w:id="169"/>
      <w:r w:rsidRPr="00364819">
        <w:t>Słownik nazw krajów wydania dokumentu tożsamości obcokrajowca</w:t>
      </w:r>
      <w:bookmarkEnd w:id="168"/>
      <w:bookmarkEnd w:id="169"/>
    </w:p>
    <w:p w:rsidR="00364819" w:rsidP="00364819" w:rsidRDefault="00E11551" w14:paraId="3753B0D7" w14:textId="1545014C">
      <w:pPr>
        <w:rPr>
          <w:rFonts w:ascii="Calibri" w:hAnsi="Calibri" w:eastAsia="Calibri" w:cs="Calibri"/>
          <w:color w:val="1D1C1D"/>
        </w:rPr>
      </w:pPr>
      <w:r>
        <w:rPr>
          <w:rFonts w:ascii="Calibri" w:hAnsi="Calibri" w:eastAsia="Calibri" w:cs="Calibri"/>
          <w:color w:val="1D1C1D"/>
        </w:rPr>
        <w:t>N</w:t>
      </w:r>
      <w:r w:rsidRPr="00E11551">
        <w:rPr>
          <w:rFonts w:ascii="Calibri" w:hAnsi="Calibri" w:eastAsia="Calibri" w:cs="Calibri"/>
          <w:color w:val="1D1C1D"/>
        </w:rPr>
        <w:t>azw</w:t>
      </w:r>
      <w:r>
        <w:rPr>
          <w:rFonts w:ascii="Calibri" w:hAnsi="Calibri" w:eastAsia="Calibri" w:cs="Calibri"/>
          <w:color w:val="1D1C1D"/>
        </w:rPr>
        <w:t>y</w:t>
      </w:r>
      <w:r w:rsidRPr="00E11551">
        <w:rPr>
          <w:rFonts w:ascii="Calibri" w:hAnsi="Calibri" w:eastAsia="Calibri" w:cs="Calibri"/>
          <w:color w:val="1D1C1D"/>
        </w:rPr>
        <w:t xml:space="preserve"> krajów wydania dokumentu tożsamości obcokrajowca</w:t>
      </w:r>
      <w:r>
        <w:rPr>
          <w:rFonts w:ascii="Calibri" w:hAnsi="Calibri" w:eastAsia="Calibri" w:cs="Calibri"/>
          <w:color w:val="1D1C1D"/>
        </w:rPr>
        <w:t>.</w:t>
      </w:r>
    </w:p>
    <w:tbl>
      <w:tblPr>
        <w:tblStyle w:val="Tabela-Siatka1"/>
        <w:tblW w:w="6540" w:type="dxa"/>
        <w:tblLook w:val="04A0" w:firstRow="1" w:lastRow="0" w:firstColumn="1" w:lastColumn="0" w:noHBand="0" w:noVBand="1"/>
      </w:tblPr>
      <w:tblGrid>
        <w:gridCol w:w="6540"/>
      </w:tblGrid>
      <w:tr w:rsidRPr="0024519B" w:rsidR="00364819" w:rsidTr="00171C24" w14:paraId="187872D1" w14:textId="77777777">
        <w:trPr>
          <w:trHeight w:val="288"/>
        </w:trPr>
        <w:tc>
          <w:tcPr>
            <w:tcW w:w="6540" w:type="dxa"/>
            <w:shd w:val="clear" w:color="auto" w:fill="EEECE1" w:themeFill="background2"/>
            <w:noWrap/>
          </w:tcPr>
          <w:p w:rsidRPr="0024519B" w:rsidR="00364819" w:rsidP="00364819" w:rsidRDefault="00364819" w14:paraId="3049C0DC" w14:textId="77777777">
            <w:pPr>
              <w:spacing w:before="0" w:after="0" w:line="240" w:lineRule="auto"/>
              <w:rPr>
                <w:rFonts w:cstheme="minorHAnsi"/>
                <w:b/>
                <w:bCs/>
                <w:color w:val="000000"/>
                <w:szCs w:val="22"/>
              </w:rPr>
            </w:pPr>
            <w:r w:rsidRPr="0024519B">
              <w:rPr>
                <w:rFonts w:cstheme="minorHAnsi"/>
                <w:b/>
                <w:bCs/>
                <w:color w:val="000000"/>
                <w:szCs w:val="22"/>
              </w:rPr>
              <w:t>Nazwa kraju</w:t>
            </w:r>
          </w:p>
        </w:tc>
      </w:tr>
      <w:tr w:rsidRPr="0024519B" w:rsidR="00364819" w:rsidTr="00171C24" w14:paraId="38002123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5FD98CEC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Afganistan</w:t>
            </w:r>
          </w:p>
        </w:tc>
      </w:tr>
      <w:tr w:rsidRPr="0024519B" w:rsidR="00364819" w:rsidTr="00171C24" w14:paraId="4DCD5080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780408AA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Albania</w:t>
            </w:r>
          </w:p>
        </w:tc>
      </w:tr>
      <w:tr w:rsidRPr="0024519B" w:rsidR="00364819" w:rsidTr="00171C24" w14:paraId="13E2743E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58962A52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Algieria</w:t>
            </w:r>
          </w:p>
        </w:tc>
      </w:tr>
      <w:tr w:rsidRPr="0024519B" w:rsidR="00364819" w:rsidTr="00171C24" w14:paraId="0F5FDDF7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719229F0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lastRenderedPageBreak/>
              <w:t>Andora</w:t>
            </w:r>
          </w:p>
        </w:tc>
      </w:tr>
      <w:tr w:rsidRPr="0024519B" w:rsidR="00364819" w:rsidTr="00171C24" w14:paraId="1C311B19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6BD31748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Angola</w:t>
            </w:r>
          </w:p>
        </w:tc>
      </w:tr>
      <w:tr w:rsidRPr="0024519B" w:rsidR="00364819" w:rsidTr="00171C24" w14:paraId="68FAE2D4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22E93DF7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Anguilla</w:t>
            </w:r>
          </w:p>
        </w:tc>
      </w:tr>
      <w:tr w:rsidRPr="0024519B" w:rsidR="00364819" w:rsidTr="00171C24" w14:paraId="5E8131A9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7BDCBE65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Antarktyka</w:t>
            </w:r>
          </w:p>
        </w:tc>
      </w:tr>
      <w:tr w:rsidRPr="0024519B" w:rsidR="00364819" w:rsidTr="00171C24" w14:paraId="46781EE2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1D5AFBBC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Antigua i Barbuda</w:t>
            </w:r>
          </w:p>
        </w:tc>
      </w:tr>
      <w:tr w:rsidRPr="0024519B" w:rsidR="00364819" w:rsidTr="00171C24" w14:paraId="4DDD42D4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094597CD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Arabia Saudyjska</w:t>
            </w:r>
          </w:p>
        </w:tc>
      </w:tr>
      <w:tr w:rsidRPr="0024519B" w:rsidR="00364819" w:rsidTr="00171C24" w14:paraId="531EE8AE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3C599110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Argentyna</w:t>
            </w:r>
          </w:p>
        </w:tc>
      </w:tr>
      <w:tr w:rsidRPr="0024519B" w:rsidR="00364819" w:rsidTr="00171C24" w14:paraId="6CD8BACA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63D13B31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Armenia</w:t>
            </w:r>
          </w:p>
        </w:tc>
      </w:tr>
      <w:tr w:rsidRPr="0024519B" w:rsidR="00364819" w:rsidTr="00171C24" w14:paraId="1EDE1D8F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5182B81D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Aruba</w:t>
            </w:r>
          </w:p>
        </w:tc>
      </w:tr>
      <w:tr w:rsidRPr="0024519B" w:rsidR="00364819" w:rsidTr="00171C24" w14:paraId="63DD7642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4A20B570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Australia</w:t>
            </w:r>
          </w:p>
        </w:tc>
      </w:tr>
      <w:tr w:rsidRPr="0024519B" w:rsidR="00364819" w:rsidTr="00171C24" w14:paraId="469EC589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420EA362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Austria</w:t>
            </w:r>
          </w:p>
        </w:tc>
      </w:tr>
      <w:tr w:rsidRPr="0024519B" w:rsidR="00364819" w:rsidTr="00171C24" w14:paraId="1090332A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540CF7ED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Azerbejdżan</w:t>
            </w:r>
          </w:p>
        </w:tc>
      </w:tr>
      <w:tr w:rsidRPr="0024519B" w:rsidR="00364819" w:rsidTr="00171C24" w14:paraId="48B6170B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07079399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Bahamy</w:t>
            </w:r>
          </w:p>
        </w:tc>
      </w:tr>
      <w:tr w:rsidRPr="0024519B" w:rsidR="00364819" w:rsidTr="00171C24" w14:paraId="45E7ADC9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0C9EDF42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Bahrajn</w:t>
            </w:r>
          </w:p>
        </w:tc>
      </w:tr>
      <w:tr w:rsidRPr="0024519B" w:rsidR="00364819" w:rsidTr="00171C24" w14:paraId="59372DBE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6402C472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Bangladesz</w:t>
            </w:r>
          </w:p>
        </w:tc>
      </w:tr>
      <w:tr w:rsidRPr="0024519B" w:rsidR="00364819" w:rsidTr="00171C24" w14:paraId="78272099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34E2B42E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Barbados</w:t>
            </w:r>
          </w:p>
        </w:tc>
      </w:tr>
      <w:tr w:rsidRPr="0024519B" w:rsidR="00364819" w:rsidTr="00171C24" w14:paraId="661D056C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101A9043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Belgia</w:t>
            </w:r>
          </w:p>
        </w:tc>
      </w:tr>
      <w:tr w:rsidRPr="0024519B" w:rsidR="00364819" w:rsidTr="00171C24" w14:paraId="1AF85F38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0265EB16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Belize</w:t>
            </w:r>
          </w:p>
        </w:tc>
      </w:tr>
      <w:tr w:rsidRPr="0024519B" w:rsidR="00364819" w:rsidTr="00171C24" w14:paraId="02DD8B02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4569B1FA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Benin</w:t>
            </w:r>
          </w:p>
        </w:tc>
      </w:tr>
      <w:tr w:rsidRPr="0024519B" w:rsidR="00364819" w:rsidTr="00171C24" w14:paraId="5ED51CCA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082A6E46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Bermudy</w:t>
            </w:r>
          </w:p>
        </w:tc>
      </w:tr>
      <w:tr w:rsidRPr="0024519B" w:rsidR="00364819" w:rsidTr="00171C24" w14:paraId="1451A614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30BE6C68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Bhutan</w:t>
            </w:r>
          </w:p>
        </w:tc>
      </w:tr>
      <w:tr w:rsidRPr="0024519B" w:rsidR="00364819" w:rsidTr="00171C24" w14:paraId="5BEF13CE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1B5D0E02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Białoruś</w:t>
            </w:r>
          </w:p>
        </w:tc>
      </w:tr>
      <w:tr w:rsidRPr="0024519B" w:rsidR="00364819" w:rsidTr="00171C24" w14:paraId="53F02333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7DD79EB3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Boliwia</w:t>
            </w:r>
          </w:p>
        </w:tc>
      </w:tr>
      <w:tr w:rsidRPr="0085227F" w:rsidR="00364819" w:rsidTr="00171C24" w14:paraId="4CDC4F37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3E834434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  <w:lang w:val="en-US"/>
              </w:rPr>
            </w:pPr>
            <w:r w:rsidRPr="0024519B">
              <w:rPr>
                <w:rFonts w:cstheme="minorHAnsi"/>
                <w:color w:val="000000"/>
                <w:szCs w:val="22"/>
                <w:lang w:val="en-US"/>
              </w:rPr>
              <w:t xml:space="preserve">Bonaire, Sint Eustatius </w:t>
            </w:r>
            <w:proofErr w:type="spellStart"/>
            <w:r w:rsidRPr="0024519B">
              <w:rPr>
                <w:rFonts w:cstheme="minorHAnsi"/>
                <w:color w:val="000000"/>
                <w:szCs w:val="22"/>
                <w:lang w:val="en-US"/>
              </w:rPr>
              <w:t>i</w:t>
            </w:r>
            <w:proofErr w:type="spellEnd"/>
            <w:r w:rsidRPr="0024519B">
              <w:rPr>
                <w:rFonts w:cstheme="minorHAnsi"/>
                <w:color w:val="000000"/>
                <w:szCs w:val="22"/>
                <w:lang w:val="en-US"/>
              </w:rPr>
              <w:t xml:space="preserve"> Saba</w:t>
            </w:r>
          </w:p>
        </w:tc>
      </w:tr>
      <w:tr w:rsidRPr="0024519B" w:rsidR="00364819" w:rsidTr="00171C24" w14:paraId="01EEBE97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3AD7C008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Bośnia i Hercegowina</w:t>
            </w:r>
          </w:p>
        </w:tc>
      </w:tr>
      <w:tr w:rsidRPr="0024519B" w:rsidR="00364819" w:rsidTr="00171C24" w14:paraId="3B012482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3F124580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Botswana</w:t>
            </w:r>
          </w:p>
        </w:tc>
      </w:tr>
      <w:tr w:rsidRPr="0024519B" w:rsidR="00364819" w:rsidTr="00171C24" w14:paraId="46BDC730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35E25403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Brazylia</w:t>
            </w:r>
          </w:p>
        </w:tc>
      </w:tr>
      <w:tr w:rsidRPr="0024519B" w:rsidR="00364819" w:rsidTr="00171C24" w14:paraId="0BED87F5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798F5CF1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Brunei</w:t>
            </w:r>
          </w:p>
        </w:tc>
      </w:tr>
      <w:tr w:rsidRPr="0024519B" w:rsidR="00364819" w:rsidTr="00171C24" w14:paraId="477124E7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328585F7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Brytyjskie Terytorium Oceanu Indyjskiego</w:t>
            </w:r>
          </w:p>
        </w:tc>
      </w:tr>
      <w:tr w:rsidRPr="0024519B" w:rsidR="00364819" w:rsidTr="00171C24" w14:paraId="04868B9D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5AA19965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Brytyjskie Wyspy Dziewicze</w:t>
            </w:r>
          </w:p>
        </w:tc>
      </w:tr>
      <w:tr w:rsidRPr="0024519B" w:rsidR="00364819" w:rsidTr="00171C24" w14:paraId="71AB8B4A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38A6CA4C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Bułgaria</w:t>
            </w:r>
          </w:p>
        </w:tc>
      </w:tr>
      <w:tr w:rsidRPr="0024519B" w:rsidR="00364819" w:rsidTr="00171C24" w14:paraId="201C60A8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5D0B933D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Burkina Faso</w:t>
            </w:r>
          </w:p>
        </w:tc>
      </w:tr>
      <w:tr w:rsidRPr="0024519B" w:rsidR="00364819" w:rsidTr="00171C24" w14:paraId="61BCDC37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7BB4CA2B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Burundi</w:t>
            </w:r>
          </w:p>
        </w:tc>
      </w:tr>
      <w:tr w:rsidRPr="0024519B" w:rsidR="00364819" w:rsidTr="00171C24" w14:paraId="63B7D82A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255908EB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Chile</w:t>
            </w:r>
          </w:p>
        </w:tc>
      </w:tr>
      <w:tr w:rsidRPr="0024519B" w:rsidR="00364819" w:rsidTr="00171C24" w14:paraId="7A41AC7D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1EECB753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Chiny</w:t>
            </w:r>
          </w:p>
        </w:tc>
      </w:tr>
      <w:tr w:rsidRPr="0024519B" w:rsidR="00364819" w:rsidTr="00171C24" w14:paraId="75787C21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4483203C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Chorwacja</w:t>
            </w:r>
          </w:p>
        </w:tc>
      </w:tr>
      <w:tr w:rsidRPr="0024519B" w:rsidR="00364819" w:rsidTr="00171C24" w14:paraId="4BDBA472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2A3EF221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Curaçao</w:t>
            </w:r>
          </w:p>
        </w:tc>
      </w:tr>
      <w:tr w:rsidRPr="0024519B" w:rsidR="00364819" w:rsidTr="00171C24" w14:paraId="77EFDDB1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444075B1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Cypr</w:t>
            </w:r>
          </w:p>
        </w:tc>
      </w:tr>
      <w:tr w:rsidRPr="0024519B" w:rsidR="00364819" w:rsidTr="00171C24" w14:paraId="7798DF2A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4818B9B3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Czad</w:t>
            </w:r>
          </w:p>
        </w:tc>
      </w:tr>
      <w:tr w:rsidRPr="0024519B" w:rsidR="00364819" w:rsidTr="00171C24" w14:paraId="7459E643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3EB657FA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Czarnogóra</w:t>
            </w:r>
          </w:p>
        </w:tc>
      </w:tr>
      <w:tr w:rsidRPr="0024519B" w:rsidR="00364819" w:rsidTr="00171C24" w14:paraId="2FB39197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37E38D61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lastRenderedPageBreak/>
              <w:t>Czechy</w:t>
            </w:r>
          </w:p>
        </w:tc>
      </w:tr>
      <w:tr w:rsidRPr="0024519B" w:rsidR="00364819" w:rsidTr="00171C24" w14:paraId="6C7EF3E2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16E50F0C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Dalekie Wyspy Mniejsze Stanów Zjednoczonych</w:t>
            </w:r>
          </w:p>
        </w:tc>
      </w:tr>
      <w:tr w:rsidRPr="0024519B" w:rsidR="00364819" w:rsidTr="00171C24" w14:paraId="224CFF5E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5D5F0B9A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Dania</w:t>
            </w:r>
          </w:p>
        </w:tc>
      </w:tr>
      <w:tr w:rsidRPr="0024519B" w:rsidR="00364819" w:rsidTr="00171C24" w14:paraId="7A387092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7EED8C9D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Demokratyczna Republika Konga</w:t>
            </w:r>
          </w:p>
        </w:tc>
      </w:tr>
      <w:tr w:rsidRPr="0024519B" w:rsidR="00364819" w:rsidTr="00171C24" w14:paraId="55DA0140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624395E3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Dominika</w:t>
            </w:r>
          </w:p>
        </w:tc>
      </w:tr>
      <w:tr w:rsidRPr="0024519B" w:rsidR="00364819" w:rsidTr="00171C24" w14:paraId="63D35845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276EE1A6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Dominikana</w:t>
            </w:r>
          </w:p>
        </w:tc>
      </w:tr>
      <w:tr w:rsidRPr="0024519B" w:rsidR="00364819" w:rsidTr="00171C24" w14:paraId="7A1BFEF8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3DEE4D65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Dżibuti</w:t>
            </w:r>
          </w:p>
        </w:tc>
      </w:tr>
      <w:tr w:rsidRPr="0024519B" w:rsidR="00364819" w:rsidTr="00171C24" w14:paraId="792DDAE0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1F1163C9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Egipt</w:t>
            </w:r>
          </w:p>
        </w:tc>
      </w:tr>
      <w:tr w:rsidRPr="0024519B" w:rsidR="00364819" w:rsidTr="00171C24" w14:paraId="091B7B60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6F32C0CD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Ekwador</w:t>
            </w:r>
          </w:p>
        </w:tc>
      </w:tr>
      <w:tr w:rsidRPr="0024519B" w:rsidR="00364819" w:rsidTr="00171C24" w14:paraId="307AC9A4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7E58D1EF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Erytrea</w:t>
            </w:r>
          </w:p>
        </w:tc>
      </w:tr>
      <w:tr w:rsidRPr="0024519B" w:rsidR="00364819" w:rsidTr="00171C24" w14:paraId="335FC82A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71967051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Estonia</w:t>
            </w:r>
          </w:p>
        </w:tc>
      </w:tr>
      <w:tr w:rsidRPr="0024519B" w:rsidR="00364819" w:rsidTr="00171C24" w14:paraId="0D5F09C2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7C8ECD18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Etiopia</w:t>
            </w:r>
          </w:p>
        </w:tc>
      </w:tr>
      <w:tr w:rsidRPr="0024519B" w:rsidR="00364819" w:rsidTr="00171C24" w14:paraId="0CD384D5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12060AA8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Falklandy</w:t>
            </w:r>
          </w:p>
        </w:tc>
      </w:tr>
      <w:tr w:rsidRPr="0024519B" w:rsidR="00364819" w:rsidTr="00171C24" w14:paraId="52C4D18E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299BA2E4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Fidżi</w:t>
            </w:r>
          </w:p>
        </w:tc>
      </w:tr>
      <w:tr w:rsidRPr="0024519B" w:rsidR="00364819" w:rsidTr="00171C24" w14:paraId="413E3D45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63A80E6C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Filipiny</w:t>
            </w:r>
          </w:p>
        </w:tc>
      </w:tr>
      <w:tr w:rsidRPr="0024519B" w:rsidR="00364819" w:rsidTr="00171C24" w14:paraId="1391ABBB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0BC15976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Finlandia</w:t>
            </w:r>
          </w:p>
        </w:tc>
      </w:tr>
      <w:tr w:rsidRPr="0024519B" w:rsidR="00364819" w:rsidTr="00171C24" w14:paraId="059F5BEB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5675F0AF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Francja</w:t>
            </w:r>
          </w:p>
        </w:tc>
      </w:tr>
      <w:tr w:rsidRPr="0024519B" w:rsidR="00364819" w:rsidTr="00171C24" w14:paraId="0EACFF5A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4D9600E4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Francuskie Terytoria Południowe i Antarktyczne</w:t>
            </w:r>
          </w:p>
        </w:tc>
      </w:tr>
      <w:tr w:rsidRPr="0024519B" w:rsidR="00364819" w:rsidTr="00171C24" w14:paraId="552D17E6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1DCCCEFA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Gabon</w:t>
            </w:r>
          </w:p>
        </w:tc>
      </w:tr>
      <w:tr w:rsidRPr="0024519B" w:rsidR="00364819" w:rsidTr="00171C24" w14:paraId="54BA301B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3DFAAC8B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Gambia</w:t>
            </w:r>
          </w:p>
        </w:tc>
      </w:tr>
      <w:tr w:rsidRPr="0024519B" w:rsidR="00364819" w:rsidTr="00171C24" w14:paraId="3C9921FB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05D44CF6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Georgia Południowa i Sandwich Południowy</w:t>
            </w:r>
          </w:p>
        </w:tc>
      </w:tr>
      <w:tr w:rsidRPr="0024519B" w:rsidR="00364819" w:rsidTr="00171C24" w14:paraId="377A4053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59B95EE4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Ghana</w:t>
            </w:r>
          </w:p>
        </w:tc>
      </w:tr>
      <w:tr w:rsidRPr="0024519B" w:rsidR="00364819" w:rsidTr="00171C24" w14:paraId="4052D68A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68026E6A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Gibraltar</w:t>
            </w:r>
          </w:p>
        </w:tc>
      </w:tr>
      <w:tr w:rsidRPr="0024519B" w:rsidR="00364819" w:rsidTr="00171C24" w14:paraId="40AF12F1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44FD338A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Grecja</w:t>
            </w:r>
          </w:p>
        </w:tc>
      </w:tr>
      <w:tr w:rsidRPr="0024519B" w:rsidR="00364819" w:rsidTr="00171C24" w14:paraId="3AB00F95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17769147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Grenada</w:t>
            </w:r>
          </w:p>
        </w:tc>
      </w:tr>
      <w:tr w:rsidRPr="0024519B" w:rsidR="00364819" w:rsidTr="00171C24" w14:paraId="71324D89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0F52A937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Grenlandia</w:t>
            </w:r>
          </w:p>
        </w:tc>
      </w:tr>
      <w:tr w:rsidRPr="0024519B" w:rsidR="00364819" w:rsidTr="00171C24" w14:paraId="67BE96D2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31D58791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Gruzja</w:t>
            </w:r>
          </w:p>
        </w:tc>
      </w:tr>
      <w:tr w:rsidRPr="0024519B" w:rsidR="00364819" w:rsidTr="00171C24" w14:paraId="25D84433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15ACEBA1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Guam</w:t>
            </w:r>
          </w:p>
        </w:tc>
      </w:tr>
      <w:tr w:rsidRPr="0024519B" w:rsidR="00364819" w:rsidTr="00171C24" w14:paraId="16C10EAA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74BD21A8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Guernsey</w:t>
            </w:r>
          </w:p>
        </w:tc>
      </w:tr>
      <w:tr w:rsidRPr="0024519B" w:rsidR="00364819" w:rsidTr="00171C24" w14:paraId="793BAA16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075C4124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Gujana</w:t>
            </w:r>
          </w:p>
        </w:tc>
      </w:tr>
      <w:tr w:rsidRPr="0024519B" w:rsidR="00364819" w:rsidTr="00171C24" w14:paraId="6D9CA62B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00F90E0C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Gujana Francuska</w:t>
            </w:r>
          </w:p>
        </w:tc>
      </w:tr>
      <w:tr w:rsidRPr="0024519B" w:rsidR="00364819" w:rsidTr="00171C24" w14:paraId="61056799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2D9FA839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Gwadelupa</w:t>
            </w:r>
          </w:p>
        </w:tc>
      </w:tr>
      <w:tr w:rsidRPr="0024519B" w:rsidR="00364819" w:rsidTr="00171C24" w14:paraId="4E86D603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27645112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Gwatemala</w:t>
            </w:r>
          </w:p>
        </w:tc>
      </w:tr>
      <w:tr w:rsidRPr="0024519B" w:rsidR="00364819" w:rsidTr="00171C24" w14:paraId="4676BAA4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25CD0CF4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Gwinea</w:t>
            </w:r>
          </w:p>
        </w:tc>
      </w:tr>
      <w:tr w:rsidRPr="0024519B" w:rsidR="00364819" w:rsidTr="00171C24" w14:paraId="46EED7B9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53E302CA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Gwinea Bissau</w:t>
            </w:r>
          </w:p>
        </w:tc>
      </w:tr>
      <w:tr w:rsidRPr="0024519B" w:rsidR="00364819" w:rsidTr="00171C24" w14:paraId="6EC2E9D0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53D6B3F7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Gwinea Równikowa</w:t>
            </w:r>
          </w:p>
        </w:tc>
      </w:tr>
      <w:tr w:rsidRPr="0024519B" w:rsidR="00364819" w:rsidTr="00171C24" w14:paraId="39C8C1DB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4690BDA8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Haiti</w:t>
            </w:r>
          </w:p>
        </w:tc>
      </w:tr>
      <w:tr w:rsidRPr="0024519B" w:rsidR="00364819" w:rsidTr="00171C24" w14:paraId="52A28BB9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65C1B0A5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Hiszpania</w:t>
            </w:r>
          </w:p>
        </w:tc>
      </w:tr>
      <w:tr w:rsidRPr="0024519B" w:rsidR="00364819" w:rsidTr="00171C24" w14:paraId="16188551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40D7139F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Holandia</w:t>
            </w:r>
          </w:p>
        </w:tc>
      </w:tr>
      <w:tr w:rsidRPr="0024519B" w:rsidR="00364819" w:rsidTr="00171C24" w14:paraId="55A08A17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45BF4400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Honduras</w:t>
            </w:r>
          </w:p>
        </w:tc>
      </w:tr>
      <w:tr w:rsidRPr="0024519B" w:rsidR="00364819" w:rsidTr="00171C24" w14:paraId="1643F727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0ADE893F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lastRenderedPageBreak/>
              <w:t>Hongkong</w:t>
            </w:r>
          </w:p>
        </w:tc>
      </w:tr>
      <w:tr w:rsidRPr="0024519B" w:rsidR="00364819" w:rsidTr="00171C24" w14:paraId="246F8BC7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486D4EA9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Indie</w:t>
            </w:r>
          </w:p>
        </w:tc>
      </w:tr>
      <w:tr w:rsidRPr="0024519B" w:rsidR="00364819" w:rsidTr="00171C24" w14:paraId="76650A84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665217B9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Indonezja</w:t>
            </w:r>
          </w:p>
        </w:tc>
      </w:tr>
      <w:tr w:rsidRPr="0024519B" w:rsidR="00364819" w:rsidTr="00171C24" w14:paraId="564B7EE6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1D5162E4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Irak</w:t>
            </w:r>
          </w:p>
        </w:tc>
      </w:tr>
      <w:tr w:rsidRPr="0024519B" w:rsidR="00364819" w:rsidTr="00171C24" w14:paraId="7F4DFE7E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29500EA1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Iran</w:t>
            </w:r>
          </w:p>
        </w:tc>
      </w:tr>
      <w:tr w:rsidRPr="0024519B" w:rsidR="00364819" w:rsidTr="00171C24" w14:paraId="3962F0DA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6E2916F7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Irlandia</w:t>
            </w:r>
          </w:p>
        </w:tc>
      </w:tr>
      <w:tr w:rsidRPr="0024519B" w:rsidR="00364819" w:rsidTr="00171C24" w14:paraId="629C1553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23BE9D0F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Islandia</w:t>
            </w:r>
          </w:p>
        </w:tc>
      </w:tr>
      <w:tr w:rsidRPr="0024519B" w:rsidR="00364819" w:rsidTr="00171C24" w14:paraId="095C8BE5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18EAF8EE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Izrael</w:t>
            </w:r>
          </w:p>
        </w:tc>
      </w:tr>
      <w:tr w:rsidRPr="0024519B" w:rsidR="00364819" w:rsidTr="00171C24" w14:paraId="57268846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3E6F83F8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Jamajka</w:t>
            </w:r>
          </w:p>
        </w:tc>
      </w:tr>
      <w:tr w:rsidRPr="0024519B" w:rsidR="00364819" w:rsidTr="00171C24" w14:paraId="445AA6C0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7C46D4B2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Japonia</w:t>
            </w:r>
          </w:p>
        </w:tc>
      </w:tr>
      <w:tr w:rsidRPr="0024519B" w:rsidR="00364819" w:rsidTr="00171C24" w14:paraId="1A1D79F1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64BBF7C7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Jemen</w:t>
            </w:r>
          </w:p>
        </w:tc>
      </w:tr>
      <w:tr w:rsidRPr="0024519B" w:rsidR="00364819" w:rsidTr="00171C24" w14:paraId="47767320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77DBD48F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Jersey</w:t>
            </w:r>
          </w:p>
        </w:tc>
      </w:tr>
      <w:tr w:rsidRPr="0024519B" w:rsidR="00364819" w:rsidTr="00171C24" w14:paraId="6BC75912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262B7229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Jordania</w:t>
            </w:r>
          </w:p>
        </w:tc>
      </w:tr>
      <w:tr w:rsidRPr="0024519B" w:rsidR="00364819" w:rsidTr="00171C24" w14:paraId="76802168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59B100FF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Kajmany</w:t>
            </w:r>
          </w:p>
        </w:tc>
      </w:tr>
      <w:tr w:rsidRPr="0024519B" w:rsidR="00364819" w:rsidTr="00171C24" w14:paraId="73BB09F3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2C8E8CC4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Kambodża</w:t>
            </w:r>
          </w:p>
        </w:tc>
      </w:tr>
      <w:tr w:rsidRPr="0024519B" w:rsidR="00364819" w:rsidTr="00171C24" w14:paraId="7BC0F9D7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6979ABCE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Kamerun</w:t>
            </w:r>
          </w:p>
        </w:tc>
      </w:tr>
      <w:tr w:rsidRPr="0024519B" w:rsidR="00364819" w:rsidTr="00171C24" w14:paraId="17F83B00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353D9E8C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Kanada</w:t>
            </w:r>
          </w:p>
        </w:tc>
      </w:tr>
      <w:tr w:rsidRPr="0024519B" w:rsidR="00364819" w:rsidTr="00171C24" w14:paraId="6EB771FA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28FC362F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Katar</w:t>
            </w:r>
          </w:p>
        </w:tc>
      </w:tr>
      <w:tr w:rsidRPr="0024519B" w:rsidR="00364819" w:rsidTr="00171C24" w14:paraId="23FD9D50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0E9C79E9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Kazachstan</w:t>
            </w:r>
          </w:p>
        </w:tc>
      </w:tr>
      <w:tr w:rsidRPr="0024519B" w:rsidR="00364819" w:rsidTr="00171C24" w14:paraId="42143458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5388CC58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Kenia</w:t>
            </w:r>
          </w:p>
        </w:tc>
      </w:tr>
      <w:tr w:rsidRPr="0024519B" w:rsidR="00364819" w:rsidTr="00171C24" w14:paraId="695D4E30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1C28EEC9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Kirgistan</w:t>
            </w:r>
          </w:p>
        </w:tc>
      </w:tr>
      <w:tr w:rsidRPr="0024519B" w:rsidR="00364819" w:rsidTr="00171C24" w14:paraId="3D40AB48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3B8D77FB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Kiribati</w:t>
            </w:r>
          </w:p>
        </w:tc>
      </w:tr>
      <w:tr w:rsidRPr="0024519B" w:rsidR="00364819" w:rsidTr="00171C24" w14:paraId="5CC7876C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74F7AD7D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Kolumbia</w:t>
            </w:r>
          </w:p>
        </w:tc>
      </w:tr>
      <w:tr w:rsidRPr="0024519B" w:rsidR="00364819" w:rsidTr="00171C24" w14:paraId="28FD3842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6DA3338A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Komory</w:t>
            </w:r>
          </w:p>
        </w:tc>
      </w:tr>
      <w:tr w:rsidRPr="0024519B" w:rsidR="00364819" w:rsidTr="00171C24" w14:paraId="3AEDCCE0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15641106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Kongo</w:t>
            </w:r>
          </w:p>
        </w:tc>
      </w:tr>
      <w:tr w:rsidRPr="0024519B" w:rsidR="00364819" w:rsidTr="00171C24" w14:paraId="665BE3B4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4FD981F8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Korea Południowa</w:t>
            </w:r>
          </w:p>
        </w:tc>
      </w:tr>
      <w:tr w:rsidRPr="0024519B" w:rsidR="00364819" w:rsidTr="00171C24" w14:paraId="7686E97A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6E3B5DB5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Korea Północna</w:t>
            </w:r>
          </w:p>
        </w:tc>
      </w:tr>
      <w:tr w:rsidRPr="0024519B" w:rsidR="00364819" w:rsidTr="00171C24" w14:paraId="1B7BFB4A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30B7EFEC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Kostaryka</w:t>
            </w:r>
          </w:p>
        </w:tc>
      </w:tr>
      <w:tr w:rsidRPr="0024519B" w:rsidR="00364819" w:rsidTr="00171C24" w14:paraId="6097FF98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7E641574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Kuba</w:t>
            </w:r>
          </w:p>
        </w:tc>
      </w:tr>
      <w:tr w:rsidRPr="0024519B" w:rsidR="00364819" w:rsidTr="00171C24" w14:paraId="1491564F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42355F2F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Kuwejt</w:t>
            </w:r>
          </w:p>
        </w:tc>
      </w:tr>
      <w:tr w:rsidRPr="0024519B" w:rsidR="00364819" w:rsidTr="00171C24" w14:paraId="34A9B14C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26A8CC13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Laos</w:t>
            </w:r>
          </w:p>
        </w:tc>
      </w:tr>
      <w:tr w:rsidRPr="0024519B" w:rsidR="00364819" w:rsidTr="00171C24" w14:paraId="38739706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6D037385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Lesotho</w:t>
            </w:r>
          </w:p>
        </w:tc>
      </w:tr>
      <w:tr w:rsidRPr="0024519B" w:rsidR="00364819" w:rsidTr="00171C24" w14:paraId="4AF9E9CD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457595A0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Liban</w:t>
            </w:r>
          </w:p>
        </w:tc>
      </w:tr>
      <w:tr w:rsidRPr="0024519B" w:rsidR="00364819" w:rsidTr="00171C24" w14:paraId="263D9C1A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708B2CAB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Liberia</w:t>
            </w:r>
          </w:p>
        </w:tc>
      </w:tr>
      <w:tr w:rsidRPr="0024519B" w:rsidR="00364819" w:rsidTr="00171C24" w14:paraId="4EB7535F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249A4E37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Libia</w:t>
            </w:r>
          </w:p>
        </w:tc>
      </w:tr>
      <w:tr w:rsidRPr="0024519B" w:rsidR="00364819" w:rsidTr="00171C24" w14:paraId="0A83CD5B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6A06309C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Liechtenstein</w:t>
            </w:r>
          </w:p>
        </w:tc>
      </w:tr>
      <w:tr w:rsidRPr="0024519B" w:rsidR="00364819" w:rsidTr="00171C24" w14:paraId="60BB7BE3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7D69D91F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Litwa</w:t>
            </w:r>
          </w:p>
        </w:tc>
      </w:tr>
      <w:tr w:rsidRPr="0024519B" w:rsidR="00364819" w:rsidTr="00171C24" w14:paraId="137A2AF9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138C9699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Luksemburg</w:t>
            </w:r>
          </w:p>
        </w:tc>
      </w:tr>
      <w:tr w:rsidRPr="0024519B" w:rsidR="00364819" w:rsidTr="00171C24" w14:paraId="3E91C744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50CF5F8F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Łotwa</w:t>
            </w:r>
          </w:p>
        </w:tc>
      </w:tr>
      <w:tr w:rsidRPr="0024519B" w:rsidR="00364819" w:rsidTr="00171C24" w14:paraId="18CC769E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79965F21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Macedonia</w:t>
            </w:r>
          </w:p>
        </w:tc>
      </w:tr>
      <w:tr w:rsidRPr="0024519B" w:rsidR="00364819" w:rsidTr="00171C24" w14:paraId="54B05902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76EF482A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lastRenderedPageBreak/>
              <w:t>Madagaskar</w:t>
            </w:r>
          </w:p>
        </w:tc>
      </w:tr>
      <w:tr w:rsidRPr="0024519B" w:rsidR="00364819" w:rsidTr="00171C24" w14:paraId="7D950EDB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0C539558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Majotta</w:t>
            </w:r>
          </w:p>
        </w:tc>
      </w:tr>
      <w:tr w:rsidRPr="0024519B" w:rsidR="00364819" w:rsidTr="00171C24" w14:paraId="5F66B342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5A67E91C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Makau</w:t>
            </w:r>
          </w:p>
        </w:tc>
      </w:tr>
      <w:tr w:rsidRPr="0024519B" w:rsidR="00364819" w:rsidTr="00171C24" w14:paraId="1AA227F4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01F7CDE3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Malawi</w:t>
            </w:r>
          </w:p>
        </w:tc>
      </w:tr>
      <w:tr w:rsidRPr="0024519B" w:rsidR="00364819" w:rsidTr="00171C24" w14:paraId="051C5B39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59E36EBE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Malediwy</w:t>
            </w:r>
          </w:p>
        </w:tc>
      </w:tr>
      <w:tr w:rsidRPr="0024519B" w:rsidR="00364819" w:rsidTr="00171C24" w14:paraId="721B429A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2BE45846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Malezja</w:t>
            </w:r>
          </w:p>
        </w:tc>
      </w:tr>
      <w:tr w:rsidRPr="0024519B" w:rsidR="00364819" w:rsidTr="00171C24" w14:paraId="47CAD39A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1AD71199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Mali</w:t>
            </w:r>
          </w:p>
        </w:tc>
      </w:tr>
      <w:tr w:rsidRPr="0024519B" w:rsidR="00364819" w:rsidTr="00171C24" w14:paraId="56BD058F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4B249D8D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Malta</w:t>
            </w:r>
          </w:p>
        </w:tc>
      </w:tr>
      <w:tr w:rsidRPr="0024519B" w:rsidR="00364819" w:rsidTr="00171C24" w14:paraId="71ACD33F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2C8B28E6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Mariany Północne</w:t>
            </w:r>
          </w:p>
        </w:tc>
      </w:tr>
      <w:tr w:rsidRPr="0024519B" w:rsidR="00364819" w:rsidTr="00171C24" w14:paraId="0BD7E325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0E3113F9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Maroko</w:t>
            </w:r>
          </w:p>
        </w:tc>
      </w:tr>
      <w:tr w:rsidRPr="0024519B" w:rsidR="00364819" w:rsidTr="00171C24" w14:paraId="318470E6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7431B1F1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Martynika</w:t>
            </w:r>
          </w:p>
        </w:tc>
      </w:tr>
      <w:tr w:rsidRPr="0024519B" w:rsidR="00364819" w:rsidTr="00171C24" w14:paraId="372CA651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40EBF541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Mauretania</w:t>
            </w:r>
          </w:p>
        </w:tc>
      </w:tr>
      <w:tr w:rsidRPr="0024519B" w:rsidR="00364819" w:rsidTr="00171C24" w14:paraId="47D469B9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46F533E3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Mauritius</w:t>
            </w:r>
          </w:p>
        </w:tc>
      </w:tr>
      <w:tr w:rsidRPr="0024519B" w:rsidR="00364819" w:rsidTr="00171C24" w14:paraId="0FCF14AB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3AE8CB61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Meksyk</w:t>
            </w:r>
          </w:p>
        </w:tc>
      </w:tr>
      <w:tr w:rsidRPr="0024519B" w:rsidR="00364819" w:rsidTr="00171C24" w14:paraId="614F0826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1658A217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Mikronezja</w:t>
            </w:r>
          </w:p>
        </w:tc>
      </w:tr>
      <w:tr w:rsidRPr="0024519B" w:rsidR="00364819" w:rsidTr="00171C24" w14:paraId="692E95F9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2FF871B2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Mjanma</w:t>
            </w:r>
          </w:p>
        </w:tc>
      </w:tr>
      <w:tr w:rsidRPr="0024519B" w:rsidR="00364819" w:rsidTr="00171C24" w14:paraId="179F408E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3B3C6945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Mołdawia</w:t>
            </w:r>
          </w:p>
        </w:tc>
      </w:tr>
      <w:tr w:rsidRPr="0024519B" w:rsidR="00364819" w:rsidTr="00171C24" w14:paraId="600F6530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537C3BCF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Monako</w:t>
            </w:r>
          </w:p>
        </w:tc>
      </w:tr>
      <w:tr w:rsidRPr="0024519B" w:rsidR="00364819" w:rsidTr="00171C24" w14:paraId="14EA04F1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49A9DF58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Mongolia</w:t>
            </w:r>
          </w:p>
        </w:tc>
      </w:tr>
      <w:tr w:rsidRPr="0024519B" w:rsidR="00364819" w:rsidTr="00171C24" w14:paraId="6B9CFFE1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70CC6073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Montserrat</w:t>
            </w:r>
          </w:p>
        </w:tc>
      </w:tr>
      <w:tr w:rsidRPr="0024519B" w:rsidR="00364819" w:rsidTr="00171C24" w14:paraId="0FF7B707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01114E5B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Mozambik</w:t>
            </w:r>
          </w:p>
        </w:tc>
      </w:tr>
      <w:tr w:rsidRPr="0024519B" w:rsidR="00364819" w:rsidTr="00171C24" w14:paraId="6F651DA2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2D354357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Namibia</w:t>
            </w:r>
          </w:p>
        </w:tc>
      </w:tr>
      <w:tr w:rsidRPr="0024519B" w:rsidR="00364819" w:rsidTr="00171C24" w14:paraId="3CC18F76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152EBAD1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Nauru</w:t>
            </w:r>
          </w:p>
        </w:tc>
      </w:tr>
      <w:tr w:rsidRPr="0024519B" w:rsidR="00364819" w:rsidTr="00171C24" w14:paraId="464C9F56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68A969CC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Nepal</w:t>
            </w:r>
          </w:p>
        </w:tc>
      </w:tr>
      <w:tr w:rsidRPr="0024519B" w:rsidR="00364819" w:rsidTr="00171C24" w14:paraId="28122DAD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0489731F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Niemcy</w:t>
            </w:r>
          </w:p>
        </w:tc>
      </w:tr>
      <w:tr w:rsidRPr="0024519B" w:rsidR="00364819" w:rsidTr="00171C24" w14:paraId="2BA9F0EF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5C6F0F47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Niger</w:t>
            </w:r>
          </w:p>
        </w:tc>
      </w:tr>
      <w:tr w:rsidRPr="0024519B" w:rsidR="00364819" w:rsidTr="00171C24" w14:paraId="00E1BDA3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318CC802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Nigeria</w:t>
            </w:r>
          </w:p>
        </w:tc>
      </w:tr>
      <w:tr w:rsidRPr="0024519B" w:rsidR="00364819" w:rsidTr="00171C24" w14:paraId="55A64E6F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6F34BF93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Nikaragua</w:t>
            </w:r>
          </w:p>
        </w:tc>
      </w:tr>
      <w:tr w:rsidRPr="0024519B" w:rsidR="00364819" w:rsidTr="00171C24" w14:paraId="0D29B4A4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681BCA38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Niue</w:t>
            </w:r>
          </w:p>
        </w:tc>
      </w:tr>
      <w:tr w:rsidRPr="0024519B" w:rsidR="00364819" w:rsidTr="00171C24" w14:paraId="6DEDF0ED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1403B971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Norfolk</w:t>
            </w:r>
          </w:p>
        </w:tc>
      </w:tr>
      <w:tr w:rsidRPr="0024519B" w:rsidR="00364819" w:rsidTr="00171C24" w14:paraId="35A8A9E1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5C409BDF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Norwegia</w:t>
            </w:r>
          </w:p>
        </w:tc>
      </w:tr>
      <w:tr w:rsidRPr="0024519B" w:rsidR="00364819" w:rsidTr="00171C24" w14:paraId="22DC30E5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2289FDD9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Nowa Kaledonia</w:t>
            </w:r>
          </w:p>
        </w:tc>
      </w:tr>
      <w:tr w:rsidRPr="0024519B" w:rsidR="00364819" w:rsidTr="00171C24" w14:paraId="37691029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744C8A78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Nowa Zelandia</w:t>
            </w:r>
          </w:p>
        </w:tc>
      </w:tr>
      <w:tr w:rsidRPr="0024519B" w:rsidR="00364819" w:rsidTr="00171C24" w14:paraId="438425D1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549DC464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Oman</w:t>
            </w:r>
          </w:p>
        </w:tc>
      </w:tr>
      <w:tr w:rsidRPr="0024519B" w:rsidR="00364819" w:rsidTr="00171C24" w14:paraId="3495E94B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3FAB9592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Pakistan</w:t>
            </w:r>
          </w:p>
        </w:tc>
      </w:tr>
      <w:tr w:rsidRPr="0024519B" w:rsidR="00364819" w:rsidTr="00171C24" w14:paraId="4FEE57F6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7623A142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Palau</w:t>
            </w:r>
          </w:p>
        </w:tc>
      </w:tr>
      <w:tr w:rsidRPr="0024519B" w:rsidR="00364819" w:rsidTr="00171C24" w14:paraId="013AEF72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05B1634B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Palestyna</w:t>
            </w:r>
          </w:p>
        </w:tc>
      </w:tr>
      <w:tr w:rsidRPr="0024519B" w:rsidR="00364819" w:rsidTr="00171C24" w14:paraId="2883ACDE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4D00888F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Panama</w:t>
            </w:r>
          </w:p>
        </w:tc>
      </w:tr>
      <w:tr w:rsidRPr="0024519B" w:rsidR="00364819" w:rsidTr="00171C24" w14:paraId="2CB55EF4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5E8B9A90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Papua-Nowa Gwinea</w:t>
            </w:r>
          </w:p>
        </w:tc>
      </w:tr>
      <w:tr w:rsidRPr="0024519B" w:rsidR="00364819" w:rsidTr="00171C24" w14:paraId="73EC383E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45088BE9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Paragwaj</w:t>
            </w:r>
          </w:p>
        </w:tc>
      </w:tr>
      <w:tr w:rsidRPr="0024519B" w:rsidR="00364819" w:rsidTr="00171C24" w14:paraId="706A09A2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4836911E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lastRenderedPageBreak/>
              <w:t>Peru</w:t>
            </w:r>
          </w:p>
        </w:tc>
      </w:tr>
      <w:tr w:rsidRPr="0024519B" w:rsidR="00364819" w:rsidTr="00171C24" w14:paraId="3EA019BC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2F006E9C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Pitcairn</w:t>
            </w:r>
          </w:p>
        </w:tc>
      </w:tr>
      <w:tr w:rsidRPr="0024519B" w:rsidR="00364819" w:rsidTr="00171C24" w14:paraId="128A9BF9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1F080A94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Polinezja Francuska</w:t>
            </w:r>
          </w:p>
        </w:tc>
      </w:tr>
      <w:tr w:rsidRPr="0024519B" w:rsidR="00364819" w:rsidTr="00171C24" w14:paraId="6F80DE78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6A8E4884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Polska</w:t>
            </w:r>
          </w:p>
        </w:tc>
      </w:tr>
      <w:tr w:rsidRPr="0024519B" w:rsidR="00364819" w:rsidTr="00171C24" w14:paraId="604D063B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3DE39EB9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Południowa Afryka</w:t>
            </w:r>
          </w:p>
        </w:tc>
      </w:tr>
      <w:tr w:rsidRPr="0024519B" w:rsidR="00364819" w:rsidTr="00171C24" w14:paraId="227EC00E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05F4FC46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Portoryko</w:t>
            </w:r>
          </w:p>
        </w:tc>
      </w:tr>
      <w:tr w:rsidRPr="0024519B" w:rsidR="00364819" w:rsidTr="00171C24" w14:paraId="0D738671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739A9C85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Portugalia</w:t>
            </w:r>
          </w:p>
        </w:tc>
      </w:tr>
      <w:tr w:rsidRPr="0024519B" w:rsidR="00364819" w:rsidTr="00171C24" w14:paraId="2F341579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23F954B9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Republika Środkowoafrykańska</w:t>
            </w:r>
          </w:p>
        </w:tc>
      </w:tr>
      <w:tr w:rsidRPr="0024519B" w:rsidR="00364819" w:rsidTr="00171C24" w14:paraId="3CEBD198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7C289BBE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Republika Zielonego Przylądka</w:t>
            </w:r>
          </w:p>
        </w:tc>
      </w:tr>
      <w:tr w:rsidRPr="0024519B" w:rsidR="00364819" w:rsidTr="00171C24" w14:paraId="1B6F48C0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3DD47A94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Reunion</w:t>
            </w:r>
          </w:p>
        </w:tc>
      </w:tr>
      <w:tr w:rsidRPr="0024519B" w:rsidR="00364819" w:rsidTr="00171C24" w14:paraId="0B2B452D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17469E15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Rosja</w:t>
            </w:r>
          </w:p>
        </w:tc>
      </w:tr>
      <w:tr w:rsidRPr="0024519B" w:rsidR="00364819" w:rsidTr="00171C24" w14:paraId="08CC8938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16099602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Rumunia</w:t>
            </w:r>
          </w:p>
        </w:tc>
      </w:tr>
      <w:tr w:rsidRPr="0024519B" w:rsidR="00364819" w:rsidTr="00171C24" w14:paraId="36CAD5A1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29B8EF8E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Rwanda</w:t>
            </w:r>
          </w:p>
        </w:tc>
      </w:tr>
      <w:tr w:rsidRPr="0024519B" w:rsidR="00364819" w:rsidTr="00171C24" w14:paraId="24E9EE65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1E72606D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Sahara Zachodnia</w:t>
            </w:r>
          </w:p>
        </w:tc>
      </w:tr>
      <w:tr w:rsidRPr="0024519B" w:rsidR="00364819" w:rsidTr="00171C24" w14:paraId="5C43F207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3D6B6664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Saint Kitts i Nevis</w:t>
            </w:r>
          </w:p>
        </w:tc>
      </w:tr>
      <w:tr w:rsidRPr="0024519B" w:rsidR="00364819" w:rsidTr="00171C24" w14:paraId="2A8DF769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35A8DF5E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Saint Lucia</w:t>
            </w:r>
          </w:p>
        </w:tc>
      </w:tr>
      <w:tr w:rsidRPr="0024519B" w:rsidR="00364819" w:rsidTr="00171C24" w14:paraId="31AA8612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23593DF4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Saint Vincent i Grenadyny</w:t>
            </w:r>
          </w:p>
        </w:tc>
      </w:tr>
      <w:tr w:rsidRPr="0024519B" w:rsidR="00364819" w:rsidTr="00171C24" w14:paraId="182D1D06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75E61E80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Saint-Barthélemy</w:t>
            </w:r>
          </w:p>
        </w:tc>
      </w:tr>
      <w:tr w:rsidRPr="0024519B" w:rsidR="00364819" w:rsidTr="00171C24" w14:paraId="605C5BCE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15BF20DC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Saint-Martin</w:t>
            </w:r>
          </w:p>
        </w:tc>
      </w:tr>
      <w:tr w:rsidRPr="0024519B" w:rsidR="00364819" w:rsidTr="00171C24" w14:paraId="374CA404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523ADD67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Saint-Pierre i Miquelon</w:t>
            </w:r>
          </w:p>
        </w:tc>
      </w:tr>
      <w:tr w:rsidRPr="0024519B" w:rsidR="00364819" w:rsidTr="00171C24" w14:paraId="495C24C8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123D0100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Salwador</w:t>
            </w:r>
          </w:p>
        </w:tc>
      </w:tr>
      <w:tr w:rsidRPr="0024519B" w:rsidR="00364819" w:rsidTr="00171C24" w14:paraId="50D7A708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6EFBE6F1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Samoa</w:t>
            </w:r>
          </w:p>
        </w:tc>
      </w:tr>
      <w:tr w:rsidRPr="0024519B" w:rsidR="00364819" w:rsidTr="00171C24" w14:paraId="4FA2D54C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7C2FC4EE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Samoa Amerykańskie</w:t>
            </w:r>
          </w:p>
        </w:tc>
      </w:tr>
      <w:tr w:rsidRPr="0024519B" w:rsidR="00364819" w:rsidTr="00171C24" w14:paraId="3592EDC3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34DDA1BF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San Marino</w:t>
            </w:r>
          </w:p>
        </w:tc>
      </w:tr>
      <w:tr w:rsidRPr="0024519B" w:rsidR="00364819" w:rsidTr="00171C24" w14:paraId="1031F4C5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60B80F5B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Senegal</w:t>
            </w:r>
          </w:p>
        </w:tc>
      </w:tr>
      <w:tr w:rsidRPr="0024519B" w:rsidR="00364819" w:rsidTr="00171C24" w14:paraId="65A1995A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6787F3D1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Serbia</w:t>
            </w:r>
          </w:p>
        </w:tc>
      </w:tr>
      <w:tr w:rsidRPr="0024519B" w:rsidR="00364819" w:rsidTr="00171C24" w14:paraId="1F356275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0384F847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Seszele</w:t>
            </w:r>
          </w:p>
        </w:tc>
      </w:tr>
      <w:tr w:rsidRPr="0024519B" w:rsidR="00364819" w:rsidTr="00171C24" w14:paraId="7E611FBE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5E0EF1DA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Sierra Leone</w:t>
            </w:r>
          </w:p>
        </w:tc>
      </w:tr>
      <w:tr w:rsidRPr="0024519B" w:rsidR="00364819" w:rsidTr="00171C24" w14:paraId="30690D02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6F0BBD46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Singapur</w:t>
            </w:r>
          </w:p>
        </w:tc>
      </w:tr>
      <w:tr w:rsidRPr="0024519B" w:rsidR="00364819" w:rsidTr="00171C24" w14:paraId="24B8E556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4924D2D4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Sint Maarten</w:t>
            </w:r>
          </w:p>
        </w:tc>
      </w:tr>
      <w:tr w:rsidRPr="0024519B" w:rsidR="00364819" w:rsidTr="00171C24" w14:paraId="72649EF6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6442D14F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Słowacja</w:t>
            </w:r>
          </w:p>
        </w:tc>
      </w:tr>
      <w:tr w:rsidRPr="0024519B" w:rsidR="00364819" w:rsidTr="00171C24" w14:paraId="5A52FC39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1933265A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Słowenia</w:t>
            </w:r>
          </w:p>
        </w:tc>
      </w:tr>
      <w:tr w:rsidRPr="0024519B" w:rsidR="00364819" w:rsidTr="00171C24" w14:paraId="5251D843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3CA2F305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Somalia</w:t>
            </w:r>
          </w:p>
        </w:tc>
      </w:tr>
      <w:tr w:rsidRPr="0024519B" w:rsidR="00364819" w:rsidTr="00171C24" w14:paraId="1183A507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28E26D30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Sri Lanka</w:t>
            </w:r>
          </w:p>
        </w:tc>
      </w:tr>
      <w:tr w:rsidRPr="0024519B" w:rsidR="00364819" w:rsidTr="00171C24" w14:paraId="09321688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025EC82D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Stany Zjednoczone</w:t>
            </w:r>
          </w:p>
        </w:tc>
      </w:tr>
      <w:tr w:rsidRPr="0024519B" w:rsidR="00364819" w:rsidTr="00171C24" w14:paraId="7A8E7E58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61970B04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Suazi</w:t>
            </w:r>
          </w:p>
        </w:tc>
      </w:tr>
      <w:tr w:rsidRPr="0024519B" w:rsidR="00364819" w:rsidTr="00171C24" w14:paraId="4381600B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4791E816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Sudan</w:t>
            </w:r>
          </w:p>
        </w:tc>
      </w:tr>
      <w:tr w:rsidRPr="0024519B" w:rsidR="00364819" w:rsidTr="00171C24" w14:paraId="3CD8EE3B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554E6DD9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Sudan Południowy</w:t>
            </w:r>
          </w:p>
        </w:tc>
      </w:tr>
      <w:tr w:rsidRPr="0024519B" w:rsidR="00364819" w:rsidTr="00171C24" w14:paraId="29B4E0B3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69382373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Surinam</w:t>
            </w:r>
          </w:p>
        </w:tc>
      </w:tr>
      <w:tr w:rsidRPr="0024519B" w:rsidR="00364819" w:rsidTr="00171C24" w14:paraId="4172B5A0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1B1CF86A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Svalbard i Jan Mayen</w:t>
            </w:r>
          </w:p>
        </w:tc>
      </w:tr>
      <w:tr w:rsidRPr="0024519B" w:rsidR="00364819" w:rsidTr="00171C24" w14:paraId="0E646496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68AEA106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lastRenderedPageBreak/>
              <w:t>Syria</w:t>
            </w:r>
          </w:p>
        </w:tc>
      </w:tr>
      <w:tr w:rsidRPr="0024519B" w:rsidR="00364819" w:rsidTr="00171C24" w14:paraId="348A8D12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3C737634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Szwajcaria</w:t>
            </w:r>
          </w:p>
        </w:tc>
      </w:tr>
      <w:tr w:rsidRPr="0024519B" w:rsidR="00364819" w:rsidTr="00171C24" w14:paraId="7B93559B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4252BFC2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Szwecja</w:t>
            </w:r>
          </w:p>
        </w:tc>
      </w:tr>
      <w:tr w:rsidRPr="0024519B" w:rsidR="00364819" w:rsidTr="00171C24" w14:paraId="0F965F71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5E481D3C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Tadżykistan</w:t>
            </w:r>
          </w:p>
        </w:tc>
      </w:tr>
      <w:tr w:rsidRPr="0024519B" w:rsidR="00364819" w:rsidTr="00171C24" w14:paraId="7C75259A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16D820F5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Tajlandia</w:t>
            </w:r>
          </w:p>
        </w:tc>
      </w:tr>
      <w:tr w:rsidRPr="0024519B" w:rsidR="00364819" w:rsidTr="00171C24" w14:paraId="1ECD52DF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3530738A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Tajwan</w:t>
            </w:r>
          </w:p>
        </w:tc>
      </w:tr>
      <w:tr w:rsidRPr="0024519B" w:rsidR="00364819" w:rsidTr="00171C24" w14:paraId="4769E5B1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45F0F167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Tanzania</w:t>
            </w:r>
          </w:p>
        </w:tc>
      </w:tr>
      <w:tr w:rsidRPr="0024519B" w:rsidR="00364819" w:rsidTr="00171C24" w14:paraId="6D03B62B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449D9902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Timor Wschodni</w:t>
            </w:r>
          </w:p>
        </w:tc>
      </w:tr>
      <w:tr w:rsidRPr="0024519B" w:rsidR="00364819" w:rsidTr="00171C24" w14:paraId="719E16BE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427084A9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Togo</w:t>
            </w:r>
          </w:p>
        </w:tc>
      </w:tr>
      <w:tr w:rsidRPr="0024519B" w:rsidR="00364819" w:rsidTr="00171C24" w14:paraId="72C80870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58DB5E93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Tokelau</w:t>
            </w:r>
          </w:p>
        </w:tc>
      </w:tr>
      <w:tr w:rsidRPr="0024519B" w:rsidR="00364819" w:rsidTr="00171C24" w14:paraId="23E3A0F5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7EF8A51F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Tonga</w:t>
            </w:r>
          </w:p>
        </w:tc>
      </w:tr>
      <w:tr w:rsidRPr="0024519B" w:rsidR="00364819" w:rsidTr="00171C24" w14:paraId="6DE953DE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6EA292DE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proofErr w:type="spellStart"/>
            <w:r w:rsidRPr="0024519B">
              <w:rPr>
                <w:rFonts w:cstheme="minorHAnsi"/>
                <w:color w:val="000000"/>
                <w:szCs w:val="22"/>
              </w:rPr>
              <w:t>Trynidad</w:t>
            </w:r>
            <w:proofErr w:type="spellEnd"/>
            <w:r w:rsidRPr="0024519B">
              <w:rPr>
                <w:rFonts w:cstheme="minorHAnsi"/>
                <w:color w:val="000000"/>
                <w:szCs w:val="22"/>
              </w:rPr>
              <w:t xml:space="preserve"> i Tobago</w:t>
            </w:r>
          </w:p>
        </w:tc>
      </w:tr>
      <w:tr w:rsidRPr="0024519B" w:rsidR="00364819" w:rsidTr="00171C24" w14:paraId="5453DE87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2B436A5B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Tunezja</w:t>
            </w:r>
          </w:p>
        </w:tc>
      </w:tr>
      <w:tr w:rsidRPr="0024519B" w:rsidR="00364819" w:rsidTr="00171C24" w14:paraId="23BECCB2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308CC719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Turcja</w:t>
            </w:r>
          </w:p>
        </w:tc>
      </w:tr>
      <w:tr w:rsidRPr="0024519B" w:rsidR="00364819" w:rsidTr="00171C24" w14:paraId="74CA8310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69BF8E7F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Turkmenistan</w:t>
            </w:r>
          </w:p>
        </w:tc>
      </w:tr>
      <w:tr w:rsidRPr="0024519B" w:rsidR="00364819" w:rsidTr="00171C24" w14:paraId="299B8A22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1812F05B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Turks i Caicos</w:t>
            </w:r>
          </w:p>
        </w:tc>
      </w:tr>
      <w:tr w:rsidRPr="0024519B" w:rsidR="00364819" w:rsidTr="00171C24" w14:paraId="0DAF2E32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4F0F013C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Tuvalu</w:t>
            </w:r>
          </w:p>
        </w:tc>
      </w:tr>
      <w:tr w:rsidRPr="0024519B" w:rsidR="00364819" w:rsidTr="00171C24" w14:paraId="5736A542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148BEE03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Uganda</w:t>
            </w:r>
          </w:p>
        </w:tc>
      </w:tr>
      <w:tr w:rsidRPr="0024519B" w:rsidR="00364819" w:rsidTr="00171C24" w14:paraId="3E63830A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666EA958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Ukraina</w:t>
            </w:r>
          </w:p>
        </w:tc>
      </w:tr>
      <w:tr w:rsidRPr="0024519B" w:rsidR="00364819" w:rsidTr="00171C24" w14:paraId="406A0EE1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0AA6E9F5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Urugwaj</w:t>
            </w:r>
          </w:p>
        </w:tc>
      </w:tr>
      <w:tr w:rsidRPr="0024519B" w:rsidR="00364819" w:rsidTr="00171C24" w14:paraId="381A3453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3FC9B464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Uzbekistan</w:t>
            </w:r>
          </w:p>
        </w:tc>
      </w:tr>
      <w:tr w:rsidRPr="0024519B" w:rsidR="00364819" w:rsidTr="00171C24" w14:paraId="62FEB429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60561F61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Vanuatu</w:t>
            </w:r>
          </w:p>
        </w:tc>
      </w:tr>
      <w:tr w:rsidRPr="0024519B" w:rsidR="00364819" w:rsidTr="00171C24" w14:paraId="59037A05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6052869F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Wallis i Futuna</w:t>
            </w:r>
          </w:p>
        </w:tc>
      </w:tr>
      <w:tr w:rsidRPr="0024519B" w:rsidR="00364819" w:rsidTr="00171C24" w14:paraId="71AA1A65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756D001C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Watykan</w:t>
            </w:r>
          </w:p>
        </w:tc>
      </w:tr>
      <w:tr w:rsidRPr="0024519B" w:rsidR="00364819" w:rsidTr="00171C24" w14:paraId="59457D2E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25C38802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Wenezuela</w:t>
            </w:r>
          </w:p>
        </w:tc>
      </w:tr>
      <w:tr w:rsidRPr="0024519B" w:rsidR="00364819" w:rsidTr="00171C24" w14:paraId="0B119317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59E0405A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Węgry</w:t>
            </w:r>
          </w:p>
        </w:tc>
      </w:tr>
      <w:tr w:rsidRPr="0024519B" w:rsidR="00364819" w:rsidTr="00171C24" w14:paraId="2F56DC79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3C449D64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Wielka Brytania</w:t>
            </w:r>
          </w:p>
        </w:tc>
      </w:tr>
      <w:tr w:rsidRPr="0024519B" w:rsidR="00364819" w:rsidTr="00171C24" w14:paraId="79FAA092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3254CAF3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Wietnam</w:t>
            </w:r>
          </w:p>
        </w:tc>
      </w:tr>
      <w:tr w:rsidRPr="0024519B" w:rsidR="00364819" w:rsidTr="00171C24" w14:paraId="4E4C8485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1EEEE825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Włochy</w:t>
            </w:r>
          </w:p>
        </w:tc>
      </w:tr>
      <w:tr w:rsidRPr="0024519B" w:rsidR="00364819" w:rsidTr="00171C24" w14:paraId="470DBDE2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6884BB2E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Wybrzeże Kości Słoniowej</w:t>
            </w:r>
          </w:p>
        </w:tc>
      </w:tr>
      <w:tr w:rsidRPr="0024519B" w:rsidR="00364819" w:rsidTr="00171C24" w14:paraId="5DDC15BE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753A6FB3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Wyspa Bouveta</w:t>
            </w:r>
          </w:p>
        </w:tc>
      </w:tr>
      <w:tr w:rsidRPr="0024519B" w:rsidR="00364819" w:rsidTr="00171C24" w14:paraId="786D001F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5F3B13A1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Wyspa Bożego Narodzenia</w:t>
            </w:r>
          </w:p>
        </w:tc>
      </w:tr>
      <w:tr w:rsidRPr="0024519B" w:rsidR="00364819" w:rsidTr="00171C24" w14:paraId="12647CF8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08AA900A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Wyspa Man</w:t>
            </w:r>
          </w:p>
        </w:tc>
      </w:tr>
      <w:tr w:rsidRPr="0024519B" w:rsidR="00364819" w:rsidTr="00171C24" w14:paraId="06E13ED4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341AE573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Wyspa Świętej Heleny, Wyspa Wniebowstąpienia i Tristan da Cunha</w:t>
            </w:r>
          </w:p>
        </w:tc>
      </w:tr>
      <w:tr w:rsidRPr="0024519B" w:rsidR="00364819" w:rsidTr="00171C24" w14:paraId="071EA04E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0A33FA86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Wyspy Alandzkie</w:t>
            </w:r>
          </w:p>
        </w:tc>
      </w:tr>
      <w:tr w:rsidRPr="0024519B" w:rsidR="00364819" w:rsidTr="00171C24" w14:paraId="23110951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3CF87799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Wyspy Cooka</w:t>
            </w:r>
          </w:p>
        </w:tc>
      </w:tr>
      <w:tr w:rsidRPr="0024519B" w:rsidR="00364819" w:rsidTr="00171C24" w14:paraId="78DB3D9C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5F9F2F02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Wyspy Dziewicze Stanów Zjednoczonych</w:t>
            </w:r>
          </w:p>
        </w:tc>
      </w:tr>
      <w:tr w:rsidRPr="0024519B" w:rsidR="00364819" w:rsidTr="00171C24" w14:paraId="1E7E22D2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0DD77A5E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Wyspy Heard i McDonalda</w:t>
            </w:r>
          </w:p>
        </w:tc>
      </w:tr>
      <w:tr w:rsidRPr="0024519B" w:rsidR="00364819" w:rsidTr="00171C24" w14:paraId="78051300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680A8E61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Wyspy Kokosowe</w:t>
            </w:r>
          </w:p>
        </w:tc>
      </w:tr>
      <w:tr w:rsidRPr="0024519B" w:rsidR="00364819" w:rsidTr="00171C24" w14:paraId="02B6FFC0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75B6D930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Wyspy Marshalla</w:t>
            </w:r>
          </w:p>
        </w:tc>
      </w:tr>
      <w:tr w:rsidRPr="0024519B" w:rsidR="00364819" w:rsidTr="00171C24" w14:paraId="1E80A993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417E1F39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lastRenderedPageBreak/>
              <w:t>Wyspy Owcze</w:t>
            </w:r>
          </w:p>
        </w:tc>
      </w:tr>
      <w:tr w:rsidRPr="0024519B" w:rsidR="00364819" w:rsidTr="00171C24" w14:paraId="26DE1924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48F62B0B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Wyspy Salomona</w:t>
            </w:r>
          </w:p>
        </w:tc>
      </w:tr>
      <w:tr w:rsidRPr="0024519B" w:rsidR="00364819" w:rsidTr="00171C24" w14:paraId="49C15135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3177533E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Wyspy Świętego Tomasza i Książęca</w:t>
            </w:r>
          </w:p>
        </w:tc>
      </w:tr>
      <w:tr w:rsidRPr="0024519B" w:rsidR="00364819" w:rsidTr="00171C24" w14:paraId="1813A55E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1855365F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Zambia</w:t>
            </w:r>
          </w:p>
        </w:tc>
      </w:tr>
      <w:tr w:rsidRPr="0024519B" w:rsidR="00364819" w:rsidTr="00171C24" w14:paraId="7396DF67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44BBCC3B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Zimbabwe</w:t>
            </w:r>
          </w:p>
        </w:tc>
      </w:tr>
      <w:tr w:rsidRPr="0024519B" w:rsidR="00364819" w:rsidTr="00171C24" w14:paraId="30928060" w14:textId="77777777">
        <w:trPr>
          <w:trHeight w:val="288"/>
        </w:trPr>
        <w:tc>
          <w:tcPr>
            <w:tcW w:w="6540" w:type="dxa"/>
            <w:noWrap/>
            <w:hideMark/>
          </w:tcPr>
          <w:p w:rsidRPr="0024519B" w:rsidR="00364819" w:rsidP="00364819" w:rsidRDefault="00364819" w14:paraId="7E0568CD" w14:textId="77777777">
            <w:pPr>
              <w:spacing w:before="0" w:after="0" w:line="240" w:lineRule="auto"/>
              <w:rPr>
                <w:rFonts w:cstheme="minorHAnsi"/>
                <w:color w:val="000000"/>
                <w:szCs w:val="22"/>
              </w:rPr>
            </w:pPr>
            <w:r w:rsidRPr="0024519B">
              <w:rPr>
                <w:rFonts w:cstheme="minorHAnsi"/>
                <w:color w:val="000000"/>
                <w:szCs w:val="22"/>
              </w:rPr>
              <w:t>Zjednoczone Emiraty Arabskie</w:t>
            </w:r>
          </w:p>
        </w:tc>
      </w:tr>
    </w:tbl>
    <w:p w:rsidR="00364819" w:rsidP="00364819" w:rsidRDefault="00364819" w14:paraId="4F4F4CFF" w14:textId="77777777">
      <w:pPr>
        <w:rPr>
          <w:rFonts w:ascii="Calibri" w:hAnsi="Calibri" w:eastAsia="Calibri" w:cs="Calibri"/>
          <w:color w:val="1D1C1D"/>
        </w:rPr>
      </w:pPr>
    </w:p>
    <w:p w:rsidR="00364819" w:rsidP="1F88C433" w:rsidRDefault="00364819" w14:paraId="0F92EC48" w14:textId="77777777">
      <w:pPr>
        <w:rPr>
          <w:rFonts w:ascii="Calibri" w:hAnsi="Calibri" w:eastAsia="Calibri" w:cs="Calibri"/>
          <w:sz w:val="23"/>
          <w:szCs w:val="23"/>
        </w:rPr>
      </w:pPr>
    </w:p>
    <w:sectPr w:rsidR="00364819" w:rsidSect="00EB7344">
      <w:headerReference w:type="default" r:id="rId12"/>
      <w:footerReference w:type="default" r:id="rId13"/>
      <w:headerReference w:type="first" r:id="rId14"/>
      <w:footerReference w:type="first" r:id="rId15"/>
      <w:pgSz w:w="11906" w:h="16838" w:orient="portrait"/>
      <w:pgMar w:top="1418" w:right="1134" w:bottom="1418" w:left="1134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9587F" w:rsidP="00647C0A" w:rsidRDefault="0049587F" w14:paraId="0BE568DD" w14:textId="77777777">
      <w:r>
        <w:separator/>
      </w:r>
    </w:p>
    <w:p w:rsidR="0049587F" w:rsidP="00647C0A" w:rsidRDefault="0049587F" w14:paraId="7AF4AC0A" w14:textId="77777777"/>
  </w:endnote>
  <w:endnote w:type="continuationSeparator" w:id="0">
    <w:p w:rsidR="0049587F" w:rsidP="00647C0A" w:rsidRDefault="0049587F" w14:paraId="18002B74" w14:textId="77777777">
      <w:r>
        <w:continuationSeparator/>
      </w:r>
    </w:p>
    <w:p w:rsidR="0049587F" w:rsidP="00647C0A" w:rsidRDefault="0049587F" w14:paraId="598FC5A0" w14:textId="77777777"/>
  </w:endnote>
  <w:endnote w:type="continuationNotice" w:id="1">
    <w:p w:rsidR="0049587F" w:rsidRDefault="0049587F" w14:paraId="6053E81B" w14:textId="77777777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dec="http://schemas.microsoft.com/office/drawing/2017/decorative" xmlns:pic="http://schemas.openxmlformats.org/drawingml/2006/picture" xmlns:a14="http://schemas.microsoft.com/office/drawing/2010/main" xmlns:asvg="http://schemas.microsoft.com/office/drawing/2016/SVG/main" mc:Ignorable="w14 w15 w16se w16cid w16 w16cex w16sdtdh wp14">
  <w:p w:rsidR="00443023" w:rsidP="004B6327" w:rsidRDefault="00443023" w14:paraId="0F365B30" w14:textId="0F935527">
    <w:pPr>
      <w:spacing w:after="137" w:line="275" w:lineRule="auto"/>
      <w:ind w:left="1378" w:right="1356"/>
      <w:jc w:val="center"/>
      <w:rPr>
        <w:color w:val="00628B"/>
        <w:sz w:val="12"/>
      </w:rPr>
    </w:pPr>
  </w:p>
  <w:sdt>
    <w:sdtPr>
      <w:id w:val="-798382070"/>
      <w:docPartObj>
        <w:docPartGallery w:val="Page Numbers (Bottom of Page)"/>
        <w:docPartUnique/>
      </w:docPartObj>
    </w:sdtPr>
    <w:sdtEndPr>
      <w:rPr>
        <w:color w:val="0B5DAA"/>
        <w:sz w:val="16"/>
        <w:szCs w:val="16"/>
      </w:rPr>
    </w:sdtEndPr>
    <w:sdtContent>
      <w:p w:rsidRPr="00350AB0" w:rsidR="00443023" w:rsidP="004B6327" w:rsidRDefault="00443023" w14:paraId="3354F09E" w14:textId="1D2D9EAB">
        <w:pPr>
          <w:pStyle w:val="Stopka"/>
          <w:spacing w:after="180"/>
          <w:ind w:right="74"/>
          <w:rPr>
            <w:color w:val="0B5DAA"/>
            <w:sz w:val="16"/>
            <w:szCs w:val="16"/>
          </w:rPr>
        </w:pPr>
        <w:r w:rsidRPr="00350AB0">
          <w:rPr>
            <w:b w:val="0"/>
            <w:bCs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58241" behindDoc="0" locked="0" layoutInCell="1" allowOverlap="1" wp14:anchorId="4F816CBA" wp14:editId="6EDCE176">
                  <wp:simplePos x="0" y="0"/>
                  <wp:positionH relativeFrom="page">
                    <wp:posOffset>588645</wp:posOffset>
                  </wp:positionH>
                  <wp:positionV relativeFrom="page">
                    <wp:posOffset>9101455</wp:posOffset>
                  </wp:positionV>
                  <wp:extent cx="3505835" cy="28575"/>
                  <wp:effectExtent l="0" t="0" r="0" b="9525"/>
                  <wp:wrapNone/>
                  <wp:docPr id="9" name="Prostokąt 9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575"/>
                          </a:xfrm>
                          <a:prstGeom prst="rect">
                            <a:avLst/>
                          </a:prstGeom>
                          <a:solidFill>
                            <a:srgbClr val="A0CC3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arto="http://schemas.microsoft.com/office/word/2006/arto" xmlns:asvg="http://schemas.microsoft.com/office/drawing/2016/SVG/main" xmlns:a14="http://schemas.microsoft.com/office/drawing/2010/main" xmlns:pic="http://schemas.openxmlformats.org/drawingml/2006/picture" xmlns:adec="http://schemas.microsoft.com/office/drawing/2017/decorative" xmlns:a="http://schemas.openxmlformats.org/drawingml/2006/main">
              <w:pict w14:anchorId="6D99C75C">
                <v:rect id="Prostokąt 9" style="position:absolute;margin-left:46.35pt;margin-top:716.65pt;width:276.05pt;height:2.25pt;z-index: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alt="&quot;&quot;" o:spid="_x0000_s1026" fillcolor="#a0cc3d" stroked="f" strokeweight="2pt" w14:anchorId="4BBD933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">
                  <w10:wrap anchorx="page" anchory="page"/>
                </v:rect>
              </w:pict>
            </mc:Fallback>
          </mc:AlternateContent>
        </w:r>
        <w:r w:rsidRPr="00350AB0">
          <w:rPr>
            <w:b w:val="0"/>
            <w:bCs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58242" behindDoc="0" locked="0" layoutInCell="1" allowOverlap="1" wp14:anchorId="10CBD96D" wp14:editId="7760D647">
                  <wp:simplePos x="0" y="0"/>
                  <wp:positionH relativeFrom="page">
                    <wp:posOffset>4086860</wp:posOffset>
                  </wp:positionH>
                  <wp:positionV relativeFrom="page">
                    <wp:posOffset>9101455</wp:posOffset>
                  </wp:positionV>
                  <wp:extent cx="1979930" cy="28575"/>
                  <wp:effectExtent l="0" t="0" r="1270" b="9525"/>
                  <wp:wrapNone/>
                  <wp:docPr id="10" name="Prostokąt 10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575"/>
                          </a:xfrm>
                          <a:prstGeom prst="rect">
                            <a:avLst/>
                          </a:prstGeom>
                          <a:solidFill>
                            <a:srgbClr val="0B5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arto="http://schemas.microsoft.com/office/word/2006/arto" xmlns:asvg="http://schemas.microsoft.com/office/drawing/2016/SVG/main" xmlns:a14="http://schemas.microsoft.com/office/drawing/2010/main" xmlns:pic="http://schemas.openxmlformats.org/drawingml/2006/picture" xmlns:adec="http://schemas.microsoft.com/office/drawing/2017/decorative" xmlns:a="http://schemas.openxmlformats.org/drawingml/2006/main">
              <w:pict w14:anchorId="1546B15D">
                <v:rect id="Prostokąt 10" style="position:absolute;margin-left:321.8pt;margin-top:716.65pt;width:155.9pt;height:2.25pt;z-index:25165824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spid="_x0000_s1026" fillcolor="#0b5daa" stroked="f" strokeweight="2pt" w14:anchorId="19CB78C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">
                  <w10:wrap anchorx="page" anchory="page"/>
                </v:rect>
              </w:pict>
            </mc:Fallback>
          </mc:AlternateContent>
        </w:r>
        <w:r w:rsidRPr="00350AB0">
          <w:rPr>
            <w:b w:val="0"/>
            <w:bCs/>
            <w:color w:val="0B5DAA"/>
            <w:sz w:val="16"/>
            <w:szCs w:val="16"/>
          </w:rPr>
          <w:fldChar w:fldCharType="begin"/>
        </w:r>
        <w:r w:rsidRPr="00350AB0">
          <w:rPr>
            <w:bCs/>
            <w:color w:val="0B5DAA"/>
            <w:sz w:val="16"/>
            <w:szCs w:val="16"/>
          </w:rPr>
          <w:instrText>PAGE   \* MERGEFORMAT</w:instrText>
        </w:r>
        <w:r w:rsidRPr="00350AB0">
          <w:rPr>
            <w:b w:val="0"/>
            <w:bCs/>
            <w:color w:val="0B5DAA"/>
            <w:sz w:val="16"/>
            <w:szCs w:val="16"/>
          </w:rPr>
          <w:fldChar w:fldCharType="separate"/>
        </w:r>
        <w:r>
          <w:rPr>
            <w:bCs/>
            <w:color w:val="0B5DAA"/>
            <w:sz w:val="16"/>
            <w:szCs w:val="16"/>
          </w:rPr>
          <w:t>2</w:t>
        </w:r>
        <w:r w:rsidRPr="00350AB0">
          <w:rPr>
            <w:b w:val="0"/>
            <w:bCs/>
            <w:color w:val="0B5DAA"/>
            <w:sz w:val="16"/>
            <w:szCs w:val="16"/>
          </w:rPr>
          <w:fldChar w:fldCharType="end"/>
        </w:r>
        <w:r w:rsidRPr="00350AB0">
          <w:rPr>
            <w:color w:val="0B5DAA"/>
            <w:sz w:val="16"/>
            <w:szCs w:val="16"/>
          </w:rPr>
          <w:t xml:space="preserve"> Z </w:t>
        </w:r>
        <w:r w:rsidRPr="00350AB0">
          <w:rPr>
            <w:color w:val="0B5DAA"/>
            <w:sz w:val="16"/>
            <w:szCs w:val="16"/>
          </w:rPr>
          <w:fldChar w:fldCharType="begin"/>
        </w:r>
        <w:r w:rsidRPr="00350AB0">
          <w:rPr>
            <w:color w:val="0B5DAA"/>
            <w:sz w:val="16"/>
            <w:szCs w:val="16"/>
          </w:rPr>
          <w:instrText xml:space="preserve"> NUMPAGES  \# "0"  \* MERGEFORMAT </w:instrText>
        </w:r>
        <w:r w:rsidRPr="00350AB0">
          <w:rPr>
            <w:color w:val="0B5DAA"/>
            <w:sz w:val="16"/>
            <w:szCs w:val="16"/>
          </w:rPr>
          <w:fldChar w:fldCharType="separate"/>
        </w:r>
        <w:r>
          <w:rPr>
            <w:color w:val="0B5DAA"/>
            <w:sz w:val="16"/>
            <w:szCs w:val="16"/>
          </w:rPr>
          <w:t>459</w:t>
        </w:r>
        <w:r w:rsidRPr="00350AB0">
          <w:rPr>
            <w:color w:val="0B5DAA"/>
            <w:sz w:val="16"/>
            <w:szCs w:val="16"/>
          </w:rPr>
          <w:fldChar w:fldCharType="end"/>
        </w:r>
      </w:p>
    </w:sdtContent>
  </w:sdt>
  <w:p w:rsidRPr="00DC37A4" w:rsidR="00443023" w:rsidP="004B6327" w:rsidRDefault="00443023" w14:paraId="5C9FAF5E" w14:textId="05521689">
    <w:pPr>
      <w:pStyle w:val="Stopka"/>
      <w:tabs>
        <w:tab w:val="left" w:pos="2450"/>
        <w:tab w:val="left" w:pos="2694"/>
        <w:tab w:val="left" w:pos="5502"/>
      </w:tabs>
      <w:jc w:val="both"/>
      <w:rPr>
        <w:rFonts w:cs="Calibri" w:eastAsiaTheme="minorHAns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</w:r>
    <w:r w:rsidRPr="00DC37A4">
      <w:rPr>
        <w:sz w:val="16"/>
        <w:szCs w:val="16"/>
      </w:rPr>
      <w:t xml:space="preserve">tel.: </w:t>
    </w:r>
    <w:r w:rsidRPr="00DC37A4">
      <w:rPr>
        <w:rFonts w:cs="Calibri" w:eastAsiaTheme="minorHAnsi"/>
        <w:sz w:val="16"/>
        <w:szCs w:val="16"/>
      </w:rPr>
      <w:t>+48 22 597-09-27</w:t>
    </w:r>
    <w:r w:rsidRPr="00DC37A4">
      <w:rPr>
        <w:rFonts w:cs="Calibri" w:eastAsiaTheme="minorHAnsi"/>
        <w:sz w:val="16"/>
        <w:szCs w:val="16"/>
      </w:rPr>
      <w:tab/>
    </w:r>
  </w:p>
  <w:p w:rsidRPr="00DC37A4" w:rsidR="00443023" w:rsidP="004B6327" w:rsidRDefault="00443023" w14:paraId="75179E69" w14:textId="39372E75">
    <w:pPr>
      <w:pStyle w:val="Stopka"/>
      <w:tabs>
        <w:tab w:val="left" w:pos="2450"/>
        <w:tab w:val="left" w:pos="5502"/>
      </w:tabs>
      <w:jc w:val="both"/>
      <w:rPr>
        <w:rFonts w:cs="Calibri" w:eastAsiaTheme="minorHAnsi"/>
        <w:sz w:val="16"/>
        <w:szCs w:val="16"/>
      </w:rPr>
    </w:pPr>
    <w:r>
      <w:rPr>
        <w:color w:val="0B5DAA"/>
        <w:sz w:val="16"/>
        <w:szCs w:val="16"/>
      </w:rPr>
      <w:drawing>
        <wp:anchor distT="0" distB="0" distL="114300" distR="114300" simplePos="0" relativeHeight="251658246" behindDoc="0" locked="0" layoutInCell="1" allowOverlap="1" wp14:anchorId="079A1CC2" wp14:editId="254E0E1F">
          <wp:simplePos x="0" y="0"/>
          <wp:positionH relativeFrom="column">
            <wp:posOffset>5815330</wp:posOffset>
          </wp:positionH>
          <wp:positionV relativeFrom="paragraph">
            <wp:posOffset>94615</wp:posOffset>
          </wp:positionV>
          <wp:extent cx="171450" cy="377825"/>
          <wp:effectExtent l="0" t="0" r="0" b="3175"/>
          <wp:wrapNone/>
          <wp:docPr id="11" name="Grafika 1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arc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450" cy="377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cs="Calibri" w:eastAsiaTheme="minorHAnsi"/>
        <w:sz w:val="16"/>
        <w:szCs w:val="16"/>
      </w:rPr>
      <w:t>fax: +48 22 597-09-37</w:t>
    </w:r>
    <w:r w:rsidRPr="00DC37A4">
      <w:rPr>
        <w:rFonts w:cs="Calibri" w:eastAsiaTheme="minorHAnsi"/>
        <w:sz w:val="16"/>
        <w:szCs w:val="16"/>
      </w:rPr>
      <w:tab/>
    </w:r>
    <w:r w:rsidRPr="00DC37A4">
      <w:rPr>
        <w:rFonts w:cs="Calibri" w:eastAsiaTheme="minorHAnsi"/>
        <w:sz w:val="16"/>
        <w:szCs w:val="16"/>
      </w:rPr>
      <w:t>NIP: 5251575309</w:t>
    </w:r>
  </w:p>
  <w:p w:rsidR="00443023" w:rsidP="004B6327" w:rsidRDefault="00443023" w14:paraId="26250640" w14:textId="77777777">
    <w:pPr>
      <w:pStyle w:val="Stopka"/>
      <w:tabs>
        <w:tab w:val="left" w:pos="2450"/>
        <w:tab w:val="left" w:pos="5502"/>
      </w:tabs>
      <w:jc w:val="both"/>
    </w:pPr>
    <w:r w:rsidRPr="00DC37A4">
      <w:rPr>
        <w:sz w:val="20"/>
      </w:rPr>
      <w:drawing>
        <wp:anchor distT="0" distB="0" distL="114300" distR="114300" simplePos="0" relativeHeight="251658245" behindDoc="0" locked="0" layoutInCell="1" allowOverlap="1" wp14:anchorId="59095E06" wp14:editId="5768EC50">
          <wp:simplePos x="0" y="0"/>
          <wp:positionH relativeFrom="column">
            <wp:posOffset>4195445</wp:posOffset>
          </wp:positionH>
          <wp:positionV relativeFrom="paragraph">
            <wp:posOffset>425450</wp:posOffset>
          </wp:positionV>
          <wp:extent cx="1332000" cy="297947"/>
          <wp:effectExtent l="0" t="0" r="1905" b="6985"/>
          <wp:wrapNone/>
          <wp:docPr id="12" name="Obraz 12" descr="Logo Unia Europejska Europejski Fundusz Rozwoju Regional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9" name="ueefrr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2000" cy="2979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sz w:val="20"/>
      </w:rPr>
      <w:drawing>
        <wp:anchor distT="0" distB="0" distL="114300" distR="114300" simplePos="0" relativeHeight="251658243" behindDoc="0" locked="0" layoutInCell="1" allowOverlap="1" wp14:anchorId="6F3E949F" wp14:editId="4ED8969D">
          <wp:simplePos x="0" y="0"/>
          <wp:positionH relativeFrom="column">
            <wp:posOffset>2012950</wp:posOffset>
          </wp:positionH>
          <wp:positionV relativeFrom="paragraph">
            <wp:posOffset>457200</wp:posOffset>
          </wp:positionV>
          <wp:extent cx="1044000" cy="288000"/>
          <wp:effectExtent l="0" t="0" r="3810" b="0"/>
          <wp:wrapNone/>
          <wp:docPr id="13" name="Obraz 13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4000" cy="28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sz w:val="20"/>
      </w:rPr>
      <w:drawing>
        <wp:anchor distT="0" distB="0" distL="114300" distR="114300" simplePos="0" relativeHeight="251658244" behindDoc="0" locked="0" layoutInCell="1" allowOverlap="1" wp14:anchorId="6616F2CE" wp14:editId="196DA6A6">
          <wp:simplePos x="0" y="0"/>
          <wp:positionH relativeFrom="column">
            <wp:posOffset>-28575</wp:posOffset>
          </wp:positionH>
          <wp:positionV relativeFrom="paragraph">
            <wp:posOffset>370840</wp:posOffset>
          </wp:positionV>
          <wp:extent cx="864000" cy="395520"/>
          <wp:effectExtent l="0" t="0" r="0" b="5080"/>
          <wp:wrapNone/>
          <wp:docPr id="14" name="Obraz 14" descr="Logo Fundusze Europejskie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7" name="fepc.jp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4000" cy="395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4CA3E63A">
      <w:rPr>
        <w:rFonts w:cs="Calibri" w:eastAsiaTheme="minorEastAsia"/>
        <w:sz w:val="16"/>
        <w:szCs w:val="16"/>
      </w:rPr>
      <w:t>00-184 Warszawa</w:t>
    </w:r>
    <w:r w:rsidRPr="00DC37A4">
      <w:rPr>
        <w:rFonts w:cs="Calibri" w:eastAsiaTheme="minorHAnsi"/>
        <w:sz w:val="16"/>
        <w:szCs w:val="16"/>
      </w:rPr>
      <w:tab/>
    </w:r>
    <w:r w:rsidRPr="4CA3E63A">
      <w:rPr>
        <w:rFonts w:cs="Calibri" w:eastAsiaTheme="minorEastAsia"/>
        <w:sz w:val="16"/>
        <w:szCs w:val="16"/>
      </w:rPr>
      <w:t>biuro@cez.gov.pl | www.cez.gov.pl</w:t>
    </w:r>
    <w:r w:rsidRPr="00DC37A4">
      <w:rPr>
        <w:rFonts w:cs="Calibri" w:eastAsiaTheme="minorHAnsi"/>
        <w:sz w:val="16"/>
        <w:szCs w:val="16"/>
      </w:rPr>
      <w:tab/>
    </w:r>
    <w:r w:rsidRPr="4CA3E63A">
      <w:rPr>
        <w:rFonts w:cs="Calibri" w:eastAsiaTheme="minorEastAsia"/>
        <w:sz w:val="16"/>
        <w:szCs w:val="16"/>
      </w:rPr>
      <w:t>REGON: 001377706</w:t>
    </w:r>
  </w:p>
  <w:p w:rsidR="00443023" w:rsidP="004B6327" w:rsidRDefault="00443023" w14:paraId="756D9280" w14:textId="77777777">
    <w:pPr>
      <w:spacing w:after="137" w:line="275" w:lineRule="auto"/>
      <w:ind w:right="1356"/>
      <w:rPr>
        <w:color w:val="00628B"/>
        <w:sz w:val="12"/>
      </w:rPr>
    </w:pPr>
  </w:p>
  <w:p w:rsidR="00443023" w:rsidP="00647C0A" w:rsidRDefault="00443023" w14:paraId="0AB8169E" w14:textId="77777777">
    <w:pPr>
      <w:pStyle w:val="Nagwek"/>
    </w:pPr>
  </w:p>
  <w:p w:rsidR="00443023" w:rsidP="00647C0A" w:rsidRDefault="00443023" w14:paraId="5348525C" w14:textId="7777777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4"/>
      <w:gridCol w:w="3024"/>
      <w:gridCol w:w="3024"/>
    </w:tblGrid>
    <w:tr w:rsidR="00443023" w:rsidTr="3AE87FD9" w14:paraId="5CED479F" w14:textId="77777777">
      <w:tc>
        <w:tcPr>
          <w:tcW w:w="3024" w:type="dxa"/>
        </w:tcPr>
        <w:p w:rsidR="00443023" w:rsidP="3AE87FD9" w:rsidRDefault="00443023" w14:paraId="35A964F4" w14:textId="77777777">
          <w:pPr>
            <w:pStyle w:val="Nagwek"/>
            <w:ind w:left="-115"/>
            <w:jc w:val="left"/>
          </w:pPr>
        </w:p>
      </w:tc>
      <w:tc>
        <w:tcPr>
          <w:tcW w:w="3024" w:type="dxa"/>
        </w:tcPr>
        <w:p w:rsidR="00443023" w:rsidP="3AE87FD9" w:rsidRDefault="00443023" w14:paraId="3E92A501" w14:textId="77777777">
          <w:pPr>
            <w:pStyle w:val="Nagwek"/>
            <w:jc w:val="center"/>
          </w:pPr>
        </w:p>
      </w:tc>
      <w:tc>
        <w:tcPr>
          <w:tcW w:w="3024" w:type="dxa"/>
        </w:tcPr>
        <w:p w:rsidR="00443023" w:rsidP="3AE87FD9" w:rsidRDefault="00443023" w14:paraId="1AD0F254" w14:textId="77777777">
          <w:pPr>
            <w:pStyle w:val="Nagwek"/>
            <w:ind w:right="-115"/>
            <w:jc w:val="right"/>
          </w:pPr>
        </w:p>
      </w:tc>
    </w:tr>
  </w:tbl>
  <w:p w:rsidR="00443023" w:rsidP="3AE87FD9" w:rsidRDefault="00443023" w14:paraId="15E18711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9587F" w:rsidP="00647C0A" w:rsidRDefault="0049587F" w14:paraId="5AD1B633" w14:textId="77777777">
      <w:r>
        <w:separator/>
      </w:r>
    </w:p>
    <w:p w:rsidR="0049587F" w:rsidP="00647C0A" w:rsidRDefault="0049587F" w14:paraId="3A47A595" w14:textId="77777777"/>
  </w:footnote>
  <w:footnote w:type="continuationSeparator" w:id="0">
    <w:p w:rsidR="0049587F" w:rsidP="00647C0A" w:rsidRDefault="0049587F" w14:paraId="7276993A" w14:textId="77777777">
      <w:r>
        <w:continuationSeparator/>
      </w:r>
    </w:p>
    <w:p w:rsidR="0049587F" w:rsidP="00647C0A" w:rsidRDefault="0049587F" w14:paraId="4AE14260" w14:textId="77777777"/>
  </w:footnote>
  <w:footnote w:type="continuationNotice" w:id="1">
    <w:p w:rsidR="0049587F" w:rsidRDefault="0049587F" w14:paraId="5785C564" w14:textId="77777777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3464AC" w:rsidR="00443023" w:rsidP="00E17F45" w:rsidRDefault="00443023" w14:paraId="6758BB97" w14:textId="6F6CA444">
    <w:pPr>
      <w:pStyle w:val="Nagwek"/>
      <w:jc w:val="center"/>
    </w:pPr>
  </w:p>
  <w:p w:rsidR="00443023" w:rsidP="00647C0A" w:rsidRDefault="00443023" w14:paraId="52216BA4" w14:textId="7777777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443023" w:rsidP="00647C0A" w:rsidRDefault="00443023" w14:paraId="60E35702" w14:textId="25E98484">
    <w:pPr>
      <w:pStyle w:val="Nagwek"/>
    </w:pPr>
    <w:r w:rsidRPr="0087455B">
      <w:rPr>
        <w:noProof/>
        <w:color w:val="00628B"/>
        <w:sz w:val="12"/>
        <w:lang w:eastAsia="pl-PL"/>
      </w:rPr>
      <w:drawing>
        <wp:anchor distT="0" distB="0" distL="114300" distR="114300" simplePos="0" relativeHeight="251658240" behindDoc="0" locked="0" layoutInCell="1" allowOverlap="1" wp14:anchorId="0A8D7D25" wp14:editId="7106A8F7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836817" cy="506708"/>
          <wp:effectExtent l="0" t="0" r="0" b="8255"/>
          <wp:wrapNone/>
          <wp:docPr id="1" name="Obraz 1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6817" cy="5067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HTML-List1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1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2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3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4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5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6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" w15:restartNumberingAfterBreak="0">
    <w:nsid w:val="00EA3C5C"/>
    <w:multiLevelType w:val="multilevel"/>
    <w:tmpl w:val="B5DC556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lvlRestart w:val="0"/>
      <w:pStyle w:val="WymaganieL1"/>
      <w:lvlText w:val="WZP.%4 "/>
      <w:lvlJc w:val="left"/>
      <w:pPr>
        <w:tabs>
          <w:tab w:val="num" w:pos="964"/>
        </w:tabs>
        <w:ind w:left="1418" w:hanging="1021"/>
      </w:pPr>
      <w:rPr>
        <w:rFonts w:hint="default"/>
        <w:b w:val="0"/>
        <w:i w:val="0"/>
        <w:sz w:val="20"/>
        <w:u w:val="single"/>
      </w:rPr>
    </w:lvl>
    <w:lvl w:ilvl="4">
      <w:start w:val="1"/>
      <w:numFmt w:val="decimal"/>
      <w:pStyle w:val="WymaganieL2"/>
      <w:lvlText w:val="WZP.%4.%5"/>
      <w:lvlJc w:val="left"/>
      <w:pPr>
        <w:tabs>
          <w:tab w:val="num" w:pos="1928"/>
        </w:tabs>
        <w:ind w:left="1928" w:hanging="1077"/>
      </w:pPr>
      <w:rPr>
        <w:rFonts w:hint="default"/>
        <w:sz w:val="20"/>
        <w:u w:val="single"/>
      </w:rPr>
    </w:lvl>
    <w:lvl w:ilvl="5">
      <w:start w:val="1"/>
      <w:numFmt w:val="bullet"/>
      <w:pStyle w:val="wymagania-punkty"/>
      <w:lvlText w:val=""/>
      <w:lvlJc w:val="left"/>
      <w:pPr>
        <w:ind w:left="1474" w:firstLine="57"/>
      </w:pPr>
      <w:rPr>
        <w:rFonts w:hint="default" w:ascii="Symbol" w:hAnsi="Symbol"/>
      </w:rPr>
    </w:lvl>
    <w:lvl w:ilvl="6">
      <w:start w:val="1"/>
      <w:numFmt w:val="bullet"/>
      <w:pStyle w:val="Wymagania-punkyL2"/>
      <w:lvlText w:val=""/>
      <w:lvlJc w:val="left"/>
      <w:pPr>
        <w:ind w:left="2155" w:hanging="397"/>
      </w:pPr>
      <w:rPr>
        <w:rFonts w:hint="default" w:ascii="Symbol" w:hAnsi="Symbol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03C43468"/>
    <w:multiLevelType w:val="multilevel"/>
    <w:tmpl w:val="11D4356C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54677DF"/>
    <w:multiLevelType w:val="hybridMultilevel"/>
    <w:tmpl w:val="CF7A28CA"/>
    <w:lvl w:ilvl="0" w:tplc="3AF2CFB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D86C248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CAEC4F9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F86401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1F60A6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C1EC4A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4A84EE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5E00C5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4EA4E9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5CB5A86"/>
    <w:multiLevelType w:val="hybridMultilevel"/>
    <w:tmpl w:val="19FE99AC"/>
    <w:lvl w:ilvl="0" w:tplc="0415000F">
      <w:start w:val="1"/>
      <w:numFmt w:val="decimal"/>
      <w:pStyle w:val="wypunktowanie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396077"/>
    <w:multiLevelType w:val="hybridMultilevel"/>
    <w:tmpl w:val="00B0DC0C"/>
    <w:lvl w:ilvl="0" w:tplc="6C64BBF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728982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204246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99A336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75863E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22E88D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6F6F56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C302B0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4EA276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06731396"/>
    <w:multiLevelType w:val="hybridMultilevel"/>
    <w:tmpl w:val="FFFFFFFF"/>
    <w:lvl w:ilvl="0" w:tplc="431C035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AF0033E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411AE35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B0CA12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4A7F7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3AE966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46CDF4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3C425C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B9EA95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074B7A42"/>
    <w:multiLevelType w:val="hybridMultilevel"/>
    <w:tmpl w:val="2A90340A"/>
    <w:lvl w:ilvl="0" w:tplc="DF32418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659EFC3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D0ECA9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0D26E9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4A2B86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302474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832C6A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2169AE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877C0F6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08293954"/>
    <w:multiLevelType w:val="hybridMultilevel"/>
    <w:tmpl w:val="FFFFFFFF"/>
    <w:lvl w:ilvl="0" w:tplc="0FE62E9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874830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79AA129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2F6A84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5A265A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89EB04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70EFD0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7D2F10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58E6C8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086C3924"/>
    <w:multiLevelType w:val="hybridMultilevel"/>
    <w:tmpl w:val="BC20C2AA"/>
    <w:lvl w:ilvl="0" w:tplc="8BD87A0A">
      <w:start w:val="1"/>
      <w:numFmt w:val="decimal"/>
      <w:lvlText w:val="%1."/>
      <w:lvlJc w:val="left"/>
      <w:pPr>
        <w:ind w:left="360" w:hanging="360"/>
      </w:pPr>
    </w:lvl>
    <w:lvl w:ilvl="1" w:tplc="37A4FEA4">
      <w:start w:val="1"/>
      <w:numFmt w:val="lowerLetter"/>
      <w:lvlText w:val="%2."/>
      <w:lvlJc w:val="left"/>
      <w:pPr>
        <w:ind w:left="1080" w:hanging="360"/>
      </w:pPr>
    </w:lvl>
    <w:lvl w:ilvl="2" w:tplc="5CD4A7CA">
      <w:start w:val="1"/>
      <w:numFmt w:val="lowerRoman"/>
      <w:lvlText w:val="%3."/>
      <w:lvlJc w:val="right"/>
      <w:pPr>
        <w:ind w:left="1800" w:hanging="180"/>
      </w:pPr>
    </w:lvl>
    <w:lvl w:ilvl="3" w:tplc="82E2C0E4">
      <w:start w:val="1"/>
      <w:numFmt w:val="decimal"/>
      <w:lvlText w:val="%4."/>
      <w:lvlJc w:val="left"/>
      <w:pPr>
        <w:ind w:left="2520" w:hanging="360"/>
      </w:pPr>
    </w:lvl>
    <w:lvl w:ilvl="4" w:tplc="7258037A">
      <w:start w:val="1"/>
      <w:numFmt w:val="lowerLetter"/>
      <w:lvlText w:val="%5."/>
      <w:lvlJc w:val="left"/>
      <w:pPr>
        <w:ind w:left="3240" w:hanging="360"/>
      </w:pPr>
    </w:lvl>
    <w:lvl w:ilvl="5" w:tplc="E0EC4964">
      <w:start w:val="1"/>
      <w:numFmt w:val="lowerRoman"/>
      <w:lvlText w:val="%6."/>
      <w:lvlJc w:val="right"/>
      <w:pPr>
        <w:ind w:left="3960" w:hanging="180"/>
      </w:pPr>
    </w:lvl>
    <w:lvl w:ilvl="6" w:tplc="E132DBC6">
      <w:start w:val="1"/>
      <w:numFmt w:val="decimal"/>
      <w:lvlText w:val="%7."/>
      <w:lvlJc w:val="left"/>
      <w:pPr>
        <w:ind w:left="4680" w:hanging="360"/>
      </w:pPr>
    </w:lvl>
    <w:lvl w:ilvl="7" w:tplc="D470899C">
      <w:start w:val="1"/>
      <w:numFmt w:val="lowerLetter"/>
      <w:lvlText w:val="%8."/>
      <w:lvlJc w:val="left"/>
      <w:pPr>
        <w:ind w:left="5400" w:hanging="360"/>
      </w:pPr>
    </w:lvl>
    <w:lvl w:ilvl="8" w:tplc="A9B4D65A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952331E"/>
    <w:multiLevelType w:val="hybridMultilevel"/>
    <w:tmpl w:val="7004B622"/>
    <w:lvl w:ilvl="0" w:tplc="FFFFFFFF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9FCCEB4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1B26C6A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960518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73AF42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C209A7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37CE62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97CE57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DC4172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09791D08"/>
    <w:multiLevelType w:val="hybridMultilevel"/>
    <w:tmpl w:val="FFFFFFFF"/>
    <w:lvl w:ilvl="0" w:tplc="09A2FAA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E0EA227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9D60EDF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DE8A68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E845A9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EE2E05D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226F63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43403F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C6EA0D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0A701CE1"/>
    <w:multiLevelType w:val="hybridMultilevel"/>
    <w:tmpl w:val="1820CA8E"/>
    <w:lvl w:ilvl="0" w:tplc="26D079F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7CECC7A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4D948DB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420BA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894960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2E6303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E8037E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D903F3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F340FF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0AA210E7"/>
    <w:multiLevelType w:val="hybridMultilevel"/>
    <w:tmpl w:val="E19A733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0AA21FA9"/>
    <w:multiLevelType w:val="hybridMultilevel"/>
    <w:tmpl w:val="3926CD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AA645D9"/>
    <w:multiLevelType w:val="multilevel"/>
    <w:tmpl w:val="C16A9FC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0AB449A2"/>
    <w:multiLevelType w:val="multilevel"/>
    <w:tmpl w:val="229C16D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860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0AB45256"/>
    <w:multiLevelType w:val="hybridMultilevel"/>
    <w:tmpl w:val="FFFFFFFF"/>
    <w:lvl w:ilvl="0" w:tplc="0C5A5B3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9A2AE7F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7742877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5DECB4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B7AC0F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BEC53C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4AC312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2BCDAC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778D69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0ACB4DA6"/>
    <w:multiLevelType w:val="hybridMultilevel"/>
    <w:tmpl w:val="878C9F8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0AD37ECA"/>
    <w:multiLevelType w:val="hybridMultilevel"/>
    <w:tmpl w:val="2CB6AE90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000000" w:themeColor="text1"/>
        <w:sz w:val="16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0B6148A7"/>
    <w:multiLevelType w:val="hybridMultilevel"/>
    <w:tmpl w:val="FFFFFFFF"/>
    <w:lvl w:ilvl="0" w:tplc="DC32065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8D2A262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3C2F1F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C544FF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6CC259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B446946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5C414F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C423A5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FFCE69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0BA15BBC"/>
    <w:multiLevelType w:val="hybridMultilevel"/>
    <w:tmpl w:val="FFFFFFFF"/>
    <w:lvl w:ilvl="0" w:tplc="0EA6419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A28656F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66E9DD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376E0F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2CC519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19468B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202D75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CC657B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D166CE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0BAB3F67"/>
    <w:multiLevelType w:val="hybridMultilevel"/>
    <w:tmpl w:val="9858CE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0D6A4261"/>
    <w:multiLevelType w:val="hybridMultilevel"/>
    <w:tmpl w:val="FFFFFFFF"/>
    <w:lvl w:ilvl="0" w:tplc="A22AB8A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380FC9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E34E4E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0A6DD9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2F0CAD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6C8F21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430BAD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D6EB38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D6A6D1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0DBF7C18"/>
    <w:multiLevelType w:val="hybridMultilevel"/>
    <w:tmpl w:val="FFFFFFFF"/>
    <w:lvl w:ilvl="0" w:tplc="0A26986A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8E38814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172088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08EDB7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8826F8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354261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6CABDD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79051F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29C650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0E9C2785"/>
    <w:multiLevelType w:val="hybridMultilevel"/>
    <w:tmpl w:val="B3D0A8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0EF91589"/>
    <w:multiLevelType w:val="hybridMultilevel"/>
    <w:tmpl w:val="FFFFFFFF"/>
    <w:lvl w:ilvl="0" w:tplc="ACCA5EF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9FA8C0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64AEB1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4A88FF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E18A20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2E6209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BA28C8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19847B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20E67D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0FCE74B7"/>
    <w:multiLevelType w:val="hybridMultilevel"/>
    <w:tmpl w:val="C57014E8"/>
    <w:lvl w:ilvl="0" w:tplc="820C7E2A">
      <w:start w:val="1"/>
      <w:numFmt w:val="decimal"/>
      <w:lvlText w:val="%1."/>
      <w:lvlJc w:val="left"/>
      <w:pPr>
        <w:ind w:left="720" w:hanging="360"/>
      </w:pPr>
    </w:lvl>
    <w:lvl w:ilvl="1" w:tplc="8D80F6EC">
      <w:start w:val="1"/>
      <w:numFmt w:val="lowerLetter"/>
      <w:lvlText w:val="%2."/>
      <w:lvlJc w:val="left"/>
      <w:pPr>
        <w:ind w:left="1440" w:hanging="360"/>
      </w:pPr>
    </w:lvl>
    <w:lvl w:ilvl="2" w:tplc="3DFA29F8">
      <w:start w:val="1"/>
      <w:numFmt w:val="lowerRoman"/>
      <w:lvlText w:val="%3."/>
      <w:lvlJc w:val="right"/>
      <w:pPr>
        <w:ind w:left="2160" w:hanging="180"/>
      </w:pPr>
    </w:lvl>
    <w:lvl w:ilvl="3" w:tplc="5C022F6C">
      <w:start w:val="1"/>
      <w:numFmt w:val="decimal"/>
      <w:lvlText w:val="%4."/>
      <w:lvlJc w:val="left"/>
      <w:pPr>
        <w:ind w:left="2880" w:hanging="360"/>
      </w:pPr>
    </w:lvl>
    <w:lvl w:ilvl="4" w:tplc="BBB81D08">
      <w:start w:val="1"/>
      <w:numFmt w:val="lowerLetter"/>
      <w:lvlText w:val="%5."/>
      <w:lvlJc w:val="left"/>
      <w:pPr>
        <w:ind w:left="3600" w:hanging="360"/>
      </w:pPr>
    </w:lvl>
    <w:lvl w:ilvl="5" w:tplc="3F0C1D30">
      <w:start w:val="1"/>
      <w:numFmt w:val="lowerRoman"/>
      <w:lvlText w:val="%6."/>
      <w:lvlJc w:val="right"/>
      <w:pPr>
        <w:ind w:left="4320" w:hanging="180"/>
      </w:pPr>
    </w:lvl>
    <w:lvl w:ilvl="6" w:tplc="12A232C8">
      <w:start w:val="1"/>
      <w:numFmt w:val="decimal"/>
      <w:lvlText w:val="%7."/>
      <w:lvlJc w:val="left"/>
      <w:pPr>
        <w:ind w:left="5040" w:hanging="360"/>
      </w:pPr>
    </w:lvl>
    <w:lvl w:ilvl="7" w:tplc="6C92B96E">
      <w:start w:val="1"/>
      <w:numFmt w:val="lowerLetter"/>
      <w:lvlText w:val="%8."/>
      <w:lvlJc w:val="left"/>
      <w:pPr>
        <w:ind w:left="5760" w:hanging="360"/>
      </w:pPr>
    </w:lvl>
    <w:lvl w:ilvl="8" w:tplc="25686386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FDE673D"/>
    <w:multiLevelType w:val="hybridMultilevel"/>
    <w:tmpl w:val="C6FC6E1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10165212"/>
    <w:multiLevelType w:val="hybridMultilevel"/>
    <w:tmpl w:val="81F87D8C"/>
    <w:lvl w:ilvl="0" w:tplc="CD304EC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3FF6171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D62238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7CA9D7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89C601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AD494B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638ACA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C73C04F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11DF5978"/>
    <w:multiLevelType w:val="hybridMultilevel"/>
    <w:tmpl w:val="52700A80"/>
    <w:lvl w:ilvl="0" w:tplc="4B4CFCD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A121A9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BBC530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B1AA454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666964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1C0A29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C2C6E0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6FEE6E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690D3F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13A12A26"/>
    <w:multiLevelType w:val="hybridMultilevel"/>
    <w:tmpl w:val="71D093A4"/>
    <w:lvl w:ilvl="0" w:tplc="FFFFFFFF">
      <w:start w:val="1"/>
      <w:numFmt w:val="bullet"/>
      <w:lvlText w:val=""/>
      <w:lvlJc w:val="left"/>
      <w:pPr>
        <w:ind w:left="816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536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256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976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96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416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136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856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576" w:hanging="360"/>
      </w:pPr>
      <w:rPr>
        <w:rFonts w:hint="default" w:ascii="Wingdings" w:hAnsi="Wingdings"/>
      </w:rPr>
    </w:lvl>
  </w:abstractNum>
  <w:abstractNum w:abstractNumId="32" w15:restartNumberingAfterBreak="0">
    <w:nsid w:val="143E31B8"/>
    <w:multiLevelType w:val="hybridMultilevel"/>
    <w:tmpl w:val="878C9F8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17B64D31"/>
    <w:multiLevelType w:val="hybridMultilevel"/>
    <w:tmpl w:val="295C157E"/>
    <w:lvl w:ilvl="0" w:tplc="F4F4C88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C3C2846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21610E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9C2BFC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ED6A04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B0485A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F102F6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0A27B7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45EBCA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17CE5E14"/>
    <w:multiLevelType w:val="hybridMultilevel"/>
    <w:tmpl w:val="FFFFFFFF"/>
    <w:lvl w:ilvl="0" w:tplc="B92678EC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7428AC1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354915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2C2C3D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A78B9D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D2676E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452E31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B08385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224EF2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 w15:restartNumberingAfterBreak="0">
    <w:nsid w:val="18454E9B"/>
    <w:multiLevelType w:val="hybridMultilevel"/>
    <w:tmpl w:val="FFFFFFFF"/>
    <w:lvl w:ilvl="0" w:tplc="A38823D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380460D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A1E663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694A00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410062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D4E132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EB44CF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C66E6B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7C8A62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6" w15:restartNumberingAfterBreak="0">
    <w:nsid w:val="19852AEA"/>
    <w:multiLevelType w:val="hybridMultilevel"/>
    <w:tmpl w:val="FFFFFFFF"/>
    <w:lvl w:ilvl="0" w:tplc="E0F25FE2">
      <w:start w:val="1"/>
      <w:numFmt w:val="decimal"/>
      <w:lvlText w:val="%1."/>
      <w:lvlJc w:val="left"/>
      <w:pPr>
        <w:ind w:left="2880" w:hanging="360"/>
      </w:pPr>
    </w:lvl>
    <w:lvl w:ilvl="1" w:tplc="B964B72E">
      <w:start w:val="1"/>
      <w:numFmt w:val="lowerLetter"/>
      <w:lvlText w:val="%2."/>
      <w:lvlJc w:val="left"/>
      <w:pPr>
        <w:ind w:left="1440" w:hanging="360"/>
      </w:pPr>
    </w:lvl>
    <w:lvl w:ilvl="2" w:tplc="D8086A2C">
      <w:start w:val="1"/>
      <w:numFmt w:val="lowerRoman"/>
      <w:lvlText w:val="%3."/>
      <w:lvlJc w:val="right"/>
      <w:pPr>
        <w:ind w:left="2160" w:hanging="180"/>
      </w:pPr>
    </w:lvl>
    <w:lvl w:ilvl="3" w:tplc="88EC67F6">
      <w:start w:val="1"/>
      <w:numFmt w:val="decimal"/>
      <w:lvlText w:val="%4."/>
      <w:lvlJc w:val="left"/>
      <w:pPr>
        <w:ind w:left="2880" w:hanging="360"/>
      </w:pPr>
    </w:lvl>
    <w:lvl w:ilvl="4" w:tplc="D02234CC">
      <w:start w:val="1"/>
      <w:numFmt w:val="lowerLetter"/>
      <w:lvlText w:val="%5."/>
      <w:lvlJc w:val="left"/>
      <w:pPr>
        <w:ind w:left="3600" w:hanging="360"/>
      </w:pPr>
    </w:lvl>
    <w:lvl w:ilvl="5" w:tplc="FFEE15A6">
      <w:start w:val="1"/>
      <w:numFmt w:val="lowerRoman"/>
      <w:lvlText w:val="%6."/>
      <w:lvlJc w:val="right"/>
      <w:pPr>
        <w:ind w:left="4320" w:hanging="180"/>
      </w:pPr>
    </w:lvl>
    <w:lvl w:ilvl="6" w:tplc="E26AC32C">
      <w:start w:val="1"/>
      <w:numFmt w:val="decimal"/>
      <w:lvlText w:val="%7."/>
      <w:lvlJc w:val="left"/>
      <w:pPr>
        <w:ind w:left="5040" w:hanging="360"/>
      </w:pPr>
    </w:lvl>
    <w:lvl w:ilvl="7" w:tplc="057CD5E0">
      <w:start w:val="1"/>
      <w:numFmt w:val="lowerLetter"/>
      <w:lvlText w:val="%8."/>
      <w:lvlJc w:val="left"/>
      <w:pPr>
        <w:ind w:left="5760" w:hanging="360"/>
      </w:pPr>
    </w:lvl>
    <w:lvl w:ilvl="8" w:tplc="88FC9662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AEA3D69"/>
    <w:multiLevelType w:val="hybridMultilevel"/>
    <w:tmpl w:val="B3D0A8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1B385D5E"/>
    <w:multiLevelType w:val="hybridMultilevel"/>
    <w:tmpl w:val="4712DAFE"/>
    <w:lvl w:ilvl="0" w:tplc="0415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39" w15:restartNumberingAfterBreak="0">
    <w:nsid w:val="1B9552EA"/>
    <w:multiLevelType w:val="hybridMultilevel"/>
    <w:tmpl w:val="FFFFFFFF"/>
    <w:lvl w:ilvl="0" w:tplc="65F61428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A488762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47A2843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378009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0B46A4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05E2FA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1BE3E4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F14AAB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A241FE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0" w15:restartNumberingAfterBreak="0">
    <w:nsid w:val="1C830188"/>
    <w:multiLevelType w:val="hybridMultilevel"/>
    <w:tmpl w:val="878C9F8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DA27EAC"/>
    <w:multiLevelType w:val="hybridMultilevel"/>
    <w:tmpl w:val="B3D0A8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1EA5521D"/>
    <w:multiLevelType w:val="hybridMultilevel"/>
    <w:tmpl w:val="F5AA45C2"/>
    <w:lvl w:ilvl="0" w:tplc="BA0E637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D1B21C4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8BA993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DDA985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604732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CD63D4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E0A4A2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E5205F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B58AF7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3" w15:restartNumberingAfterBreak="0">
    <w:nsid w:val="1F50050C"/>
    <w:multiLevelType w:val="hybridMultilevel"/>
    <w:tmpl w:val="FEC67B00"/>
    <w:lvl w:ilvl="0" w:tplc="31C48448">
      <w:start w:val="1"/>
      <w:numFmt w:val="decimal"/>
      <w:pStyle w:val="Tabelanumerowanie1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44" w15:restartNumberingAfterBreak="0">
    <w:nsid w:val="1FCE5013"/>
    <w:multiLevelType w:val="hybridMultilevel"/>
    <w:tmpl w:val="431E24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1F0283D"/>
    <w:multiLevelType w:val="hybridMultilevel"/>
    <w:tmpl w:val="2CB6AE90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000000" w:themeColor="text1"/>
        <w:sz w:val="16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23BC1E0B"/>
    <w:multiLevelType w:val="hybridMultilevel"/>
    <w:tmpl w:val="69C4EB58"/>
    <w:lvl w:ilvl="0" w:tplc="0415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4A563F5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2ECD32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E040BF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37EC09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C2CEA5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0824ED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D2A9F4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ADE52F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7" w15:restartNumberingAfterBreak="0">
    <w:nsid w:val="243F326D"/>
    <w:multiLevelType w:val="hybridMultilevel"/>
    <w:tmpl w:val="935818B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8" w15:restartNumberingAfterBreak="0">
    <w:nsid w:val="25155A7B"/>
    <w:multiLevelType w:val="hybridMultilevel"/>
    <w:tmpl w:val="878C9F8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252A697F"/>
    <w:multiLevelType w:val="hybridMultilevel"/>
    <w:tmpl w:val="B3D0A8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25B258DC"/>
    <w:multiLevelType w:val="hybridMultilevel"/>
    <w:tmpl w:val="877E5060"/>
    <w:lvl w:ilvl="0" w:tplc="FFFFFFFF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1" w15:restartNumberingAfterBreak="0">
    <w:nsid w:val="25E917D1"/>
    <w:multiLevelType w:val="hybridMultilevel"/>
    <w:tmpl w:val="DD964864"/>
    <w:lvl w:ilvl="0" w:tplc="8A5C5CB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D8E2D47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7EA532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58E1AB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85401F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1925A1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01E6DB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93AF41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3F2401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2" w15:restartNumberingAfterBreak="0">
    <w:nsid w:val="263F7670"/>
    <w:multiLevelType w:val="hybridMultilevel"/>
    <w:tmpl w:val="F802FB10"/>
    <w:lvl w:ilvl="0" w:tplc="5154623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7180FB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FDE9AD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5E8234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B6E8C8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B800691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5148C3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70E631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C7B4C98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3" w15:restartNumberingAfterBreak="0">
    <w:nsid w:val="26815F86"/>
    <w:multiLevelType w:val="hybridMultilevel"/>
    <w:tmpl w:val="FFFFFFFF"/>
    <w:lvl w:ilvl="0" w:tplc="CA4A0F5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9F80A2D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28D29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B0B236E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646286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3DC224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4A8A03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992B95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9247B8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4" w15:restartNumberingAfterBreak="0">
    <w:nsid w:val="26F539E0"/>
    <w:multiLevelType w:val="hybridMultilevel"/>
    <w:tmpl w:val="06FE87A0"/>
    <w:lvl w:ilvl="0" w:tplc="6EE60B1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E22660C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6F4C20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75C410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F984BE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042FCF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E82F9E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DB5602C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40EF99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5" w15:restartNumberingAfterBreak="0">
    <w:nsid w:val="27813235"/>
    <w:multiLevelType w:val="hybridMultilevel"/>
    <w:tmpl w:val="C0C4A0D6"/>
    <w:lvl w:ilvl="0" w:tplc="B3F4225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7188D9A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7342185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A440D0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81C378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CA0728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A1AC15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DCCD80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372E6C0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6" w15:restartNumberingAfterBreak="0">
    <w:nsid w:val="282B2566"/>
    <w:multiLevelType w:val="hybridMultilevel"/>
    <w:tmpl w:val="878C9F8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29A42C57"/>
    <w:multiLevelType w:val="hybridMultilevel"/>
    <w:tmpl w:val="A9B06BE0"/>
    <w:lvl w:ilvl="0" w:tplc="FFFFFFFF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8" w15:restartNumberingAfterBreak="0">
    <w:nsid w:val="2BA80EE6"/>
    <w:multiLevelType w:val="hybridMultilevel"/>
    <w:tmpl w:val="878C9F8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2C7C5580"/>
    <w:multiLevelType w:val="hybridMultilevel"/>
    <w:tmpl w:val="7E342FF6"/>
    <w:lvl w:ilvl="0" w:tplc="6D30476A">
      <w:start w:val="1"/>
      <w:numFmt w:val="bullet"/>
      <w:pStyle w:val="Punktowaniepoz1"/>
      <w:lvlText w:val=""/>
      <w:lvlJc w:val="left"/>
      <w:pPr>
        <w:ind w:left="1287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60" w15:restartNumberingAfterBreak="0">
    <w:nsid w:val="2DB367D6"/>
    <w:multiLevelType w:val="hybridMultilevel"/>
    <w:tmpl w:val="878C9F8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2E5D5D8E"/>
    <w:multiLevelType w:val="hybridMultilevel"/>
    <w:tmpl w:val="D06A18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E6475E6"/>
    <w:multiLevelType w:val="hybridMultilevel"/>
    <w:tmpl w:val="FFFFFFFF"/>
    <w:lvl w:ilvl="0" w:tplc="950C67F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B942C3D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E28E15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560101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FFE2C3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70EA69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9F89BC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274CA6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B4634B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3" w15:restartNumberingAfterBreak="0">
    <w:nsid w:val="2EAF308E"/>
    <w:multiLevelType w:val="hybridMultilevel"/>
    <w:tmpl w:val="FFFFFFFF"/>
    <w:lvl w:ilvl="0" w:tplc="DF6A5FE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ADE455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1DE2C0C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BDB2E4A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2EECA1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8A8C14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A74408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2DAD73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0E03A8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4" w15:restartNumberingAfterBreak="0">
    <w:nsid w:val="2F58030B"/>
    <w:multiLevelType w:val="hybridMultilevel"/>
    <w:tmpl w:val="D17E51D0"/>
    <w:lvl w:ilvl="0" w:tplc="0415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65" w15:restartNumberingAfterBreak="0">
    <w:nsid w:val="320B1DE7"/>
    <w:multiLevelType w:val="hybridMultilevel"/>
    <w:tmpl w:val="FFFFFFFF"/>
    <w:lvl w:ilvl="0" w:tplc="97482D5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D53CF21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7AC7AF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B8F630C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C12FEC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B9EDF4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70457F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1F0202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87E4D9B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6" w15:restartNumberingAfterBreak="0">
    <w:nsid w:val="329C520F"/>
    <w:multiLevelType w:val="hybridMultilevel"/>
    <w:tmpl w:val="9858CE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34182EEA"/>
    <w:multiLevelType w:val="hybridMultilevel"/>
    <w:tmpl w:val="878C9F8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355417ED"/>
    <w:multiLevelType w:val="hybridMultilevel"/>
    <w:tmpl w:val="342E38DA"/>
    <w:lvl w:ilvl="0" w:tplc="5D3C53F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3323E58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4B00CED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C504B4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DC045D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E2EE89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E165F5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5B8465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21E4AB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9" w15:restartNumberingAfterBreak="0">
    <w:nsid w:val="371B4047"/>
    <w:multiLevelType w:val="hybridMultilevel"/>
    <w:tmpl w:val="AD96DC3E"/>
    <w:lvl w:ilvl="0" w:tplc="FFFFFFF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71B462E"/>
    <w:multiLevelType w:val="hybridMultilevel"/>
    <w:tmpl w:val="878C9F8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3747635F"/>
    <w:multiLevelType w:val="hybridMultilevel"/>
    <w:tmpl w:val="FFFFFFFF"/>
    <w:lvl w:ilvl="0" w:tplc="DEE0E67E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F59283C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134EFD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FDA790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BAABBA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A743EE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A76FCD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AFCDAD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CF627EB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2" w15:restartNumberingAfterBreak="0">
    <w:nsid w:val="382E067D"/>
    <w:multiLevelType w:val="hybridMultilevel"/>
    <w:tmpl w:val="FFFFFFFF"/>
    <w:lvl w:ilvl="0" w:tplc="0E0073C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168B18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154D18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8B0400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DA0C58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6E02BA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94A75D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DA62968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DBC491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3" w15:restartNumberingAfterBreak="0">
    <w:nsid w:val="38426DC0"/>
    <w:multiLevelType w:val="hybridMultilevel"/>
    <w:tmpl w:val="FFFFFFFF"/>
    <w:lvl w:ilvl="0" w:tplc="55D43EF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9F48F82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274270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B6103C4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816DC2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DB45CA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C5CA42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6A832C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CFA635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4" w15:restartNumberingAfterBreak="0">
    <w:nsid w:val="38637D06"/>
    <w:multiLevelType w:val="hybridMultilevel"/>
    <w:tmpl w:val="5FB4E87C"/>
    <w:lvl w:ilvl="0" w:tplc="71D0B22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BEBEFE8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7210456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9F21F2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0F011A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B52AA8D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9F2922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C4E08D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AC6F7A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5" w15:restartNumberingAfterBreak="0">
    <w:nsid w:val="39BD4529"/>
    <w:multiLevelType w:val="hybridMultilevel"/>
    <w:tmpl w:val="878C9F8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3A4E7CF3"/>
    <w:multiLevelType w:val="hybridMultilevel"/>
    <w:tmpl w:val="F7727C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AD12BFD"/>
    <w:multiLevelType w:val="hybridMultilevel"/>
    <w:tmpl w:val="AA40DC96"/>
    <w:lvl w:ilvl="0" w:tplc="05F49BCE">
      <w:start w:val="1"/>
      <w:numFmt w:val="decimal"/>
      <w:lvlText w:val="%1."/>
      <w:lvlJc w:val="left"/>
      <w:pPr>
        <w:ind w:left="720" w:hanging="360"/>
      </w:pPr>
    </w:lvl>
    <w:lvl w:ilvl="1" w:tplc="CD5A89B0">
      <w:start w:val="1"/>
      <w:numFmt w:val="lowerLetter"/>
      <w:lvlText w:val="%2."/>
      <w:lvlJc w:val="left"/>
      <w:pPr>
        <w:ind w:left="1440" w:hanging="360"/>
      </w:pPr>
    </w:lvl>
    <w:lvl w:ilvl="2" w:tplc="9D123DA4">
      <w:start w:val="1"/>
      <w:numFmt w:val="lowerRoman"/>
      <w:lvlText w:val="%3."/>
      <w:lvlJc w:val="right"/>
      <w:pPr>
        <w:ind w:left="2160" w:hanging="180"/>
      </w:pPr>
    </w:lvl>
    <w:lvl w:ilvl="3" w:tplc="2F58970A">
      <w:start w:val="1"/>
      <w:numFmt w:val="decimal"/>
      <w:lvlText w:val="%4."/>
      <w:lvlJc w:val="left"/>
      <w:pPr>
        <w:ind w:left="2880" w:hanging="360"/>
      </w:pPr>
    </w:lvl>
    <w:lvl w:ilvl="4" w:tplc="F724DDA8">
      <w:start w:val="1"/>
      <w:numFmt w:val="lowerLetter"/>
      <w:lvlText w:val="%5."/>
      <w:lvlJc w:val="left"/>
      <w:pPr>
        <w:ind w:left="3600" w:hanging="360"/>
      </w:pPr>
    </w:lvl>
    <w:lvl w:ilvl="5" w:tplc="2FFAD5FE">
      <w:start w:val="1"/>
      <w:numFmt w:val="lowerRoman"/>
      <w:lvlText w:val="%6."/>
      <w:lvlJc w:val="right"/>
      <w:pPr>
        <w:ind w:left="4320" w:hanging="180"/>
      </w:pPr>
    </w:lvl>
    <w:lvl w:ilvl="6" w:tplc="04F2F378">
      <w:start w:val="1"/>
      <w:numFmt w:val="decimal"/>
      <w:lvlText w:val="%7."/>
      <w:lvlJc w:val="left"/>
      <w:pPr>
        <w:ind w:left="5040" w:hanging="360"/>
      </w:pPr>
    </w:lvl>
    <w:lvl w:ilvl="7" w:tplc="E1C61270">
      <w:start w:val="1"/>
      <w:numFmt w:val="lowerLetter"/>
      <w:lvlText w:val="%8."/>
      <w:lvlJc w:val="left"/>
      <w:pPr>
        <w:ind w:left="5760" w:hanging="360"/>
      </w:pPr>
    </w:lvl>
    <w:lvl w:ilvl="8" w:tplc="90104F62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B0E4EE5"/>
    <w:multiLevelType w:val="hybridMultilevel"/>
    <w:tmpl w:val="C358A492"/>
    <w:lvl w:ilvl="0" w:tplc="0EF66D1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87CA56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5C2DAA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6DC7E3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F62EEE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CD0EF8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81A4CB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692072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B6A507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9" w15:restartNumberingAfterBreak="0">
    <w:nsid w:val="3B100512"/>
    <w:multiLevelType w:val="hybridMultilevel"/>
    <w:tmpl w:val="FFFFFFFF"/>
    <w:lvl w:ilvl="0" w:tplc="70E6ABF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9CE4720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960A9D8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5BC990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F86559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654695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21A1B5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D9A2D0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0B4EB4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0" w15:restartNumberingAfterBreak="0">
    <w:nsid w:val="3CB77367"/>
    <w:multiLevelType w:val="hybridMultilevel"/>
    <w:tmpl w:val="34C03970"/>
    <w:lvl w:ilvl="0" w:tplc="DDC8F8A0">
      <w:start w:val="1"/>
      <w:numFmt w:val="bullet"/>
      <w:pStyle w:val="Tabela-punktowanie"/>
      <w:lvlText w:val="–"/>
      <w:lvlJc w:val="left"/>
      <w:pPr>
        <w:ind w:left="720" w:hanging="360"/>
      </w:pPr>
      <w:rPr>
        <w:rFonts w:hint="default" w:ascii="Courier New" w:hAnsi="Courier New"/>
      </w:rPr>
    </w:lvl>
    <w:lvl w:ilvl="1" w:tplc="9C30834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1" w15:restartNumberingAfterBreak="0">
    <w:nsid w:val="3D982EF2"/>
    <w:multiLevelType w:val="hybridMultilevel"/>
    <w:tmpl w:val="851849C4"/>
    <w:lvl w:ilvl="0" w:tplc="72E6647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EA320C9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4D541D5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D890CBF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192E40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BD8AEA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424BEB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580CC3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1E717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2" w15:restartNumberingAfterBreak="0">
    <w:nsid w:val="3E03314E"/>
    <w:multiLevelType w:val="hybridMultilevel"/>
    <w:tmpl w:val="DAFC8906"/>
    <w:lvl w:ilvl="0" w:tplc="B4B292F8">
      <w:start w:val="1"/>
      <w:numFmt w:val="upperLetter"/>
      <w:lvlText w:val="%1."/>
      <w:lvlJc w:val="left"/>
      <w:pPr>
        <w:ind w:left="720" w:hanging="360"/>
      </w:pPr>
      <w:rPr>
        <w:rFonts w:hint="default" w:cstheme="minorBid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4192315B"/>
    <w:multiLevelType w:val="hybridMultilevel"/>
    <w:tmpl w:val="62EED130"/>
    <w:lvl w:ilvl="0" w:tplc="BD5625A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3150509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8DC032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174915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4064AC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0BA03E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8545A1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C3C199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946ACB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4" w15:restartNumberingAfterBreak="0">
    <w:nsid w:val="419C42B6"/>
    <w:multiLevelType w:val="hybridMultilevel"/>
    <w:tmpl w:val="FFFFFFFF"/>
    <w:lvl w:ilvl="0" w:tplc="25B4F77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83AAA3B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5A62C8B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506CDC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BF0EC6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CE8805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EDAA315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6FEEAC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3226670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5" w15:restartNumberingAfterBreak="0">
    <w:nsid w:val="41AE6583"/>
    <w:multiLevelType w:val="hybridMultilevel"/>
    <w:tmpl w:val="2CB6AE90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000000" w:themeColor="text1"/>
        <w:sz w:val="16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41FA55C7"/>
    <w:multiLevelType w:val="hybridMultilevel"/>
    <w:tmpl w:val="FFFFFFFF"/>
    <w:lvl w:ilvl="0" w:tplc="F92E0C0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AFAE3E3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3AE12D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89EA8A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2FAFB0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88E732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196A5B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20E9C7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02A7B4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7" w15:restartNumberingAfterBreak="0">
    <w:nsid w:val="4226708C"/>
    <w:multiLevelType w:val="hybridMultilevel"/>
    <w:tmpl w:val="FFFFFFFF"/>
    <w:lvl w:ilvl="0" w:tplc="EEF0134E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D83AC2D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1CB0F4E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F4C206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438765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7EEECF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8D6CE9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B86E7D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5D479E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8" w15:restartNumberingAfterBreak="0">
    <w:nsid w:val="4284084E"/>
    <w:multiLevelType w:val="hybridMultilevel"/>
    <w:tmpl w:val="79BA54C2"/>
    <w:lvl w:ilvl="0" w:tplc="FFFFFFFF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9" w15:restartNumberingAfterBreak="0">
    <w:nsid w:val="428643B4"/>
    <w:multiLevelType w:val="hybridMultilevel"/>
    <w:tmpl w:val="FFFFFFFF"/>
    <w:lvl w:ilvl="0" w:tplc="1A12743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562ADF4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8306CF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A444D6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2FE474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6A2DBA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5000F1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0AC2BF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284CA5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0" w15:restartNumberingAfterBreak="0">
    <w:nsid w:val="42E8033A"/>
    <w:multiLevelType w:val="hybridMultilevel"/>
    <w:tmpl w:val="9858CE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433D40EA"/>
    <w:multiLevelType w:val="hybridMultilevel"/>
    <w:tmpl w:val="84F06F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55E762B"/>
    <w:multiLevelType w:val="hybridMultilevel"/>
    <w:tmpl w:val="878C9F8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3" w15:restartNumberingAfterBreak="0">
    <w:nsid w:val="46457D6D"/>
    <w:multiLevelType w:val="hybridMultilevel"/>
    <w:tmpl w:val="2B5A8CCE"/>
    <w:lvl w:ilvl="0" w:tplc="6726A07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E769B2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108006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6D8722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A8ED15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B76C1D8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C86B17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DC22C45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BCEFF5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4" w15:restartNumberingAfterBreak="0">
    <w:nsid w:val="46614141"/>
    <w:multiLevelType w:val="hybridMultilevel"/>
    <w:tmpl w:val="424A94D6"/>
    <w:lvl w:ilvl="0" w:tplc="79BE0B7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D0CA5BA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9894EE5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66E188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57EBA3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522993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8EE756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7645AE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9BC1B4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5" w15:restartNumberingAfterBreak="0">
    <w:nsid w:val="46A03D21"/>
    <w:multiLevelType w:val="hybridMultilevel"/>
    <w:tmpl w:val="25C8EACA"/>
    <w:lvl w:ilvl="0" w:tplc="CCD0E6B4">
      <w:start w:val="1"/>
      <w:numFmt w:val="decimal"/>
      <w:lvlText w:val="%1."/>
      <w:lvlJc w:val="left"/>
      <w:pPr>
        <w:ind w:left="360" w:hanging="360"/>
      </w:pPr>
      <w:rPr>
        <w:sz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46A6056C"/>
    <w:multiLevelType w:val="hybridMultilevel"/>
    <w:tmpl w:val="814EFF4A"/>
    <w:lvl w:ilvl="0" w:tplc="6E32E784">
      <w:start w:val="1"/>
      <w:numFmt w:val="decimal"/>
      <w:lvlText w:val="%1."/>
      <w:lvlJc w:val="left"/>
      <w:pPr>
        <w:ind w:left="2880" w:hanging="360"/>
      </w:pPr>
    </w:lvl>
    <w:lvl w:ilvl="1" w:tplc="71AC686C">
      <w:start w:val="1"/>
      <w:numFmt w:val="lowerLetter"/>
      <w:lvlText w:val="%2."/>
      <w:lvlJc w:val="left"/>
      <w:pPr>
        <w:ind w:left="1440" w:hanging="360"/>
      </w:pPr>
    </w:lvl>
    <w:lvl w:ilvl="2" w:tplc="83A2526E">
      <w:start w:val="1"/>
      <w:numFmt w:val="lowerRoman"/>
      <w:lvlText w:val="%3."/>
      <w:lvlJc w:val="right"/>
      <w:pPr>
        <w:ind w:left="2160" w:hanging="180"/>
      </w:pPr>
    </w:lvl>
    <w:lvl w:ilvl="3" w:tplc="A18266C8">
      <w:start w:val="1"/>
      <w:numFmt w:val="decimal"/>
      <w:lvlText w:val="%4."/>
      <w:lvlJc w:val="left"/>
      <w:pPr>
        <w:ind w:left="2880" w:hanging="360"/>
      </w:pPr>
    </w:lvl>
    <w:lvl w:ilvl="4" w:tplc="8B2EFE08">
      <w:start w:val="1"/>
      <w:numFmt w:val="lowerLetter"/>
      <w:lvlText w:val="%5."/>
      <w:lvlJc w:val="left"/>
      <w:pPr>
        <w:ind w:left="3600" w:hanging="360"/>
      </w:pPr>
    </w:lvl>
    <w:lvl w:ilvl="5" w:tplc="4404A588">
      <w:start w:val="1"/>
      <w:numFmt w:val="lowerRoman"/>
      <w:lvlText w:val="%6."/>
      <w:lvlJc w:val="right"/>
      <w:pPr>
        <w:ind w:left="4320" w:hanging="180"/>
      </w:pPr>
    </w:lvl>
    <w:lvl w:ilvl="6" w:tplc="C7045BFE">
      <w:start w:val="1"/>
      <w:numFmt w:val="decimal"/>
      <w:lvlText w:val="%7."/>
      <w:lvlJc w:val="left"/>
      <w:pPr>
        <w:ind w:left="5040" w:hanging="360"/>
      </w:pPr>
    </w:lvl>
    <w:lvl w:ilvl="7" w:tplc="A802030E">
      <w:start w:val="1"/>
      <w:numFmt w:val="lowerLetter"/>
      <w:lvlText w:val="%8."/>
      <w:lvlJc w:val="left"/>
      <w:pPr>
        <w:ind w:left="5760" w:hanging="360"/>
      </w:pPr>
    </w:lvl>
    <w:lvl w:ilvl="8" w:tplc="873C8DB8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6E73CFF"/>
    <w:multiLevelType w:val="hybridMultilevel"/>
    <w:tmpl w:val="98E88864"/>
    <w:lvl w:ilvl="0" w:tplc="F57E7F0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7140414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D729BA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56CEDA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1B2B54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FCEB88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B24AE6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97A6C5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A9E10F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8" w15:restartNumberingAfterBreak="0">
    <w:nsid w:val="484D79E2"/>
    <w:multiLevelType w:val="hybridMultilevel"/>
    <w:tmpl w:val="51AA6154"/>
    <w:lvl w:ilvl="0" w:tplc="59DA913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BEF0970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48A0B65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21E7A0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D12570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1B00F1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9B4CD5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DC67A1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CBD8DCE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9" w15:restartNumberingAfterBreak="0">
    <w:nsid w:val="49C973F1"/>
    <w:multiLevelType w:val="hybridMultilevel"/>
    <w:tmpl w:val="6480F12C"/>
    <w:lvl w:ilvl="0" w:tplc="CB1473D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AD44B070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5914EDE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6A2FD0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284E76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D84A85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82CCBF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0E0BC8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CF78D71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0" w15:restartNumberingAfterBreak="0">
    <w:nsid w:val="49E33D4A"/>
    <w:multiLevelType w:val="hybridMultilevel"/>
    <w:tmpl w:val="FFFFFFFF"/>
    <w:lvl w:ilvl="0" w:tplc="143C92F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A24440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262CF8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8ACBE1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D32C9E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5966CC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E9EC60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5FE949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0DC829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1" w15:restartNumberingAfterBreak="0">
    <w:nsid w:val="4A1120CC"/>
    <w:multiLevelType w:val="hybridMultilevel"/>
    <w:tmpl w:val="C478B066"/>
    <w:lvl w:ilvl="0" w:tplc="AD7E3D1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8918D0AE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E62098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D590783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2ACF19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E3C4557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CAA9AE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B50CA9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8A36DB4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2" w15:restartNumberingAfterBreak="0">
    <w:nsid w:val="4AD9278D"/>
    <w:multiLevelType w:val="hybridMultilevel"/>
    <w:tmpl w:val="755A7B26"/>
    <w:lvl w:ilvl="0" w:tplc="04150009">
      <w:start w:val="1"/>
      <w:numFmt w:val="bullet"/>
      <w:lvlText w:val=""/>
      <w:lvlJc w:val="left"/>
      <w:pPr>
        <w:ind w:left="72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3" w15:restartNumberingAfterBreak="0">
    <w:nsid w:val="4AF42AF5"/>
    <w:multiLevelType w:val="hybridMultilevel"/>
    <w:tmpl w:val="A32692E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4" w15:restartNumberingAfterBreak="0">
    <w:nsid w:val="4C08122D"/>
    <w:multiLevelType w:val="multilevel"/>
    <w:tmpl w:val="126AE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05" w15:restartNumberingAfterBreak="0">
    <w:nsid w:val="4CF75453"/>
    <w:multiLevelType w:val="hybridMultilevel"/>
    <w:tmpl w:val="48DCA8AE"/>
    <w:lvl w:ilvl="0" w:tplc="BB58BA7E">
      <w:start w:val="1"/>
      <w:numFmt w:val="decimal"/>
      <w:pStyle w:val="tabelanumeracja"/>
      <w:lvlText w:val="%1"/>
      <w:lvlJc w:val="left"/>
      <w:pPr>
        <w:ind w:left="6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4D446F5A"/>
    <w:multiLevelType w:val="hybridMultilevel"/>
    <w:tmpl w:val="1D3CEE60"/>
    <w:lvl w:ilvl="0" w:tplc="7D12841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8C56238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84042D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5F28C4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43E9C1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3FAEA1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EE0D5F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7544FC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D36A10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7" w15:restartNumberingAfterBreak="0">
    <w:nsid w:val="4D5465F2"/>
    <w:multiLevelType w:val="hybridMultilevel"/>
    <w:tmpl w:val="878C9F8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8" w15:restartNumberingAfterBreak="0">
    <w:nsid w:val="4D6318B3"/>
    <w:multiLevelType w:val="hybridMultilevel"/>
    <w:tmpl w:val="FFFFFFFF"/>
    <w:lvl w:ilvl="0" w:tplc="671E6D9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6581D1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6EED39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22A1D0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2ACC76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B54D8B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2E643F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29CA2B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842725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9" w15:restartNumberingAfterBreak="0">
    <w:nsid w:val="4D6855E0"/>
    <w:multiLevelType w:val="hybridMultilevel"/>
    <w:tmpl w:val="878C9F8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0" w15:restartNumberingAfterBreak="0">
    <w:nsid w:val="4E670A97"/>
    <w:multiLevelType w:val="hybridMultilevel"/>
    <w:tmpl w:val="FFFFFFFF"/>
    <w:lvl w:ilvl="0" w:tplc="E0F25FE2">
      <w:start w:val="1"/>
      <w:numFmt w:val="decimal"/>
      <w:lvlText w:val="%1."/>
      <w:lvlJc w:val="left"/>
      <w:pPr>
        <w:ind w:left="2880" w:hanging="360"/>
      </w:pPr>
    </w:lvl>
    <w:lvl w:ilvl="1" w:tplc="B964B72E">
      <w:start w:val="1"/>
      <w:numFmt w:val="lowerLetter"/>
      <w:lvlText w:val="%2."/>
      <w:lvlJc w:val="left"/>
      <w:pPr>
        <w:ind w:left="1440" w:hanging="360"/>
      </w:pPr>
    </w:lvl>
    <w:lvl w:ilvl="2" w:tplc="D8086A2C">
      <w:start w:val="1"/>
      <w:numFmt w:val="lowerRoman"/>
      <w:lvlText w:val="%3."/>
      <w:lvlJc w:val="right"/>
      <w:pPr>
        <w:ind w:left="2160" w:hanging="180"/>
      </w:pPr>
    </w:lvl>
    <w:lvl w:ilvl="3" w:tplc="88EC67F6">
      <w:start w:val="1"/>
      <w:numFmt w:val="decimal"/>
      <w:lvlText w:val="%4."/>
      <w:lvlJc w:val="left"/>
      <w:pPr>
        <w:ind w:left="2880" w:hanging="360"/>
      </w:pPr>
    </w:lvl>
    <w:lvl w:ilvl="4" w:tplc="D02234CC">
      <w:start w:val="1"/>
      <w:numFmt w:val="lowerLetter"/>
      <w:lvlText w:val="%5."/>
      <w:lvlJc w:val="left"/>
      <w:pPr>
        <w:ind w:left="3600" w:hanging="360"/>
      </w:pPr>
    </w:lvl>
    <w:lvl w:ilvl="5" w:tplc="FFEE15A6">
      <w:start w:val="1"/>
      <w:numFmt w:val="lowerRoman"/>
      <w:lvlText w:val="%6."/>
      <w:lvlJc w:val="right"/>
      <w:pPr>
        <w:ind w:left="4320" w:hanging="180"/>
      </w:pPr>
    </w:lvl>
    <w:lvl w:ilvl="6" w:tplc="E26AC32C">
      <w:start w:val="1"/>
      <w:numFmt w:val="decimal"/>
      <w:lvlText w:val="%7."/>
      <w:lvlJc w:val="left"/>
      <w:pPr>
        <w:ind w:left="5040" w:hanging="360"/>
      </w:pPr>
    </w:lvl>
    <w:lvl w:ilvl="7" w:tplc="057CD5E0">
      <w:start w:val="1"/>
      <w:numFmt w:val="lowerLetter"/>
      <w:lvlText w:val="%8."/>
      <w:lvlJc w:val="left"/>
      <w:pPr>
        <w:ind w:left="5760" w:hanging="360"/>
      </w:pPr>
    </w:lvl>
    <w:lvl w:ilvl="8" w:tplc="88FC9662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1142790"/>
    <w:multiLevelType w:val="hybridMultilevel"/>
    <w:tmpl w:val="CE9AA1A4"/>
    <w:lvl w:ilvl="0" w:tplc="BF94404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A8C4E15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60A70A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2D4CB7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AD0370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D60EE0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894750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384F6E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2" w15:restartNumberingAfterBreak="0">
    <w:nsid w:val="5121315D"/>
    <w:multiLevelType w:val="hybridMultilevel"/>
    <w:tmpl w:val="878C9F8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3" w15:restartNumberingAfterBreak="0">
    <w:nsid w:val="51475157"/>
    <w:multiLevelType w:val="hybridMultilevel"/>
    <w:tmpl w:val="2CB6AE90"/>
    <w:lvl w:ilvl="0" w:tplc="4A7CF3F6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000000" w:themeColor="text1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4" w15:restartNumberingAfterBreak="0">
    <w:nsid w:val="51B72B5F"/>
    <w:multiLevelType w:val="hybridMultilevel"/>
    <w:tmpl w:val="891A39F8"/>
    <w:lvl w:ilvl="0" w:tplc="28361E08">
      <w:start w:val="1"/>
      <w:numFmt w:val="decimal"/>
      <w:pStyle w:val="Numerowaniepoz1"/>
      <w:lvlText w:val="%1."/>
      <w:lvlJc w:val="left"/>
      <w:pPr>
        <w:ind w:left="720" w:hanging="360"/>
      </w:pPr>
      <w:rPr>
        <w:rFonts w:hint="default" w:ascii="Calibri" w:hAnsi="Calibri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1F60543"/>
    <w:multiLevelType w:val="hybridMultilevel"/>
    <w:tmpl w:val="FFFFFFFF"/>
    <w:lvl w:ilvl="0" w:tplc="05CE319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9E0CBA8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451CC81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8DCFCF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6EC81E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7AC6EF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BD2029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AC2369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D0C625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6" w15:restartNumberingAfterBreak="0">
    <w:nsid w:val="527D5C3C"/>
    <w:multiLevelType w:val="hybridMultilevel"/>
    <w:tmpl w:val="FFFFFFFF"/>
    <w:lvl w:ilvl="0" w:tplc="7304D4F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9FE0019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E802A3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BDCEF8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ADACD8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648A24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3ECD93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28857F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420CD6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7" w15:restartNumberingAfterBreak="0">
    <w:nsid w:val="53884B2A"/>
    <w:multiLevelType w:val="hybridMultilevel"/>
    <w:tmpl w:val="C10C8F2E"/>
    <w:lvl w:ilvl="0" w:tplc="04150001">
      <w:start w:val="1"/>
      <w:numFmt w:val="bullet"/>
      <w:lvlText w:val=""/>
      <w:lvlJc w:val="left"/>
      <w:pPr>
        <w:ind w:left="21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hint="default" w:ascii="Wingdings" w:hAnsi="Wingdings"/>
      </w:rPr>
    </w:lvl>
  </w:abstractNum>
  <w:abstractNum w:abstractNumId="118" w15:restartNumberingAfterBreak="0">
    <w:nsid w:val="554924A9"/>
    <w:multiLevelType w:val="hybridMultilevel"/>
    <w:tmpl w:val="878C9F8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9" w15:restartNumberingAfterBreak="0">
    <w:nsid w:val="56471793"/>
    <w:multiLevelType w:val="hybridMultilevel"/>
    <w:tmpl w:val="38509DFE"/>
    <w:lvl w:ilvl="0" w:tplc="FFFFFFFF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0" w15:restartNumberingAfterBreak="0">
    <w:nsid w:val="568F7315"/>
    <w:multiLevelType w:val="hybridMultilevel"/>
    <w:tmpl w:val="878C9F8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1" w15:restartNumberingAfterBreak="0">
    <w:nsid w:val="575B06D6"/>
    <w:multiLevelType w:val="hybridMultilevel"/>
    <w:tmpl w:val="F5729D12"/>
    <w:lvl w:ilvl="0" w:tplc="3F82A76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B82E497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C0AC0B1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10C47E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516D46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EB40B7B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C4C9E1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F10469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C1600D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2" w15:restartNumberingAfterBreak="0">
    <w:nsid w:val="575B79DE"/>
    <w:multiLevelType w:val="hybridMultilevel"/>
    <w:tmpl w:val="FFFFFFFF"/>
    <w:lvl w:ilvl="0" w:tplc="295CFA9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A25E815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B70839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400B11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A36A11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034190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6900FF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BF4A75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8A0B51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3" w15:restartNumberingAfterBreak="0">
    <w:nsid w:val="57B04212"/>
    <w:multiLevelType w:val="hybridMultilevel"/>
    <w:tmpl w:val="25C8EACA"/>
    <w:lvl w:ilvl="0" w:tplc="CCD0E6B4">
      <w:start w:val="1"/>
      <w:numFmt w:val="decimal"/>
      <w:lvlText w:val="%1."/>
      <w:lvlJc w:val="left"/>
      <w:pPr>
        <w:ind w:left="360" w:hanging="360"/>
      </w:pPr>
      <w:rPr>
        <w:sz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 w15:restartNumberingAfterBreak="0">
    <w:nsid w:val="58045B20"/>
    <w:multiLevelType w:val="hybridMultilevel"/>
    <w:tmpl w:val="2A0EE382"/>
    <w:lvl w:ilvl="0" w:tplc="4F2CD3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plc="83CCC1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plc="042C5B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plc="8E76AE1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plc="4008F52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plc="025615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plc="2A22A25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plc="AB20595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plc="4524ED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25" w15:restartNumberingAfterBreak="0">
    <w:nsid w:val="588C34DF"/>
    <w:multiLevelType w:val="hybridMultilevel"/>
    <w:tmpl w:val="096E1A76"/>
    <w:lvl w:ilvl="0" w:tplc="8508042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B352C59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C508819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D7069A1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AF6696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726859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E3560DE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BAE020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3BA8F47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6" w15:restartNumberingAfterBreak="0">
    <w:nsid w:val="588D61B5"/>
    <w:multiLevelType w:val="multilevel"/>
    <w:tmpl w:val="10F0101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-1080" w:hanging="360"/>
      </w:pPr>
    </w:lvl>
    <w:lvl w:ilvl="2" w:tentative="1">
      <w:start w:val="1"/>
      <w:numFmt w:val="decimal"/>
      <w:lvlText w:val="%1.%2.%3."/>
      <w:lvlJc w:val="left"/>
      <w:pPr>
        <w:ind w:left="-360" w:hanging="180"/>
      </w:pPr>
    </w:lvl>
    <w:lvl w:ilvl="3" w:tentative="1">
      <w:start w:val="1"/>
      <w:numFmt w:val="decimal"/>
      <w:lvlText w:val="%1.%2.%3.%4."/>
      <w:lvlJc w:val="left"/>
      <w:pPr>
        <w:ind w:left="360" w:hanging="360"/>
      </w:pPr>
    </w:lvl>
    <w:lvl w:ilvl="4" w:tentative="1">
      <w:start w:val="1"/>
      <w:numFmt w:val="decimal"/>
      <w:lvlText w:val="%1.%2.%3.%4.%5."/>
      <w:lvlJc w:val="left"/>
      <w:pPr>
        <w:ind w:left="1080" w:hanging="360"/>
      </w:pPr>
    </w:lvl>
    <w:lvl w:ilvl="5" w:tentative="1">
      <w:start w:val="1"/>
      <w:numFmt w:val="decimal"/>
      <w:lvlText w:val="%1.%2.%3.%4.%5.%6."/>
      <w:lvlJc w:val="left"/>
      <w:pPr>
        <w:ind w:left="1800" w:hanging="180"/>
      </w:pPr>
    </w:lvl>
    <w:lvl w:ilvl="6" w:tentative="1">
      <w:start w:val="1"/>
      <w:numFmt w:val="decimal"/>
      <w:lvlText w:val="%1.%2.%3.%4.%5.%6.%7."/>
      <w:lvlJc w:val="left"/>
      <w:pPr>
        <w:ind w:left="2520" w:hanging="360"/>
      </w:pPr>
    </w:lvl>
    <w:lvl w:ilvl="7" w:tentative="1">
      <w:start w:val="1"/>
      <w:numFmt w:val="decimal"/>
      <w:lvlText w:val="%1.%2.%3.%4.%5.%6.%7.%8."/>
      <w:lvlJc w:val="left"/>
      <w:pPr>
        <w:ind w:left="3240" w:hanging="360"/>
      </w:pPr>
    </w:lvl>
    <w:lvl w:ilvl="8" w:tentative="1">
      <w:start w:val="1"/>
      <w:numFmt w:val="decimal"/>
      <w:lvlText w:val="%1.%2.%3.%4.%5.%6.%7.%8.%9."/>
      <w:lvlJc w:val="left"/>
      <w:pPr>
        <w:ind w:left="3960" w:hanging="180"/>
      </w:pPr>
    </w:lvl>
  </w:abstractNum>
  <w:abstractNum w:abstractNumId="127" w15:restartNumberingAfterBreak="0">
    <w:nsid w:val="58950F94"/>
    <w:multiLevelType w:val="hybridMultilevel"/>
    <w:tmpl w:val="A5C02CAA"/>
    <w:lvl w:ilvl="0" w:tplc="40BA722E">
      <w:start w:val="1"/>
      <w:numFmt w:val="bullet"/>
      <w:lvlText w:val=""/>
      <w:lvlJc w:val="left"/>
      <w:pPr>
        <w:ind w:left="816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536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256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976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96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416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136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856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576" w:hanging="360"/>
      </w:pPr>
      <w:rPr>
        <w:rFonts w:hint="default" w:ascii="Wingdings" w:hAnsi="Wingdings"/>
      </w:rPr>
    </w:lvl>
  </w:abstractNum>
  <w:abstractNum w:abstractNumId="128" w15:restartNumberingAfterBreak="0">
    <w:nsid w:val="592E0608"/>
    <w:multiLevelType w:val="hybridMultilevel"/>
    <w:tmpl w:val="19E00C08"/>
    <w:lvl w:ilvl="0" w:tplc="12FC94E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B31E395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902B63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DC56926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A616D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98ED7F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BF2E42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904400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A564E4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9" w15:restartNumberingAfterBreak="0">
    <w:nsid w:val="59485B68"/>
    <w:multiLevelType w:val="hybridMultilevel"/>
    <w:tmpl w:val="FFFFFFFF"/>
    <w:lvl w:ilvl="0" w:tplc="D65E6E38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F1B6665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C3C86B3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03C392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DEA057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05AD1C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2A7DB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D17AEFA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E3824B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0" w15:restartNumberingAfterBreak="0">
    <w:nsid w:val="59FB4098"/>
    <w:multiLevelType w:val="hybridMultilevel"/>
    <w:tmpl w:val="FFFFFFFF"/>
    <w:lvl w:ilvl="0" w:tplc="802A3214">
      <w:start w:val="1"/>
      <w:numFmt w:val="decimal"/>
      <w:lvlText w:val="%1."/>
      <w:lvlJc w:val="left"/>
      <w:pPr>
        <w:ind w:left="2880" w:hanging="360"/>
      </w:pPr>
    </w:lvl>
    <w:lvl w:ilvl="1" w:tplc="B36A65D4">
      <w:start w:val="1"/>
      <w:numFmt w:val="lowerLetter"/>
      <w:lvlText w:val="%2."/>
      <w:lvlJc w:val="left"/>
      <w:pPr>
        <w:ind w:left="1440" w:hanging="360"/>
      </w:pPr>
    </w:lvl>
    <w:lvl w:ilvl="2" w:tplc="F134DF84">
      <w:start w:val="1"/>
      <w:numFmt w:val="lowerRoman"/>
      <w:lvlText w:val="%3."/>
      <w:lvlJc w:val="right"/>
      <w:pPr>
        <w:ind w:left="2160" w:hanging="180"/>
      </w:pPr>
    </w:lvl>
    <w:lvl w:ilvl="3" w:tplc="81BA3C20">
      <w:start w:val="1"/>
      <w:numFmt w:val="decimal"/>
      <w:lvlText w:val="%4."/>
      <w:lvlJc w:val="left"/>
      <w:pPr>
        <w:ind w:left="2880" w:hanging="360"/>
      </w:pPr>
    </w:lvl>
    <w:lvl w:ilvl="4" w:tplc="E61C56A6">
      <w:start w:val="1"/>
      <w:numFmt w:val="lowerLetter"/>
      <w:lvlText w:val="%5."/>
      <w:lvlJc w:val="left"/>
      <w:pPr>
        <w:ind w:left="3600" w:hanging="360"/>
      </w:pPr>
    </w:lvl>
    <w:lvl w:ilvl="5" w:tplc="B3683A48">
      <w:start w:val="1"/>
      <w:numFmt w:val="lowerRoman"/>
      <w:lvlText w:val="%6."/>
      <w:lvlJc w:val="right"/>
      <w:pPr>
        <w:ind w:left="4320" w:hanging="180"/>
      </w:pPr>
    </w:lvl>
    <w:lvl w:ilvl="6" w:tplc="338879E6">
      <w:start w:val="1"/>
      <w:numFmt w:val="decimal"/>
      <w:lvlText w:val="%7."/>
      <w:lvlJc w:val="left"/>
      <w:pPr>
        <w:ind w:left="5040" w:hanging="360"/>
      </w:pPr>
    </w:lvl>
    <w:lvl w:ilvl="7" w:tplc="CC4C310E">
      <w:start w:val="1"/>
      <w:numFmt w:val="lowerLetter"/>
      <w:lvlText w:val="%8."/>
      <w:lvlJc w:val="left"/>
      <w:pPr>
        <w:ind w:left="5760" w:hanging="360"/>
      </w:pPr>
    </w:lvl>
    <w:lvl w:ilvl="8" w:tplc="6B703928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5A19318F"/>
    <w:multiLevelType w:val="hybridMultilevel"/>
    <w:tmpl w:val="BE4CE4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C712E15"/>
    <w:multiLevelType w:val="hybridMultilevel"/>
    <w:tmpl w:val="F48A1D6C"/>
    <w:lvl w:ilvl="0" w:tplc="FFFFFFFF">
      <w:start w:val="1"/>
      <w:numFmt w:val="bullet"/>
      <w:lvlText w:val=""/>
      <w:lvlJc w:val="left"/>
      <w:pPr>
        <w:ind w:left="1428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133" w15:restartNumberingAfterBreak="0">
    <w:nsid w:val="5CB142F0"/>
    <w:multiLevelType w:val="hybridMultilevel"/>
    <w:tmpl w:val="25C8EACA"/>
    <w:lvl w:ilvl="0" w:tplc="CCD0E6B4">
      <w:start w:val="1"/>
      <w:numFmt w:val="decimal"/>
      <w:lvlText w:val="%1."/>
      <w:lvlJc w:val="left"/>
      <w:pPr>
        <w:ind w:left="360" w:hanging="360"/>
      </w:pPr>
      <w:rPr>
        <w:sz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4" w15:restartNumberingAfterBreak="0">
    <w:nsid w:val="5D277D74"/>
    <w:multiLevelType w:val="hybridMultilevel"/>
    <w:tmpl w:val="FFFFFFFF"/>
    <w:lvl w:ilvl="0" w:tplc="5B5C36C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D7A4497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CF64B0D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4D8E8A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516335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9EE5BD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EF491E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5EE5C5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463A0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5" w15:restartNumberingAfterBreak="0">
    <w:nsid w:val="5DED2138"/>
    <w:multiLevelType w:val="hybridMultilevel"/>
    <w:tmpl w:val="FFFFFFFF"/>
    <w:lvl w:ilvl="0" w:tplc="38DE031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EF50888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4A1C880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D95AD8E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31C45C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96C972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9AAA76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AA261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CBECC93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6" w15:restartNumberingAfterBreak="0">
    <w:nsid w:val="5E677068"/>
    <w:multiLevelType w:val="hybridMultilevel"/>
    <w:tmpl w:val="397E0C3C"/>
    <w:lvl w:ilvl="0" w:tplc="B6045B8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744D4E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5914B1C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6BA45D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3D093B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1C2C05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D345B2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40C229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A14CF2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7" w15:restartNumberingAfterBreak="0">
    <w:nsid w:val="5F0352D0"/>
    <w:multiLevelType w:val="hybridMultilevel"/>
    <w:tmpl w:val="E328F90C"/>
    <w:lvl w:ilvl="0" w:tplc="0922AC40">
      <w:start w:val="1"/>
      <w:numFmt w:val="bullet"/>
      <w:pStyle w:val="Punktowaniepoz3"/>
      <w:lvlText w:val=""/>
      <w:lvlJc w:val="left"/>
      <w:pPr>
        <w:ind w:left="2308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3028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ind w:left="3748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4468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5188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908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6628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7348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8068" w:hanging="360"/>
      </w:pPr>
      <w:rPr>
        <w:rFonts w:hint="default" w:ascii="Wingdings" w:hAnsi="Wingdings"/>
      </w:rPr>
    </w:lvl>
  </w:abstractNum>
  <w:abstractNum w:abstractNumId="138" w15:restartNumberingAfterBreak="0">
    <w:nsid w:val="5F0E547B"/>
    <w:multiLevelType w:val="hybridMultilevel"/>
    <w:tmpl w:val="FFFFFFFF"/>
    <w:lvl w:ilvl="0" w:tplc="8A5A137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64882D3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878A45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DF6ECB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860023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0C81F9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4D24D0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D42F5C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8BE0AC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9" w15:restartNumberingAfterBreak="0">
    <w:nsid w:val="617A4BCC"/>
    <w:multiLevelType w:val="hybridMultilevel"/>
    <w:tmpl w:val="68702A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0" w15:restartNumberingAfterBreak="0">
    <w:nsid w:val="620523A0"/>
    <w:multiLevelType w:val="hybridMultilevel"/>
    <w:tmpl w:val="878C9F8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1" w15:restartNumberingAfterBreak="0">
    <w:nsid w:val="64C51315"/>
    <w:multiLevelType w:val="hybridMultilevel"/>
    <w:tmpl w:val="2D149F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65397F09"/>
    <w:multiLevelType w:val="hybridMultilevel"/>
    <w:tmpl w:val="2CB6AE90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000000" w:themeColor="text1"/>
        <w:sz w:val="16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3" w15:restartNumberingAfterBreak="0">
    <w:nsid w:val="66075EAE"/>
    <w:multiLevelType w:val="hybridMultilevel"/>
    <w:tmpl w:val="FFFFFFFF"/>
    <w:lvl w:ilvl="0" w:tplc="1FCA0DF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683C1D2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B54402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21A45C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DE80F9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8D492E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E84AA8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598BDE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4C0783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4" w15:restartNumberingAfterBreak="0">
    <w:nsid w:val="664F33D3"/>
    <w:multiLevelType w:val="hybridMultilevel"/>
    <w:tmpl w:val="65A86586"/>
    <w:lvl w:ilvl="0" w:tplc="347CEBFC">
      <w:start w:val="1"/>
      <w:numFmt w:val="bullet"/>
      <w:pStyle w:val="Punktowaniepoz2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1" w:tplc="0415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756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828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9000" w:hanging="360"/>
      </w:pPr>
      <w:rPr>
        <w:rFonts w:hint="default" w:ascii="Wingdings" w:hAnsi="Wingdings"/>
      </w:rPr>
    </w:lvl>
  </w:abstractNum>
  <w:abstractNum w:abstractNumId="145" w15:restartNumberingAfterBreak="0">
    <w:nsid w:val="67EA56B7"/>
    <w:multiLevelType w:val="hybridMultilevel"/>
    <w:tmpl w:val="2CB6AE90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000000" w:themeColor="text1"/>
        <w:sz w:val="16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6" w15:restartNumberingAfterBreak="0">
    <w:nsid w:val="6B9A389F"/>
    <w:multiLevelType w:val="hybridMultilevel"/>
    <w:tmpl w:val="878C9F8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7" w15:restartNumberingAfterBreak="0">
    <w:nsid w:val="6C3C7ECE"/>
    <w:multiLevelType w:val="hybridMultilevel"/>
    <w:tmpl w:val="FFFFFFFF"/>
    <w:lvl w:ilvl="0" w:tplc="F328D02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058523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C032F47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FE6153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E62F47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3DA6E6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0BA533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6F856E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C22231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8" w15:restartNumberingAfterBreak="0">
    <w:nsid w:val="6CCF7D4E"/>
    <w:multiLevelType w:val="hybridMultilevel"/>
    <w:tmpl w:val="FFFFFFFF"/>
    <w:lvl w:ilvl="0" w:tplc="CFF6D01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40E8CC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9C8BAD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DDE148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510A65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3BC963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B349C6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0FE644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5004B8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9" w15:restartNumberingAfterBreak="0">
    <w:nsid w:val="6D01005C"/>
    <w:multiLevelType w:val="hybridMultilevel"/>
    <w:tmpl w:val="FFFFFFFF"/>
    <w:lvl w:ilvl="0" w:tplc="0EBCA66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7D2A9F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5006702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FE0793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E40247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376E00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ADA0C9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CDEFBC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C9BAA34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0" w15:restartNumberingAfterBreak="0">
    <w:nsid w:val="6FA43851"/>
    <w:multiLevelType w:val="hybridMultilevel"/>
    <w:tmpl w:val="25C8EACA"/>
    <w:lvl w:ilvl="0" w:tplc="CCD0E6B4">
      <w:start w:val="1"/>
      <w:numFmt w:val="decimal"/>
      <w:lvlText w:val="%1."/>
      <w:lvlJc w:val="left"/>
      <w:pPr>
        <w:ind w:left="360" w:hanging="360"/>
      </w:pPr>
      <w:rPr>
        <w:sz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1" w15:restartNumberingAfterBreak="0">
    <w:nsid w:val="6FBD6D90"/>
    <w:multiLevelType w:val="hybridMultilevel"/>
    <w:tmpl w:val="F9AAB4A4"/>
    <w:lvl w:ilvl="0" w:tplc="04150001">
      <w:start w:val="1"/>
      <w:numFmt w:val="bullet"/>
      <w:lvlText w:val=""/>
      <w:lvlJc w:val="left"/>
      <w:pPr>
        <w:ind w:left="816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536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256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976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96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416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136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856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576" w:hanging="360"/>
      </w:pPr>
      <w:rPr>
        <w:rFonts w:hint="default" w:ascii="Wingdings" w:hAnsi="Wingdings"/>
      </w:rPr>
    </w:lvl>
  </w:abstractNum>
  <w:abstractNum w:abstractNumId="152" w15:restartNumberingAfterBreak="0">
    <w:nsid w:val="71481CE8"/>
    <w:multiLevelType w:val="hybridMultilevel"/>
    <w:tmpl w:val="D92E4E7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71FE7805"/>
    <w:multiLevelType w:val="hybridMultilevel"/>
    <w:tmpl w:val="70748E46"/>
    <w:lvl w:ilvl="0" w:tplc="FFFFFFFF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F8EDD1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7BCA5BF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56042E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B5C2B3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E642F9C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4423E2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35A496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53684E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4" w15:restartNumberingAfterBreak="0">
    <w:nsid w:val="72DF2A12"/>
    <w:multiLevelType w:val="hybridMultilevel"/>
    <w:tmpl w:val="77822D34"/>
    <w:lvl w:ilvl="0" w:tplc="0415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4A563F5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2ECD32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E040BF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37EC09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C2CEA5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0824ED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D2A9F4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ADE52F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5" w15:restartNumberingAfterBreak="0">
    <w:nsid w:val="73165BFC"/>
    <w:multiLevelType w:val="hybridMultilevel"/>
    <w:tmpl w:val="B15CA7EC"/>
    <w:lvl w:ilvl="0" w:tplc="0415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6" w15:restartNumberingAfterBreak="0">
    <w:nsid w:val="738741EA"/>
    <w:multiLevelType w:val="hybridMultilevel"/>
    <w:tmpl w:val="68702A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7" w15:restartNumberingAfterBreak="0">
    <w:nsid w:val="73F97420"/>
    <w:multiLevelType w:val="hybridMultilevel"/>
    <w:tmpl w:val="A6E4E440"/>
    <w:lvl w:ilvl="0" w:tplc="08AE4DB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3B906BE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F30C7C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72049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FD85DB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C64982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26C4B2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33A967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100CCF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8" w15:restartNumberingAfterBreak="0">
    <w:nsid w:val="73FD7EEF"/>
    <w:multiLevelType w:val="hybridMultilevel"/>
    <w:tmpl w:val="D92E4E7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743F7143"/>
    <w:multiLevelType w:val="hybridMultilevel"/>
    <w:tmpl w:val="DD3CC66C"/>
    <w:lvl w:ilvl="0" w:tplc="CB44782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8064114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138766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D8B8918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182D9C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E2A9A3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DB0E42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8546A9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2E076F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0" w15:restartNumberingAfterBreak="0">
    <w:nsid w:val="749B22E5"/>
    <w:multiLevelType w:val="hybridMultilevel"/>
    <w:tmpl w:val="A8F4357A"/>
    <w:lvl w:ilvl="0" w:tplc="FADC518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C3D4291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9A9E12C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F4AB57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D74061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DBC081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E86CF6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39299F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F60EA3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1" w15:restartNumberingAfterBreak="0">
    <w:nsid w:val="749D04E3"/>
    <w:multiLevelType w:val="hybridMultilevel"/>
    <w:tmpl w:val="55668600"/>
    <w:lvl w:ilvl="0" w:tplc="4268F75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54BE82EC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3ACE7AF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D2046D4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60ECB0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D1E73D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0444A3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6A4EBD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93491F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2" w15:restartNumberingAfterBreak="0">
    <w:nsid w:val="754A5686"/>
    <w:multiLevelType w:val="hybridMultilevel"/>
    <w:tmpl w:val="51709E5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756871D5"/>
    <w:multiLevelType w:val="hybridMultilevel"/>
    <w:tmpl w:val="878C9F8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4" w15:restartNumberingAfterBreak="0">
    <w:nsid w:val="75C83B05"/>
    <w:multiLevelType w:val="hybridMultilevel"/>
    <w:tmpl w:val="68702A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5" w15:restartNumberingAfterBreak="0">
    <w:nsid w:val="78D43F73"/>
    <w:multiLevelType w:val="hybridMultilevel"/>
    <w:tmpl w:val="D6FE7A84"/>
    <w:lvl w:ilvl="0" w:tplc="BD5A978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53683DD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4C8E5A9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E10D54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500016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3EC25E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3D4C58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C14791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DF8D0F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6" w15:restartNumberingAfterBreak="0">
    <w:nsid w:val="79354101"/>
    <w:multiLevelType w:val="hybridMultilevel"/>
    <w:tmpl w:val="F2B6C3DC"/>
    <w:lvl w:ilvl="0" w:tplc="43AC7DB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77A46E5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CA2C33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F7A9E2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7F6B85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9FE4D0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E766CA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08689D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AB4635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7" w15:restartNumberingAfterBreak="0">
    <w:nsid w:val="79D07CCC"/>
    <w:multiLevelType w:val="hybridMultilevel"/>
    <w:tmpl w:val="CB809A62"/>
    <w:lvl w:ilvl="0" w:tplc="341C72B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E368CAB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B4AEBD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B3C893C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906000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578331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3DCFA1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3C26E4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8A496B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8" w15:restartNumberingAfterBreak="0">
    <w:nsid w:val="79EE7754"/>
    <w:multiLevelType w:val="hybridMultilevel"/>
    <w:tmpl w:val="FFFFFFFF"/>
    <w:lvl w:ilvl="0" w:tplc="6BB22EBA">
      <w:start w:val="1"/>
      <w:numFmt w:val="decimal"/>
      <w:lvlText w:val="%1."/>
      <w:lvlJc w:val="left"/>
      <w:pPr>
        <w:ind w:left="720" w:hanging="360"/>
      </w:pPr>
    </w:lvl>
    <w:lvl w:ilvl="1" w:tplc="F13E988C">
      <w:start w:val="1"/>
      <w:numFmt w:val="lowerLetter"/>
      <w:lvlText w:val="%2."/>
      <w:lvlJc w:val="left"/>
      <w:pPr>
        <w:ind w:left="1440" w:hanging="360"/>
      </w:pPr>
    </w:lvl>
    <w:lvl w:ilvl="2" w:tplc="CCC89516">
      <w:start w:val="1"/>
      <w:numFmt w:val="lowerRoman"/>
      <w:lvlText w:val="%3."/>
      <w:lvlJc w:val="right"/>
      <w:pPr>
        <w:ind w:left="2160" w:hanging="180"/>
      </w:pPr>
    </w:lvl>
    <w:lvl w:ilvl="3" w:tplc="D4D81EC2">
      <w:start w:val="1"/>
      <w:numFmt w:val="decimal"/>
      <w:lvlText w:val="%4."/>
      <w:lvlJc w:val="left"/>
      <w:pPr>
        <w:ind w:left="2880" w:hanging="360"/>
      </w:pPr>
    </w:lvl>
    <w:lvl w:ilvl="4" w:tplc="77EAECEE">
      <w:start w:val="1"/>
      <w:numFmt w:val="lowerLetter"/>
      <w:lvlText w:val="%5."/>
      <w:lvlJc w:val="left"/>
      <w:pPr>
        <w:ind w:left="3600" w:hanging="360"/>
      </w:pPr>
    </w:lvl>
    <w:lvl w:ilvl="5" w:tplc="12D8350E">
      <w:start w:val="1"/>
      <w:numFmt w:val="lowerRoman"/>
      <w:lvlText w:val="%6."/>
      <w:lvlJc w:val="right"/>
      <w:pPr>
        <w:ind w:left="4320" w:hanging="180"/>
      </w:pPr>
    </w:lvl>
    <w:lvl w:ilvl="6" w:tplc="B97AEE72">
      <w:start w:val="1"/>
      <w:numFmt w:val="decimal"/>
      <w:lvlText w:val="%7."/>
      <w:lvlJc w:val="left"/>
      <w:pPr>
        <w:ind w:left="5040" w:hanging="360"/>
      </w:pPr>
    </w:lvl>
    <w:lvl w:ilvl="7" w:tplc="367ECFB4">
      <w:start w:val="1"/>
      <w:numFmt w:val="lowerLetter"/>
      <w:lvlText w:val="%8."/>
      <w:lvlJc w:val="left"/>
      <w:pPr>
        <w:ind w:left="5760" w:hanging="360"/>
      </w:pPr>
    </w:lvl>
    <w:lvl w:ilvl="8" w:tplc="DB9CABD8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7AD16DF1"/>
    <w:multiLevelType w:val="hybridMultilevel"/>
    <w:tmpl w:val="9858CE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0" w15:restartNumberingAfterBreak="0">
    <w:nsid w:val="7B484DE5"/>
    <w:multiLevelType w:val="hybridMultilevel"/>
    <w:tmpl w:val="36A00C20"/>
    <w:lvl w:ilvl="0" w:tplc="A9EA1C58">
      <w:start w:val="1"/>
      <w:numFmt w:val="decimal"/>
      <w:lvlText w:val="%1."/>
      <w:lvlJc w:val="left"/>
      <w:pPr>
        <w:ind w:left="720" w:hanging="360"/>
      </w:pPr>
    </w:lvl>
    <w:lvl w:ilvl="1" w:tplc="D98A3E0E">
      <w:start w:val="1"/>
      <w:numFmt w:val="lowerLetter"/>
      <w:lvlText w:val="%2."/>
      <w:lvlJc w:val="left"/>
      <w:pPr>
        <w:ind w:left="1440" w:hanging="360"/>
      </w:pPr>
    </w:lvl>
    <w:lvl w:ilvl="2" w:tplc="0C686914">
      <w:start w:val="1"/>
      <w:numFmt w:val="lowerRoman"/>
      <w:lvlText w:val="%3."/>
      <w:lvlJc w:val="right"/>
      <w:pPr>
        <w:ind w:left="2160" w:hanging="180"/>
      </w:pPr>
    </w:lvl>
    <w:lvl w:ilvl="3" w:tplc="989AEDF8">
      <w:start w:val="1"/>
      <w:numFmt w:val="decimal"/>
      <w:lvlText w:val="%4."/>
      <w:lvlJc w:val="left"/>
      <w:pPr>
        <w:ind w:left="2880" w:hanging="360"/>
      </w:pPr>
    </w:lvl>
    <w:lvl w:ilvl="4" w:tplc="F8429072">
      <w:start w:val="1"/>
      <w:numFmt w:val="lowerLetter"/>
      <w:lvlText w:val="%5."/>
      <w:lvlJc w:val="left"/>
      <w:pPr>
        <w:ind w:left="3600" w:hanging="360"/>
      </w:pPr>
    </w:lvl>
    <w:lvl w:ilvl="5" w:tplc="071AEB3C">
      <w:start w:val="1"/>
      <w:numFmt w:val="lowerRoman"/>
      <w:lvlText w:val="%6."/>
      <w:lvlJc w:val="right"/>
      <w:pPr>
        <w:ind w:left="4320" w:hanging="180"/>
      </w:pPr>
    </w:lvl>
    <w:lvl w:ilvl="6" w:tplc="2398DD20">
      <w:start w:val="1"/>
      <w:numFmt w:val="decimal"/>
      <w:lvlText w:val="%7."/>
      <w:lvlJc w:val="left"/>
      <w:pPr>
        <w:ind w:left="5040" w:hanging="360"/>
      </w:pPr>
    </w:lvl>
    <w:lvl w:ilvl="7" w:tplc="D3BA28A4">
      <w:start w:val="1"/>
      <w:numFmt w:val="lowerLetter"/>
      <w:lvlText w:val="%8."/>
      <w:lvlJc w:val="left"/>
      <w:pPr>
        <w:ind w:left="5760" w:hanging="360"/>
      </w:pPr>
    </w:lvl>
    <w:lvl w:ilvl="8" w:tplc="786E95B0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C3A0F27"/>
    <w:multiLevelType w:val="hybridMultilevel"/>
    <w:tmpl w:val="52001908"/>
    <w:lvl w:ilvl="0" w:tplc="86DE8998">
      <w:start w:val="1"/>
      <w:numFmt w:val="decimal"/>
      <w:lvlText w:val="%1."/>
      <w:lvlJc w:val="left"/>
      <w:pPr>
        <w:ind w:left="360" w:hanging="360"/>
      </w:pPr>
      <w:rPr>
        <w:sz w:val="1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2" w15:restartNumberingAfterBreak="0">
    <w:nsid w:val="7E3047BD"/>
    <w:multiLevelType w:val="hybridMultilevel"/>
    <w:tmpl w:val="DA42AAF0"/>
    <w:lvl w:ilvl="0" w:tplc="69DC885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5DACAE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8FAE5D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D6419F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ADECDE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71A22E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032BD1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A1641B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4C8109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3" w15:restartNumberingAfterBreak="0">
    <w:nsid w:val="7E3E726D"/>
    <w:multiLevelType w:val="hybridMultilevel"/>
    <w:tmpl w:val="2E6E7920"/>
    <w:lvl w:ilvl="0" w:tplc="0415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74" w15:restartNumberingAfterBreak="0">
    <w:nsid w:val="7EAD771C"/>
    <w:multiLevelType w:val="hybridMultilevel"/>
    <w:tmpl w:val="6D12E3BE"/>
    <w:lvl w:ilvl="0" w:tplc="99A493B0">
      <w:start w:val="1"/>
      <w:numFmt w:val="upperRoman"/>
      <w:lvlText w:val="%1."/>
      <w:lvlJc w:val="right"/>
      <w:pPr>
        <w:ind w:left="720" w:hanging="360"/>
      </w:pPr>
    </w:lvl>
    <w:lvl w:ilvl="1" w:tplc="6E84285E">
      <w:start w:val="1"/>
      <w:numFmt w:val="lowerLetter"/>
      <w:lvlText w:val="%2."/>
      <w:lvlJc w:val="left"/>
      <w:pPr>
        <w:ind w:left="1440" w:hanging="360"/>
      </w:pPr>
    </w:lvl>
    <w:lvl w:ilvl="2" w:tplc="F8FEE648">
      <w:start w:val="1"/>
      <w:numFmt w:val="lowerRoman"/>
      <w:lvlText w:val="%3."/>
      <w:lvlJc w:val="right"/>
      <w:pPr>
        <w:ind w:left="2160" w:hanging="180"/>
      </w:pPr>
    </w:lvl>
    <w:lvl w:ilvl="3" w:tplc="E0B05D2A">
      <w:start w:val="1"/>
      <w:numFmt w:val="decimal"/>
      <w:lvlText w:val="%4."/>
      <w:lvlJc w:val="left"/>
      <w:pPr>
        <w:ind w:left="2880" w:hanging="360"/>
      </w:pPr>
    </w:lvl>
    <w:lvl w:ilvl="4" w:tplc="89029992">
      <w:start w:val="1"/>
      <w:numFmt w:val="lowerLetter"/>
      <w:lvlText w:val="%5."/>
      <w:lvlJc w:val="left"/>
      <w:pPr>
        <w:ind w:left="3600" w:hanging="360"/>
      </w:pPr>
    </w:lvl>
    <w:lvl w:ilvl="5" w:tplc="208E6CB4">
      <w:start w:val="1"/>
      <w:numFmt w:val="lowerRoman"/>
      <w:lvlText w:val="%6."/>
      <w:lvlJc w:val="right"/>
      <w:pPr>
        <w:ind w:left="4320" w:hanging="180"/>
      </w:pPr>
    </w:lvl>
    <w:lvl w:ilvl="6" w:tplc="BA70DD22">
      <w:start w:val="1"/>
      <w:numFmt w:val="decimal"/>
      <w:lvlText w:val="%7."/>
      <w:lvlJc w:val="left"/>
      <w:pPr>
        <w:ind w:left="5040" w:hanging="360"/>
      </w:pPr>
    </w:lvl>
    <w:lvl w:ilvl="7" w:tplc="1AD8483A">
      <w:start w:val="1"/>
      <w:numFmt w:val="lowerLetter"/>
      <w:lvlText w:val="%8."/>
      <w:lvlJc w:val="left"/>
      <w:pPr>
        <w:ind w:left="5760" w:hanging="360"/>
      </w:pPr>
    </w:lvl>
    <w:lvl w:ilvl="8" w:tplc="6352ACFC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F7864DC"/>
    <w:multiLevelType w:val="hybridMultilevel"/>
    <w:tmpl w:val="26B0B94E"/>
    <w:lvl w:ilvl="0" w:tplc="84120C4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B9EEFD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9DF2F7E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9B6CC8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4068A6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DF8F21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1C4109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582CD7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96243C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18959697">
    <w:abstractNumId w:val="114"/>
  </w:num>
  <w:num w:numId="2" w16cid:durableId="1867675940">
    <w:abstractNumId w:val="59"/>
  </w:num>
  <w:num w:numId="3" w16cid:durableId="1110709508">
    <w:abstractNumId w:val="144"/>
  </w:num>
  <w:num w:numId="4" w16cid:durableId="1665743286">
    <w:abstractNumId w:val="137"/>
  </w:num>
  <w:num w:numId="5" w16cid:durableId="317391151">
    <w:abstractNumId w:val="80"/>
  </w:num>
  <w:num w:numId="6" w16cid:durableId="107285525">
    <w:abstractNumId w:val="105"/>
  </w:num>
  <w:num w:numId="7" w16cid:durableId="1886985658">
    <w:abstractNumId w:val="4"/>
  </w:num>
  <w:num w:numId="8" w16cid:durableId="1640457776">
    <w:abstractNumId w:val="1"/>
  </w:num>
  <w:num w:numId="9" w16cid:durableId="1373505681">
    <w:abstractNumId w:val="43"/>
  </w:num>
  <w:num w:numId="10" w16cid:durableId="793253954">
    <w:abstractNumId w:val="14"/>
  </w:num>
  <w:num w:numId="11" w16cid:durableId="2091734225">
    <w:abstractNumId w:val="16"/>
  </w:num>
  <w:num w:numId="12" w16cid:durableId="596133821">
    <w:abstractNumId w:val="2"/>
  </w:num>
  <w:num w:numId="13" w16cid:durableId="1595625813">
    <w:abstractNumId w:val="152"/>
  </w:num>
  <w:num w:numId="14" w16cid:durableId="199055028">
    <w:abstractNumId w:val="91"/>
  </w:num>
  <w:num w:numId="15" w16cid:durableId="1030961196">
    <w:abstractNumId w:val="158"/>
  </w:num>
  <w:num w:numId="16" w16cid:durableId="206138349">
    <w:abstractNumId w:val="44"/>
  </w:num>
  <w:num w:numId="17" w16cid:durableId="1253974323">
    <w:abstractNumId w:val="102"/>
  </w:num>
  <w:num w:numId="18" w16cid:durableId="2124839983">
    <w:abstractNumId w:val="117"/>
  </w:num>
  <w:num w:numId="19" w16cid:durableId="1884709568">
    <w:abstractNumId w:val="141"/>
  </w:num>
  <w:num w:numId="20" w16cid:durableId="122114879">
    <w:abstractNumId w:val="61"/>
  </w:num>
  <w:num w:numId="21" w16cid:durableId="2010788695">
    <w:abstractNumId w:val="9"/>
  </w:num>
  <w:num w:numId="22" w16cid:durableId="1595671211">
    <w:abstractNumId w:val="129"/>
  </w:num>
  <w:num w:numId="23" w16cid:durableId="322200890">
    <w:abstractNumId w:val="110"/>
  </w:num>
  <w:num w:numId="24" w16cid:durableId="639117064">
    <w:abstractNumId w:val="130"/>
  </w:num>
  <w:num w:numId="25" w16cid:durableId="104884662">
    <w:abstractNumId w:val="94"/>
  </w:num>
  <w:num w:numId="26" w16cid:durableId="1231188681">
    <w:abstractNumId w:val="51"/>
  </w:num>
  <w:num w:numId="27" w16cid:durableId="1702853920">
    <w:abstractNumId w:val="3"/>
  </w:num>
  <w:num w:numId="28" w16cid:durableId="283927914">
    <w:abstractNumId w:val="111"/>
  </w:num>
  <w:num w:numId="29" w16cid:durableId="1521578579">
    <w:abstractNumId w:val="106"/>
  </w:num>
  <w:num w:numId="30" w16cid:durableId="815805948">
    <w:abstractNumId w:val="98"/>
  </w:num>
  <w:num w:numId="31" w16cid:durableId="1142192847">
    <w:abstractNumId w:val="174"/>
  </w:num>
  <w:num w:numId="32" w16cid:durableId="841315089">
    <w:abstractNumId w:val="161"/>
  </w:num>
  <w:num w:numId="33" w16cid:durableId="877470448">
    <w:abstractNumId w:val="29"/>
  </w:num>
  <w:num w:numId="34" w16cid:durableId="2100708791">
    <w:abstractNumId w:val="101"/>
  </w:num>
  <w:num w:numId="35" w16cid:durableId="1310206458">
    <w:abstractNumId w:val="99"/>
  </w:num>
  <w:num w:numId="36" w16cid:durableId="532882186">
    <w:abstractNumId w:val="68"/>
  </w:num>
  <w:num w:numId="37" w16cid:durableId="1915625632">
    <w:abstractNumId w:val="88"/>
  </w:num>
  <w:num w:numId="38" w16cid:durableId="1432317851">
    <w:abstractNumId w:val="50"/>
  </w:num>
  <w:num w:numId="39" w16cid:durableId="1631403162">
    <w:abstractNumId w:val="119"/>
  </w:num>
  <w:num w:numId="40" w16cid:durableId="719397939">
    <w:abstractNumId w:val="76"/>
  </w:num>
  <w:num w:numId="41" w16cid:durableId="1752197627">
    <w:abstractNumId w:val="38"/>
  </w:num>
  <w:num w:numId="42" w16cid:durableId="460880607">
    <w:abstractNumId w:val="13"/>
  </w:num>
  <w:num w:numId="43" w16cid:durableId="279456658">
    <w:abstractNumId w:val="173"/>
  </w:num>
  <w:num w:numId="44" w16cid:durableId="867328633">
    <w:abstractNumId w:val="169"/>
  </w:num>
  <w:num w:numId="45" w16cid:durableId="151652121">
    <w:abstractNumId w:val="90"/>
  </w:num>
  <w:num w:numId="46" w16cid:durableId="2125614533">
    <w:abstractNumId w:val="75"/>
  </w:num>
  <w:num w:numId="47" w16cid:durableId="1036353020">
    <w:abstractNumId w:val="15"/>
  </w:num>
  <w:num w:numId="48" w16cid:durableId="289365649">
    <w:abstractNumId w:val="162"/>
  </w:num>
  <w:num w:numId="49" w16cid:durableId="896471474">
    <w:abstractNumId w:val="155"/>
  </w:num>
  <w:num w:numId="50" w16cid:durableId="2112429008">
    <w:abstractNumId w:val="126"/>
  </w:num>
  <w:num w:numId="51" w16cid:durableId="983586120">
    <w:abstractNumId w:val="60"/>
  </w:num>
  <w:num w:numId="52" w16cid:durableId="1649475781">
    <w:abstractNumId w:val="67"/>
  </w:num>
  <w:num w:numId="53" w16cid:durableId="732389710">
    <w:abstractNumId w:val="26"/>
  </w:num>
  <w:num w:numId="54" w16cid:durableId="1241132307">
    <w:abstractNumId w:val="72"/>
  </w:num>
  <w:num w:numId="55" w16cid:durableId="1927574013">
    <w:abstractNumId w:val="65"/>
  </w:num>
  <w:num w:numId="56" w16cid:durableId="1119910254">
    <w:abstractNumId w:val="146"/>
  </w:num>
  <w:num w:numId="57" w16cid:durableId="1201282205">
    <w:abstractNumId w:val="69"/>
  </w:num>
  <w:num w:numId="58" w16cid:durableId="2032300414">
    <w:abstractNumId w:val="36"/>
  </w:num>
  <w:num w:numId="59" w16cid:durableId="1117943575">
    <w:abstractNumId w:val="132"/>
  </w:num>
  <w:num w:numId="60" w16cid:durableId="26150693">
    <w:abstractNumId w:val="27"/>
  </w:num>
  <w:num w:numId="61" w16cid:durableId="1125779316">
    <w:abstractNumId w:val="77"/>
  </w:num>
  <w:num w:numId="62" w16cid:durableId="676883781">
    <w:abstractNumId w:val="170"/>
  </w:num>
  <w:num w:numId="63" w16cid:durableId="919749352">
    <w:abstractNumId w:val="66"/>
  </w:num>
  <w:num w:numId="64" w16cid:durableId="324624414">
    <w:abstractNumId w:val="22"/>
  </w:num>
  <w:num w:numId="65" w16cid:durableId="804196517">
    <w:abstractNumId w:val="40"/>
  </w:num>
  <w:num w:numId="66" w16cid:durableId="1221091364">
    <w:abstractNumId w:val="107"/>
  </w:num>
  <w:num w:numId="67" w16cid:durableId="449593430">
    <w:abstractNumId w:val="163"/>
  </w:num>
  <w:num w:numId="68" w16cid:durableId="1863323379">
    <w:abstractNumId w:val="92"/>
  </w:num>
  <w:num w:numId="69" w16cid:durableId="798229497">
    <w:abstractNumId w:val="32"/>
  </w:num>
  <w:num w:numId="70" w16cid:durableId="361589909">
    <w:abstractNumId w:val="120"/>
  </w:num>
  <w:num w:numId="71" w16cid:durableId="1816408895">
    <w:abstractNumId w:val="56"/>
  </w:num>
  <w:num w:numId="72" w16cid:durableId="879129417">
    <w:abstractNumId w:val="140"/>
  </w:num>
  <w:num w:numId="73" w16cid:durableId="231618926">
    <w:abstractNumId w:val="112"/>
  </w:num>
  <w:num w:numId="74" w16cid:durableId="1806655378">
    <w:abstractNumId w:val="70"/>
  </w:num>
  <w:num w:numId="75" w16cid:durableId="557933616">
    <w:abstractNumId w:val="48"/>
  </w:num>
  <w:num w:numId="76" w16cid:durableId="1609658528">
    <w:abstractNumId w:val="109"/>
  </w:num>
  <w:num w:numId="77" w16cid:durableId="1906604060">
    <w:abstractNumId w:val="18"/>
  </w:num>
  <w:num w:numId="78" w16cid:durableId="604458222">
    <w:abstractNumId w:val="58"/>
  </w:num>
  <w:num w:numId="79" w16cid:durableId="151675950">
    <w:abstractNumId w:val="96"/>
  </w:num>
  <w:num w:numId="80" w16cid:durableId="2009478811">
    <w:abstractNumId w:val="118"/>
  </w:num>
  <w:num w:numId="81" w16cid:durableId="379525531">
    <w:abstractNumId w:val="41"/>
  </w:num>
  <w:num w:numId="82" w16cid:durableId="1969621907">
    <w:abstractNumId w:val="25"/>
  </w:num>
  <w:num w:numId="83" w16cid:durableId="702369432">
    <w:abstractNumId w:val="37"/>
  </w:num>
  <w:num w:numId="84" w16cid:durableId="1506286069">
    <w:abstractNumId w:val="49"/>
  </w:num>
  <w:num w:numId="85" w16cid:durableId="1943341420">
    <w:abstractNumId w:val="95"/>
  </w:num>
  <w:num w:numId="86" w16cid:durableId="374240015">
    <w:abstractNumId w:val="123"/>
  </w:num>
  <w:num w:numId="87" w16cid:durableId="1607345122">
    <w:abstractNumId w:val="113"/>
  </w:num>
  <w:num w:numId="88" w16cid:durableId="1118912139">
    <w:abstractNumId w:val="133"/>
  </w:num>
  <w:num w:numId="89" w16cid:durableId="828836633">
    <w:abstractNumId w:val="1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 w16cid:durableId="564487192">
    <w:abstractNumId w:val="145"/>
  </w:num>
  <w:num w:numId="91" w16cid:durableId="1252397265">
    <w:abstractNumId w:val="85"/>
  </w:num>
  <w:num w:numId="92" w16cid:durableId="1123884749">
    <w:abstractNumId w:val="142"/>
  </w:num>
  <w:num w:numId="93" w16cid:durableId="1125004591">
    <w:abstractNumId w:val="45"/>
  </w:num>
  <w:num w:numId="94" w16cid:durableId="1998802792">
    <w:abstractNumId w:val="168"/>
  </w:num>
  <w:num w:numId="95" w16cid:durableId="167596987">
    <w:abstractNumId w:val="143"/>
  </w:num>
  <w:num w:numId="96" w16cid:durableId="1948417839">
    <w:abstractNumId w:val="11"/>
  </w:num>
  <w:num w:numId="97" w16cid:durableId="285280753">
    <w:abstractNumId w:val="24"/>
  </w:num>
  <w:num w:numId="98" w16cid:durableId="175268754">
    <w:abstractNumId w:val="34"/>
  </w:num>
  <w:num w:numId="99" w16cid:durableId="359815298">
    <w:abstractNumId w:val="71"/>
  </w:num>
  <w:num w:numId="100" w16cid:durableId="910192820">
    <w:abstractNumId w:val="39"/>
  </w:num>
  <w:num w:numId="101" w16cid:durableId="75441307">
    <w:abstractNumId w:val="87"/>
  </w:num>
  <w:num w:numId="102" w16cid:durableId="2097704436">
    <w:abstractNumId w:val="135"/>
  </w:num>
  <w:num w:numId="103" w16cid:durableId="1893154840">
    <w:abstractNumId w:val="6"/>
  </w:num>
  <w:num w:numId="104" w16cid:durableId="710153569">
    <w:abstractNumId w:val="89"/>
  </w:num>
  <w:num w:numId="105" w16cid:durableId="1719086942">
    <w:abstractNumId w:val="35"/>
  </w:num>
  <w:num w:numId="106" w16cid:durableId="1804538514">
    <w:abstractNumId w:val="108"/>
  </w:num>
  <w:num w:numId="107" w16cid:durableId="629021443">
    <w:abstractNumId w:val="8"/>
  </w:num>
  <w:num w:numId="108" w16cid:durableId="1757899535">
    <w:abstractNumId w:val="134"/>
  </w:num>
  <w:num w:numId="109" w16cid:durableId="1740790646">
    <w:abstractNumId w:val="63"/>
  </w:num>
  <w:num w:numId="110" w16cid:durableId="2048524325">
    <w:abstractNumId w:val="84"/>
  </w:num>
  <w:num w:numId="111" w16cid:durableId="1195266922">
    <w:abstractNumId w:val="30"/>
  </w:num>
  <w:num w:numId="112" w16cid:durableId="1611165639">
    <w:abstractNumId w:val="74"/>
  </w:num>
  <w:num w:numId="113" w16cid:durableId="1962884241">
    <w:abstractNumId w:val="167"/>
  </w:num>
  <w:num w:numId="114" w16cid:durableId="876892192">
    <w:abstractNumId w:val="159"/>
  </w:num>
  <w:num w:numId="115" w16cid:durableId="701200842">
    <w:abstractNumId w:val="160"/>
  </w:num>
  <w:num w:numId="116" w16cid:durableId="2146697453">
    <w:abstractNumId w:val="153"/>
  </w:num>
  <w:num w:numId="117" w16cid:durableId="615257290">
    <w:abstractNumId w:val="10"/>
  </w:num>
  <w:num w:numId="118" w16cid:durableId="1189953208">
    <w:abstractNumId w:val="121"/>
  </w:num>
  <w:num w:numId="119" w16cid:durableId="1614825708">
    <w:abstractNumId w:val="175"/>
  </w:num>
  <w:num w:numId="120" w16cid:durableId="938415618">
    <w:abstractNumId w:val="64"/>
  </w:num>
  <w:num w:numId="121" w16cid:durableId="280190365">
    <w:abstractNumId w:val="57"/>
  </w:num>
  <w:num w:numId="122" w16cid:durableId="667516629">
    <w:abstractNumId w:val="28"/>
  </w:num>
  <w:num w:numId="123" w16cid:durableId="156459225">
    <w:abstractNumId w:val="47"/>
  </w:num>
  <w:num w:numId="124" w16cid:durableId="930235464">
    <w:abstractNumId w:val="127"/>
  </w:num>
  <w:num w:numId="125" w16cid:durableId="785780372">
    <w:abstractNumId w:val="151"/>
  </w:num>
  <w:num w:numId="126" w16cid:durableId="1707752525">
    <w:abstractNumId w:val="31"/>
  </w:num>
  <w:num w:numId="127" w16cid:durableId="332799074">
    <w:abstractNumId w:val="154"/>
  </w:num>
  <w:num w:numId="128" w16cid:durableId="506747423">
    <w:abstractNumId w:val="46"/>
  </w:num>
  <w:num w:numId="129" w16cid:durableId="347829835">
    <w:abstractNumId w:val="115"/>
  </w:num>
  <w:num w:numId="130" w16cid:durableId="1853227303">
    <w:abstractNumId w:val="103"/>
  </w:num>
  <w:num w:numId="131" w16cid:durableId="1630748373">
    <w:abstractNumId w:val="20"/>
  </w:num>
  <w:num w:numId="132" w16cid:durableId="1000277555">
    <w:abstractNumId w:val="21"/>
  </w:num>
  <w:num w:numId="133" w16cid:durableId="1948658292">
    <w:abstractNumId w:val="86"/>
  </w:num>
  <w:num w:numId="134" w16cid:durableId="1557162844">
    <w:abstractNumId w:val="116"/>
  </w:num>
  <w:num w:numId="135" w16cid:durableId="1992522400">
    <w:abstractNumId w:val="23"/>
  </w:num>
  <w:num w:numId="136" w16cid:durableId="402223625">
    <w:abstractNumId w:val="122"/>
  </w:num>
  <w:num w:numId="137" w16cid:durableId="574821405">
    <w:abstractNumId w:val="100"/>
  </w:num>
  <w:num w:numId="138" w16cid:durableId="1459568983">
    <w:abstractNumId w:val="62"/>
  </w:num>
  <w:num w:numId="139" w16cid:durableId="1600602904">
    <w:abstractNumId w:val="138"/>
  </w:num>
  <w:num w:numId="140" w16cid:durableId="580219524">
    <w:abstractNumId w:val="53"/>
  </w:num>
  <w:num w:numId="141" w16cid:durableId="245236239">
    <w:abstractNumId w:val="17"/>
  </w:num>
  <w:num w:numId="142" w16cid:durableId="886062398">
    <w:abstractNumId w:val="79"/>
  </w:num>
  <w:num w:numId="143" w16cid:durableId="1188179320">
    <w:abstractNumId w:val="73"/>
  </w:num>
  <w:num w:numId="144" w16cid:durableId="60831366">
    <w:abstractNumId w:val="147"/>
  </w:num>
  <w:num w:numId="145" w16cid:durableId="1903329129">
    <w:abstractNumId w:val="124"/>
  </w:num>
  <w:num w:numId="146" w16cid:durableId="1106460511">
    <w:abstractNumId w:val="55"/>
  </w:num>
  <w:num w:numId="147" w16cid:durableId="1625038266">
    <w:abstractNumId w:val="42"/>
  </w:num>
  <w:num w:numId="148" w16cid:durableId="483015401">
    <w:abstractNumId w:val="33"/>
  </w:num>
  <w:num w:numId="149" w16cid:durableId="1239900891">
    <w:abstractNumId w:val="5"/>
  </w:num>
  <w:num w:numId="150" w16cid:durableId="664628206">
    <w:abstractNumId w:val="97"/>
  </w:num>
  <w:num w:numId="151" w16cid:durableId="1362706066">
    <w:abstractNumId w:val="136"/>
  </w:num>
  <w:num w:numId="152" w16cid:durableId="372847813">
    <w:abstractNumId w:val="54"/>
  </w:num>
  <w:num w:numId="153" w16cid:durableId="844904571">
    <w:abstractNumId w:val="93"/>
  </w:num>
  <w:num w:numId="154" w16cid:durableId="259795661">
    <w:abstractNumId w:val="165"/>
  </w:num>
  <w:num w:numId="155" w16cid:durableId="1026562203">
    <w:abstractNumId w:val="157"/>
  </w:num>
  <w:num w:numId="156" w16cid:durableId="643320456">
    <w:abstractNumId w:val="78"/>
  </w:num>
  <w:num w:numId="157" w16cid:durableId="109276500">
    <w:abstractNumId w:val="128"/>
  </w:num>
  <w:num w:numId="158" w16cid:durableId="1901553337">
    <w:abstractNumId w:val="81"/>
  </w:num>
  <w:num w:numId="159" w16cid:durableId="544411770">
    <w:abstractNumId w:val="172"/>
  </w:num>
  <w:num w:numId="160" w16cid:durableId="1432967088">
    <w:abstractNumId w:val="7"/>
  </w:num>
  <w:num w:numId="161" w16cid:durableId="1413162245">
    <w:abstractNumId w:val="83"/>
  </w:num>
  <w:num w:numId="162" w16cid:durableId="1922638122">
    <w:abstractNumId w:val="52"/>
  </w:num>
  <w:num w:numId="163" w16cid:durableId="2004431482">
    <w:abstractNumId w:val="166"/>
  </w:num>
  <w:num w:numId="164" w16cid:durableId="1121653277">
    <w:abstractNumId w:val="125"/>
  </w:num>
  <w:num w:numId="165" w16cid:durableId="492110705">
    <w:abstractNumId w:val="12"/>
  </w:num>
  <w:num w:numId="166" w16cid:durableId="649408955">
    <w:abstractNumId w:val="148"/>
  </w:num>
  <w:num w:numId="167" w16cid:durableId="320887223">
    <w:abstractNumId w:val="149"/>
  </w:num>
  <w:num w:numId="168" w16cid:durableId="85617211">
    <w:abstractNumId w:val="164"/>
  </w:num>
  <w:num w:numId="169" w16cid:durableId="973289328">
    <w:abstractNumId w:val="156"/>
  </w:num>
  <w:num w:numId="170" w16cid:durableId="2119712816">
    <w:abstractNumId w:val="171"/>
  </w:num>
  <w:num w:numId="171" w16cid:durableId="1150712886">
    <w:abstractNumId w:val="139"/>
  </w:num>
  <w:num w:numId="172" w16cid:durableId="71588715">
    <w:abstractNumId w:val="150"/>
  </w:num>
  <w:num w:numId="173" w16cid:durableId="1858152991">
    <w:abstractNumId w:val="19"/>
  </w:num>
  <w:num w:numId="174" w16cid:durableId="614680070">
    <w:abstractNumId w:val="104"/>
  </w:num>
  <w:num w:numId="175" w16cid:durableId="628127643">
    <w:abstractNumId w:val="82"/>
  </w:num>
  <w:num w:numId="176" w16cid:durableId="1019116826">
    <w:abstractNumId w:val="131"/>
  </w:num>
  <w:numIdMacAtCleanup w:val="176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removePersonalInformation/>
  <w:removeDateAndTime/>
  <w:activeWritingStyle w:lang="pl-PL" w:vendorID="12" w:dllVersion="512" w:checkStyle="1" w:appName="MSWord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 w:val="tru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5CAF"/>
    <w:rsid w:val="00000000"/>
    <w:rsid w:val="0000045D"/>
    <w:rsid w:val="00000740"/>
    <w:rsid w:val="00000853"/>
    <w:rsid w:val="00000B51"/>
    <w:rsid w:val="00000BCB"/>
    <w:rsid w:val="0000114A"/>
    <w:rsid w:val="000013C2"/>
    <w:rsid w:val="000017E8"/>
    <w:rsid w:val="0000191F"/>
    <w:rsid w:val="00001B88"/>
    <w:rsid w:val="00002175"/>
    <w:rsid w:val="0000232F"/>
    <w:rsid w:val="0000234F"/>
    <w:rsid w:val="0000240B"/>
    <w:rsid w:val="000024E2"/>
    <w:rsid w:val="0000317D"/>
    <w:rsid w:val="00003C13"/>
    <w:rsid w:val="0000410D"/>
    <w:rsid w:val="000046BF"/>
    <w:rsid w:val="00004DA2"/>
    <w:rsid w:val="00004DF8"/>
    <w:rsid w:val="00004F4B"/>
    <w:rsid w:val="00005571"/>
    <w:rsid w:val="0000591C"/>
    <w:rsid w:val="00005983"/>
    <w:rsid w:val="00005B64"/>
    <w:rsid w:val="000061B9"/>
    <w:rsid w:val="0000624A"/>
    <w:rsid w:val="000064E2"/>
    <w:rsid w:val="00006706"/>
    <w:rsid w:val="000072E1"/>
    <w:rsid w:val="000073AD"/>
    <w:rsid w:val="00007AAC"/>
    <w:rsid w:val="00007E41"/>
    <w:rsid w:val="00010060"/>
    <w:rsid w:val="00010074"/>
    <w:rsid w:val="00010523"/>
    <w:rsid w:val="00011087"/>
    <w:rsid w:val="00011277"/>
    <w:rsid w:val="000115B9"/>
    <w:rsid w:val="000117CA"/>
    <w:rsid w:val="0001199F"/>
    <w:rsid w:val="000128BF"/>
    <w:rsid w:val="00012EA0"/>
    <w:rsid w:val="00013C86"/>
    <w:rsid w:val="00013EAC"/>
    <w:rsid w:val="000145A6"/>
    <w:rsid w:val="0001482F"/>
    <w:rsid w:val="0001492F"/>
    <w:rsid w:val="00014B96"/>
    <w:rsid w:val="000157FA"/>
    <w:rsid w:val="000158BC"/>
    <w:rsid w:val="00015A68"/>
    <w:rsid w:val="0001665A"/>
    <w:rsid w:val="0001688C"/>
    <w:rsid w:val="00016B07"/>
    <w:rsid w:val="00016BEE"/>
    <w:rsid w:val="00016D73"/>
    <w:rsid w:val="00016F60"/>
    <w:rsid w:val="000171C4"/>
    <w:rsid w:val="00017C82"/>
    <w:rsid w:val="00017E5E"/>
    <w:rsid w:val="000207C4"/>
    <w:rsid w:val="0002090F"/>
    <w:rsid w:val="0002099F"/>
    <w:rsid w:val="00020C96"/>
    <w:rsid w:val="00020DA3"/>
    <w:rsid w:val="00020E24"/>
    <w:rsid w:val="00020E79"/>
    <w:rsid w:val="00021000"/>
    <w:rsid w:val="00021045"/>
    <w:rsid w:val="0002193B"/>
    <w:rsid w:val="00022479"/>
    <w:rsid w:val="000226CF"/>
    <w:rsid w:val="000227A6"/>
    <w:rsid w:val="00022CE4"/>
    <w:rsid w:val="00022EFB"/>
    <w:rsid w:val="000230D4"/>
    <w:rsid w:val="00023591"/>
    <w:rsid w:val="0002379E"/>
    <w:rsid w:val="0002417C"/>
    <w:rsid w:val="00024607"/>
    <w:rsid w:val="00025024"/>
    <w:rsid w:val="000250BC"/>
    <w:rsid w:val="00025282"/>
    <w:rsid w:val="0002543D"/>
    <w:rsid w:val="0002574A"/>
    <w:rsid w:val="000259B2"/>
    <w:rsid w:val="00025C24"/>
    <w:rsid w:val="0002685B"/>
    <w:rsid w:val="00026CB1"/>
    <w:rsid w:val="00026E38"/>
    <w:rsid w:val="00027001"/>
    <w:rsid w:val="0002727B"/>
    <w:rsid w:val="00027880"/>
    <w:rsid w:val="00027BF5"/>
    <w:rsid w:val="00027F14"/>
    <w:rsid w:val="00030322"/>
    <w:rsid w:val="000306E6"/>
    <w:rsid w:val="00031683"/>
    <w:rsid w:val="000316A4"/>
    <w:rsid w:val="0003192E"/>
    <w:rsid w:val="00031A61"/>
    <w:rsid w:val="00031D76"/>
    <w:rsid w:val="0003225A"/>
    <w:rsid w:val="00032350"/>
    <w:rsid w:val="00032641"/>
    <w:rsid w:val="0003292A"/>
    <w:rsid w:val="00033299"/>
    <w:rsid w:val="0003347F"/>
    <w:rsid w:val="000339EE"/>
    <w:rsid w:val="00033F63"/>
    <w:rsid w:val="000340A6"/>
    <w:rsid w:val="00034184"/>
    <w:rsid w:val="00034469"/>
    <w:rsid w:val="00034AEA"/>
    <w:rsid w:val="00034CDC"/>
    <w:rsid w:val="000351A4"/>
    <w:rsid w:val="00035677"/>
    <w:rsid w:val="0003575F"/>
    <w:rsid w:val="00036121"/>
    <w:rsid w:val="000363AF"/>
    <w:rsid w:val="00036534"/>
    <w:rsid w:val="0003662F"/>
    <w:rsid w:val="00036AE4"/>
    <w:rsid w:val="00036BEF"/>
    <w:rsid w:val="0003708C"/>
    <w:rsid w:val="000372E8"/>
    <w:rsid w:val="00037323"/>
    <w:rsid w:val="00037861"/>
    <w:rsid w:val="00037AFB"/>
    <w:rsid w:val="00040548"/>
    <w:rsid w:val="000409E8"/>
    <w:rsid w:val="00040E10"/>
    <w:rsid w:val="00041003"/>
    <w:rsid w:val="00041247"/>
    <w:rsid w:val="000412CD"/>
    <w:rsid w:val="0004165B"/>
    <w:rsid w:val="00041873"/>
    <w:rsid w:val="00041EB9"/>
    <w:rsid w:val="00042461"/>
    <w:rsid w:val="0004274A"/>
    <w:rsid w:val="0004332B"/>
    <w:rsid w:val="00043518"/>
    <w:rsid w:val="000436C5"/>
    <w:rsid w:val="0004376F"/>
    <w:rsid w:val="000437B9"/>
    <w:rsid w:val="00043F8A"/>
    <w:rsid w:val="000445AA"/>
    <w:rsid w:val="00044B01"/>
    <w:rsid w:val="00044B9B"/>
    <w:rsid w:val="00045320"/>
    <w:rsid w:val="0004537B"/>
    <w:rsid w:val="00046E11"/>
    <w:rsid w:val="000472ED"/>
    <w:rsid w:val="00047427"/>
    <w:rsid w:val="0004748E"/>
    <w:rsid w:val="00047A4B"/>
    <w:rsid w:val="00047CD1"/>
    <w:rsid w:val="00047F3B"/>
    <w:rsid w:val="00050155"/>
    <w:rsid w:val="000507E6"/>
    <w:rsid w:val="00050999"/>
    <w:rsid w:val="00050CE8"/>
    <w:rsid w:val="00051187"/>
    <w:rsid w:val="0005212B"/>
    <w:rsid w:val="000525BF"/>
    <w:rsid w:val="0005299C"/>
    <w:rsid w:val="00052B2E"/>
    <w:rsid w:val="00052F8C"/>
    <w:rsid w:val="000537A9"/>
    <w:rsid w:val="00053851"/>
    <w:rsid w:val="00053B5E"/>
    <w:rsid w:val="00054191"/>
    <w:rsid w:val="000541A3"/>
    <w:rsid w:val="00054B22"/>
    <w:rsid w:val="000554BF"/>
    <w:rsid w:val="00055752"/>
    <w:rsid w:val="00056549"/>
    <w:rsid w:val="00056A0C"/>
    <w:rsid w:val="0005753A"/>
    <w:rsid w:val="0005757C"/>
    <w:rsid w:val="00057F3E"/>
    <w:rsid w:val="00057FB2"/>
    <w:rsid w:val="00060040"/>
    <w:rsid w:val="000600B5"/>
    <w:rsid w:val="0006010C"/>
    <w:rsid w:val="00060487"/>
    <w:rsid w:val="00060C8E"/>
    <w:rsid w:val="00060FFF"/>
    <w:rsid w:val="000610F2"/>
    <w:rsid w:val="00061C17"/>
    <w:rsid w:val="00061E11"/>
    <w:rsid w:val="00061F6B"/>
    <w:rsid w:val="00062477"/>
    <w:rsid w:val="0006249E"/>
    <w:rsid w:val="000625E2"/>
    <w:rsid w:val="000627DE"/>
    <w:rsid w:val="000627DF"/>
    <w:rsid w:val="00062C44"/>
    <w:rsid w:val="00063468"/>
    <w:rsid w:val="00063871"/>
    <w:rsid w:val="000638B4"/>
    <w:rsid w:val="00063B36"/>
    <w:rsid w:val="00063B7B"/>
    <w:rsid w:val="00063F13"/>
    <w:rsid w:val="0006426B"/>
    <w:rsid w:val="00064356"/>
    <w:rsid w:val="00064F47"/>
    <w:rsid w:val="000653A7"/>
    <w:rsid w:val="000654DE"/>
    <w:rsid w:val="00065A52"/>
    <w:rsid w:val="00065C38"/>
    <w:rsid w:val="00065EE9"/>
    <w:rsid w:val="00066002"/>
    <w:rsid w:val="0006615E"/>
    <w:rsid w:val="0006621C"/>
    <w:rsid w:val="0006631F"/>
    <w:rsid w:val="00066366"/>
    <w:rsid w:val="0006640E"/>
    <w:rsid w:val="000665E4"/>
    <w:rsid w:val="00066BD7"/>
    <w:rsid w:val="00067862"/>
    <w:rsid w:val="0007040A"/>
    <w:rsid w:val="000708D3"/>
    <w:rsid w:val="000709EA"/>
    <w:rsid w:val="00070D0A"/>
    <w:rsid w:val="00071602"/>
    <w:rsid w:val="00071AFC"/>
    <w:rsid w:val="00071F72"/>
    <w:rsid w:val="00072381"/>
    <w:rsid w:val="000726B4"/>
    <w:rsid w:val="00073201"/>
    <w:rsid w:val="00073646"/>
    <w:rsid w:val="00073CFC"/>
    <w:rsid w:val="0007438B"/>
    <w:rsid w:val="000745A2"/>
    <w:rsid w:val="000748BF"/>
    <w:rsid w:val="00074E8D"/>
    <w:rsid w:val="00074F9C"/>
    <w:rsid w:val="00075A3D"/>
    <w:rsid w:val="00075DE1"/>
    <w:rsid w:val="00076885"/>
    <w:rsid w:val="00076BFA"/>
    <w:rsid w:val="00076FB3"/>
    <w:rsid w:val="00077910"/>
    <w:rsid w:val="0007796A"/>
    <w:rsid w:val="00077A4F"/>
    <w:rsid w:val="00077C4D"/>
    <w:rsid w:val="00077D21"/>
    <w:rsid w:val="00077F3B"/>
    <w:rsid w:val="00077F50"/>
    <w:rsid w:val="00077FB3"/>
    <w:rsid w:val="00080126"/>
    <w:rsid w:val="0008022E"/>
    <w:rsid w:val="00080282"/>
    <w:rsid w:val="0008042D"/>
    <w:rsid w:val="000808BB"/>
    <w:rsid w:val="00080B4B"/>
    <w:rsid w:val="00080CA8"/>
    <w:rsid w:val="00080D38"/>
    <w:rsid w:val="00080EE6"/>
    <w:rsid w:val="0008136A"/>
    <w:rsid w:val="00081A24"/>
    <w:rsid w:val="00081C9D"/>
    <w:rsid w:val="00081CE6"/>
    <w:rsid w:val="00081F38"/>
    <w:rsid w:val="00082038"/>
    <w:rsid w:val="000822BA"/>
    <w:rsid w:val="0008294B"/>
    <w:rsid w:val="00082A83"/>
    <w:rsid w:val="00082E5F"/>
    <w:rsid w:val="000839BF"/>
    <w:rsid w:val="00083CF6"/>
    <w:rsid w:val="00083D15"/>
    <w:rsid w:val="00083DC3"/>
    <w:rsid w:val="00083E78"/>
    <w:rsid w:val="000843A5"/>
    <w:rsid w:val="000845B4"/>
    <w:rsid w:val="000849CA"/>
    <w:rsid w:val="00084A94"/>
    <w:rsid w:val="00084D43"/>
    <w:rsid w:val="000854FB"/>
    <w:rsid w:val="0008620F"/>
    <w:rsid w:val="00086744"/>
    <w:rsid w:val="000869D4"/>
    <w:rsid w:val="00086A1B"/>
    <w:rsid w:val="00086A92"/>
    <w:rsid w:val="00086BCC"/>
    <w:rsid w:val="00086E84"/>
    <w:rsid w:val="00086F58"/>
    <w:rsid w:val="00087100"/>
    <w:rsid w:val="00087910"/>
    <w:rsid w:val="00087D78"/>
    <w:rsid w:val="00090333"/>
    <w:rsid w:val="00090990"/>
    <w:rsid w:val="00091B8E"/>
    <w:rsid w:val="00091C6B"/>
    <w:rsid w:val="00091E0C"/>
    <w:rsid w:val="0009213D"/>
    <w:rsid w:val="000923FD"/>
    <w:rsid w:val="00092B95"/>
    <w:rsid w:val="00092D48"/>
    <w:rsid w:val="00092F3C"/>
    <w:rsid w:val="00092FFA"/>
    <w:rsid w:val="0009311E"/>
    <w:rsid w:val="00093493"/>
    <w:rsid w:val="000937AF"/>
    <w:rsid w:val="00093E99"/>
    <w:rsid w:val="000941DD"/>
    <w:rsid w:val="000955BB"/>
    <w:rsid w:val="0009579B"/>
    <w:rsid w:val="0009598D"/>
    <w:rsid w:val="000959FE"/>
    <w:rsid w:val="00095E2D"/>
    <w:rsid w:val="0009631D"/>
    <w:rsid w:val="00096E59"/>
    <w:rsid w:val="0009754E"/>
    <w:rsid w:val="000979D7"/>
    <w:rsid w:val="00097B5F"/>
    <w:rsid w:val="00097BF0"/>
    <w:rsid w:val="000A014E"/>
    <w:rsid w:val="000A07EE"/>
    <w:rsid w:val="000A0B92"/>
    <w:rsid w:val="000A0D8D"/>
    <w:rsid w:val="000A0DAF"/>
    <w:rsid w:val="000A109A"/>
    <w:rsid w:val="000A144B"/>
    <w:rsid w:val="000A15E7"/>
    <w:rsid w:val="000A17E0"/>
    <w:rsid w:val="000A1869"/>
    <w:rsid w:val="000A18A4"/>
    <w:rsid w:val="000A1B07"/>
    <w:rsid w:val="000A1D7F"/>
    <w:rsid w:val="000A1E0B"/>
    <w:rsid w:val="000A2150"/>
    <w:rsid w:val="000A2549"/>
    <w:rsid w:val="000A2E8C"/>
    <w:rsid w:val="000A2ED4"/>
    <w:rsid w:val="000A3231"/>
    <w:rsid w:val="000A32AC"/>
    <w:rsid w:val="000A34C9"/>
    <w:rsid w:val="000A3569"/>
    <w:rsid w:val="000A39C3"/>
    <w:rsid w:val="000A3F50"/>
    <w:rsid w:val="000A43B0"/>
    <w:rsid w:val="000A47C4"/>
    <w:rsid w:val="000A481A"/>
    <w:rsid w:val="000A4D69"/>
    <w:rsid w:val="000A4FD5"/>
    <w:rsid w:val="000A50AA"/>
    <w:rsid w:val="000A5902"/>
    <w:rsid w:val="000A5CE3"/>
    <w:rsid w:val="000A61EF"/>
    <w:rsid w:val="000A6329"/>
    <w:rsid w:val="000A6417"/>
    <w:rsid w:val="000A687B"/>
    <w:rsid w:val="000A6B64"/>
    <w:rsid w:val="000A6CE0"/>
    <w:rsid w:val="000A7106"/>
    <w:rsid w:val="000A73E7"/>
    <w:rsid w:val="000A7848"/>
    <w:rsid w:val="000A7B97"/>
    <w:rsid w:val="000A7D7F"/>
    <w:rsid w:val="000B01D6"/>
    <w:rsid w:val="000B04CE"/>
    <w:rsid w:val="000B04F3"/>
    <w:rsid w:val="000B060A"/>
    <w:rsid w:val="000B0734"/>
    <w:rsid w:val="000B0B28"/>
    <w:rsid w:val="000B0CA6"/>
    <w:rsid w:val="000B1422"/>
    <w:rsid w:val="000B156F"/>
    <w:rsid w:val="000B191D"/>
    <w:rsid w:val="000B1FC4"/>
    <w:rsid w:val="000B244D"/>
    <w:rsid w:val="000B28E7"/>
    <w:rsid w:val="000B2976"/>
    <w:rsid w:val="000B35BF"/>
    <w:rsid w:val="000B3883"/>
    <w:rsid w:val="000B39F3"/>
    <w:rsid w:val="000B3CA7"/>
    <w:rsid w:val="000B3E11"/>
    <w:rsid w:val="000B47A1"/>
    <w:rsid w:val="000B4FE6"/>
    <w:rsid w:val="000B53E3"/>
    <w:rsid w:val="000B5480"/>
    <w:rsid w:val="000B5686"/>
    <w:rsid w:val="000B5A1C"/>
    <w:rsid w:val="000B5C16"/>
    <w:rsid w:val="000B5F0F"/>
    <w:rsid w:val="000B5F8F"/>
    <w:rsid w:val="000B65C8"/>
    <w:rsid w:val="000B6798"/>
    <w:rsid w:val="000B6994"/>
    <w:rsid w:val="000B6B8B"/>
    <w:rsid w:val="000B71AC"/>
    <w:rsid w:val="000C0555"/>
    <w:rsid w:val="000C0B25"/>
    <w:rsid w:val="000C0CB8"/>
    <w:rsid w:val="000C0E9A"/>
    <w:rsid w:val="000C153A"/>
    <w:rsid w:val="000C1BB8"/>
    <w:rsid w:val="000C1BEA"/>
    <w:rsid w:val="000C1ED6"/>
    <w:rsid w:val="000C2AB0"/>
    <w:rsid w:val="000C2CA9"/>
    <w:rsid w:val="000C2D09"/>
    <w:rsid w:val="000C3814"/>
    <w:rsid w:val="000C3A1E"/>
    <w:rsid w:val="000C3A25"/>
    <w:rsid w:val="000C415F"/>
    <w:rsid w:val="000C427C"/>
    <w:rsid w:val="000C43B8"/>
    <w:rsid w:val="000C4621"/>
    <w:rsid w:val="000C462E"/>
    <w:rsid w:val="000C46B1"/>
    <w:rsid w:val="000C4FDB"/>
    <w:rsid w:val="000C52F3"/>
    <w:rsid w:val="000C575C"/>
    <w:rsid w:val="000C5832"/>
    <w:rsid w:val="000C5938"/>
    <w:rsid w:val="000C5AF0"/>
    <w:rsid w:val="000C6100"/>
    <w:rsid w:val="000C63F0"/>
    <w:rsid w:val="000C66F1"/>
    <w:rsid w:val="000C68F2"/>
    <w:rsid w:val="000C6AEE"/>
    <w:rsid w:val="000C6B8A"/>
    <w:rsid w:val="000C6C18"/>
    <w:rsid w:val="000C799E"/>
    <w:rsid w:val="000C7AD4"/>
    <w:rsid w:val="000D01D3"/>
    <w:rsid w:val="000D0B41"/>
    <w:rsid w:val="000D11B0"/>
    <w:rsid w:val="000D16D9"/>
    <w:rsid w:val="000D1D0D"/>
    <w:rsid w:val="000D26EA"/>
    <w:rsid w:val="000D279A"/>
    <w:rsid w:val="000D2B57"/>
    <w:rsid w:val="000D48E4"/>
    <w:rsid w:val="000D4B68"/>
    <w:rsid w:val="000D582B"/>
    <w:rsid w:val="000D585E"/>
    <w:rsid w:val="000D5B6D"/>
    <w:rsid w:val="000D5C0D"/>
    <w:rsid w:val="000D5D63"/>
    <w:rsid w:val="000D5FAA"/>
    <w:rsid w:val="000D6C50"/>
    <w:rsid w:val="000D6D2F"/>
    <w:rsid w:val="000D72F4"/>
    <w:rsid w:val="000E007C"/>
    <w:rsid w:val="000E07FB"/>
    <w:rsid w:val="000E0999"/>
    <w:rsid w:val="000E1254"/>
    <w:rsid w:val="000E12F6"/>
    <w:rsid w:val="000E15A9"/>
    <w:rsid w:val="000E1672"/>
    <w:rsid w:val="000E17F3"/>
    <w:rsid w:val="000E18D0"/>
    <w:rsid w:val="000E1ED6"/>
    <w:rsid w:val="000E2114"/>
    <w:rsid w:val="000E226B"/>
    <w:rsid w:val="000E24D7"/>
    <w:rsid w:val="000E25D9"/>
    <w:rsid w:val="000E25E8"/>
    <w:rsid w:val="000E2A22"/>
    <w:rsid w:val="000E2A9D"/>
    <w:rsid w:val="000E3023"/>
    <w:rsid w:val="000E3D5A"/>
    <w:rsid w:val="000E40AE"/>
    <w:rsid w:val="000E418B"/>
    <w:rsid w:val="000E4266"/>
    <w:rsid w:val="000E48DE"/>
    <w:rsid w:val="000E4DB6"/>
    <w:rsid w:val="000E4DD0"/>
    <w:rsid w:val="000E4EE8"/>
    <w:rsid w:val="000E5113"/>
    <w:rsid w:val="000E53A9"/>
    <w:rsid w:val="000E556A"/>
    <w:rsid w:val="000E595B"/>
    <w:rsid w:val="000E6643"/>
    <w:rsid w:val="000E6DB0"/>
    <w:rsid w:val="000E7A37"/>
    <w:rsid w:val="000E7B28"/>
    <w:rsid w:val="000E7BB5"/>
    <w:rsid w:val="000E7D29"/>
    <w:rsid w:val="000E7E0B"/>
    <w:rsid w:val="000F06A4"/>
    <w:rsid w:val="000F0858"/>
    <w:rsid w:val="000F0E5D"/>
    <w:rsid w:val="000F146A"/>
    <w:rsid w:val="000F1A31"/>
    <w:rsid w:val="000F1BC0"/>
    <w:rsid w:val="000F22F8"/>
    <w:rsid w:val="000F2675"/>
    <w:rsid w:val="000F2849"/>
    <w:rsid w:val="000F2DEA"/>
    <w:rsid w:val="000F2F17"/>
    <w:rsid w:val="000F3543"/>
    <w:rsid w:val="000F37DA"/>
    <w:rsid w:val="000F3802"/>
    <w:rsid w:val="000F3909"/>
    <w:rsid w:val="000F4412"/>
    <w:rsid w:val="000F4AEB"/>
    <w:rsid w:val="000F4CEE"/>
    <w:rsid w:val="000F5460"/>
    <w:rsid w:val="000F5ADB"/>
    <w:rsid w:val="000F628B"/>
    <w:rsid w:val="000F65EC"/>
    <w:rsid w:val="000F71E2"/>
    <w:rsid w:val="000F7249"/>
    <w:rsid w:val="000F739B"/>
    <w:rsid w:val="000F7AE1"/>
    <w:rsid w:val="000F7AF9"/>
    <w:rsid w:val="000F7E56"/>
    <w:rsid w:val="000F7EAD"/>
    <w:rsid w:val="000F7FB0"/>
    <w:rsid w:val="001000DC"/>
    <w:rsid w:val="0010019A"/>
    <w:rsid w:val="001001CA"/>
    <w:rsid w:val="001005AE"/>
    <w:rsid w:val="001005E6"/>
    <w:rsid w:val="001005EF"/>
    <w:rsid w:val="001007F2"/>
    <w:rsid w:val="0010087C"/>
    <w:rsid w:val="00100BB0"/>
    <w:rsid w:val="00101337"/>
    <w:rsid w:val="0010157D"/>
    <w:rsid w:val="001019C9"/>
    <w:rsid w:val="0010232F"/>
    <w:rsid w:val="001028D2"/>
    <w:rsid w:val="00102B6C"/>
    <w:rsid w:val="001032A1"/>
    <w:rsid w:val="00103340"/>
    <w:rsid w:val="00103444"/>
    <w:rsid w:val="0010346D"/>
    <w:rsid w:val="00103524"/>
    <w:rsid w:val="00103CBB"/>
    <w:rsid w:val="00103E9C"/>
    <w:rsid w:val="00104268"/>
    <w:rsid w:val="00104592"/>
    <w:rsid w:val="00105081"/>
    <w:rsid w:val="00105278"/>
    <w:rsid w:val="00105BD9"/>
    <w:rsid w:val="00105C29"/>
    <w:rsid w:val="00105C9F"/>
    <w:rsid w:val="00105D7C"/>
    <w:rsid w:val="001063A4"/>
    <w:rsid w:val="00107394"/>
    <w:rsid w:val="0010789B"/>
    <w:rsid w:val="00107935"/>
    <w:rsid w:val="00107972"/>
    <w:rsid w:val="001079A1"/>
    <w:rsid w:val="00107F60"/>
    <w:rsid w:val="00109FD2"/>
    <w:rsid w:val="00110720"/>
    <w:rsid w:val="00110B31"/>
    <w:rsid w:val="00111BE7"/>
    <w:rsid w:val="00111DF1"/>
    <w:rsid w:val="00112271"/>
    <w:rsid w:val="00112676"/>
    <w:rsid w:val="00112FDD"/>
    <w:rsid w:val="00114119"/>
    <w:rsid w:val="001141A8"/>
    <w:rsid w:val="0011422B"/>
    <w:rsid w:val="001142E4"/>
    <w:rsid w:val="00114DEF"/>
    <w:rsid w:val="00114E5C"/>
    <w:rsid w:val="0011535F"/>
    <w:rsid w:val="00115A9C"/>
    <w:rsid w:val="00115B22"/>
    <w:rsid w:val="00115D75"/>
    <w:rsid w:val="0011613B"/>
    <w:rsid w:val="001162EF"/>
    <w:rsid w:val="001163DB"/>
    <w:rsid w:val="0011677E"/>
    <w:rsid w:val="00116910"/>
    <w:rsid w:val="00116B69"/>
    <w:rsid w:val="00116C49"/>
    <w:rsid w:val="001173D1"/>
    <w:rsid w:val="001173E2"/>
    <w:rsid w:val="001175C0"/>
    <w:rsid w:val="00120502"/>
    <w:rsid w:val="001206E8"/>
    <w:rsid w:val="00120794"/>
    <w:rsid w:val="00120922"/>
    <w:rsid w:val="001209C8"/>
    <w:rsid w:val="00120CEE"/>
    <w:rsid w:val="00120E38"/>
    <w:rsid w:val="00121016"/>
    <w:rsid w:val="00121150"/>
    <w:rsid w:val="001213B5"/>
    <w:rsid w:val="00121466"/>
    <w:rsid w:val="00121B73"/>
    <w:rsid w:val="00122010"/>
    <w:rsid w:val="00122335"/>
    <w:rsid w:val="0012240B"/>
    <w:rsid w:val="00122634"/>
    <w:rsid w:val="001235B3"/>
    <w:rsid w:val="001242C7"/>
    <w:rsid w:val="001242E3"/>
    <w:rsid w:val="0012441E"/>
    <w:rsid w:val="001244B4"/>
    <w:rsid w:val="00124754"/>
    <w:rsid w:val="00124EFD"/>
    <w:rsid w:val="00124FA1"/>
    <w:rsid w:val="00124FF4"/>
    <w:rsid w:val="00125B69"/>
    <w:rsid w:val="00126262"/>
    <w:rsid w:val="001263B7"/>
    <w:rsid w:val="00126511"/>
    <w:rsid w:val="00126D21"/>
    <w:rsid w:val="00127378"/>
    <w:rsid w:val="00127C4B"/>
    <w:rsid w:val="00127EAD"/>
    <w:rsid w:val="001301B8"/>
    <w:rsid w:val="0013028E"/>
    <w:rsid w:val="00130670"/>
    <w:rsid w:val="00130C0D"/>
    <w:rsid w:val="00130EC3"/>
    <w:rsid w:val="00131957"/>
    <w:rsid w:val="001321CA"/>
    <w:rsid w:val="00132B4F"/>
    <w:rsid w:val="001336EB"/>
    <w:rsid w:val="0013370C"/>
    <w:rsid w:val="00133AAF"/>
    <w:rsid w:val="00133C08"/>
    <w:rsid w:val="00133C81"/>
    <w:rsid w:val="001342B7"/>
    <w:rsid w:val="001342E5"/>
    <w:rsid w:val="00134405"/>
    <w:rsid w:val="001348F8"/>
    <w:rsid w:val="001349B4"/>
    <w:rsid w:val="00134B5C"/>
    <w:rsid w:val="00135227"/>
    <w:rsid w:val="00135C46"/>
    <w:rsid w:val="00136860"/>
    <w:rsid w:val="00136ADD"/>
    <w:rsid w:val="00136B83"/>
    <w:rsid w:val="00136E51"/>
    <w:rsid w:val="00136F36"/>
    <w:rsid w:val="00137388"/>
    <w:rsid w:val="00137CB2"/>
    <w:rsid w:val="00140885"/>
    <w:rsid w:val="00140B51"/>
    <w:rsid w:val="00140F62"/>
    <w:rsid w:val="00141666"/>
    <w:rsid w:val="0014210B"/>
    <w:rsid w:val="001422E4"/>
    <w:rsid w:val="00142679"/>
    <w:rsid w:val="00142F61"/>
    <w:rsid w:val="00143013"/>
    <w:rsid w:val="00143332"/>
    <w:rsid w:val="00143767"/>
    <w:rsid w:val="00143958"/>
    <w:rsid w:val="00143C96"/>
    <w:rsid w:val="00144105"/>
    <w:rsid w:val="0014434F"/>
    <w:rsid w:val="00144873"/>
    <w:rsid w:val="00144BF8"/>
    <w:rsid w:val="00144E6D"/>
    <w:rsid w:val="001452DB"/>
    <w:rsid w:val="00146121"/>
    <w:rsid w:val="00146160"/>
    <w:rsid w:val="00146224"/>
    <w:rsid w:val="001467C0"/>
    <w:rsid w:val="00146ABD"/>
    <w:rsid w:val="00146B93"/>
    <w:rsid w:val="00146BDC"/>
    <w:rsid w:val="0014770F"/>
    <w:rsid w:val="001477B9"/>
    <w:rsid w:val="00147C54"/>
    <w:rsid w:val="00147E4A"/>
    <w:rsid w:val="00147F45"/>
    <w:rsid w:val="00150386"/>
    <w:rsid w:val="00150527"/>
    <w:rsid w:val="0015065E"/>
    <w:rsid w:val="0015093D"/>
    <w:rsid w:val="001516D4"/>
    <w:rsid w:val="001518A5"/>
    <w:rsid w:val="001518BC"/>
    <w:rsid w:val="001519EA"/>
    <w:rsid w:val="00151A1A"/>
    <w:rsid w:val="0015206D"/>
    <w:rsid w:val="00152629"/>
    <w:rsid w:val="00153941"/>
    <w:rsid w:val="00153B5D"/>
    <w:rsid w:val="00153C4A"/>
    <w:rsid w:val="00154377"/>
    <w:rsid w:val="00154E0A"/>
    <w:rsid w:val="00155A19"/>
    <w:rsid w:val="00155B1D"/>
    <w:rsid w:val="00156315"/>
    <w:rsid w:val="00156913"/>
    <w:rsid w:val="00156E03"/>
    <w:rsid w:val="0015723D"/>
    <w:rsid w:val="001572C2"/>
    <w:rsid w:val="00157403"/>
    <w:rsid w:val="00157840"/>
    <w:rsid w:val="0016036F"/>
    <w:rsid w:val="00160A7B"/>
    <w:rsid w:val="00160C72"/>
    <w:rsid w:val="00161FD9"/>
    <w:rsid w:val="00161FE9"/>
    <w:rsid w:val="00162548"/>
    <w:rsid w:val="00162558"/>
    <w:rsid w:val="00163008"/>
    <w:rsid w:val="001637EC"/>
    <w:rsid w:val="00163BB3"/>
    <w:rsid w:val="00163C62"/>
    <w:rsid w:val="0016401B"/>
    <w:rsid w:val="001642B3"/>
    <w:rsid w:val="00164611"/>
    <w:rsid w:val="00164C69"/>
    <w:rsid w:val="00164DE4"/>
    <w:rsid w:val="001650A3"/>
    <w:rsid w:val="0016554C"/>
    <w:rsid w:val="00165D81"/>
    <w:rsid w:val="00165E0B"/>
    <w:rsid w:val="001660E6"/>
    <w:rsid w:val="00166EF3"/>
    <w:rsid w:val="00167941"/>
    <w:rsid w:val="00167AF1"/>
    <w:rsid w:val="00167DAD"/>
    <w:rsid w:val="00167F1F"/>
    <w:rsid w:val="00167F24"/>
    <w:rsid w:val="00167FF6"/>
    <w:rsid w:val="00170262"/>
    <w:rsid w:val="00170271"/>
    <w:rsid w:val="001703C6"/>
    <w:rsid w:val="00170874"/>
    <w:rsid w:val="00170F58"/>
    <w:rsid w:val="00171469"/>
    <w:rsid w:val="00171993"/>
    <w:rsid w:val="00171A15"/>
    <w:rsid w:val="00171C24"/>
    <w:rsid w:val="00171C31"/>
    <w:rsid w:val="00171ED2"/>
    <w:rsid w:val="00171F57"/>
    <w:rsid w:val="00171F88"/>
    <w:rsid w:val="00172B24"/>
    <w:rsid w:val="00172E35"/>
    <w:rsid w:val="00173D4F"/>
    <w:rsid w:val="0017441D"/>
    <w:rsid w:val="0017469D"/>
    <w:rsid w:val="00175511"/>
    <w:rsid w:val="00175B7C"/>
    <w:rsid w:val="0017605E"/>
    <w:rsid w:val="0017638B"/>
    <w:rsid w:val="00176A96"/>
    <w:rsid w:val="00176CDE"/>
    <w:rsid w:val="00176E2E"/>
    <w:rsid w:val="00176ED8"/>
    <w:rsid w:val="00177818"/>
    <w:rsid w:val="00177DA6"/>
    <w:rsid w:val="00177DDE"/>
    <w:rsid w:val="00177F22"/>
    <w:rsid w:val="001801E6"/>
    <w:rsid w:val="0018046B"/>
    <w:rsid w:val="00180871"/>
    <w:rsid w:val="001809CB"/>
    <w:rsid w:val="00180C18"/>
    <w:rsid w:val="00180D9A"/>
    <w:rsid w:val="00181071"/>
    <w:rsid w:val="00181BDF"/>
    <w:rsid w:val="00181DB5"/>
    <w:rsid w:val="00181E0A"/>
    <w:rsid w:val="001820E5"/>
    <w:rsid w:val="00182984"/>
    <w:rsid w:val="00182AA2"/>
    <w:rsid w:val="00182CB5"/>
    <w:rsid w:val="00182DC5"/>
    <w:rsid w:val="00183114"/>
    <w:rsid w:val="00183B4C"/>
    <w:rsid w:val="00183EC8"/>
    <w:rsid w:val="001846D9"/>
    <w:rsid w:val="001849BB"/>
    <w:rsid w:val="00184B0E"/>
    <w:rsid w:val="00184C2A"/>
    <w:rsid w:val="00184C5F"/>
    <w:rsid w:val="00184C79"/>
    <w:rsid w:val="00184D9A"/>
    <w:rsid w:val="001850AE"/>
    <w:rsid w:val="00185203"/>
    <w:rsid w:val="0018538E"/>
    <w:rsid w:val="001858D3"/>
    <w:rsid w:val="001859A2"/>
    <w:rsid w:val="00185A61"/>
    <w:rsid w:val="00185C02"/>
    <w:rsid w:val="00185CCC"/>
    <w:rsid w:val="0018635B"/>
    <w:rsid w:val="0018660E"/>
    <w:rsid w:val="0018684A"/>
    <w:rsid w:val="001868A0"/>
    <w:rsid w:val="0018788F"/>
    <w:rsid w:val="0018794A"/>
    <w:rsid w:val="00187A5B"/>
    <w:rsid w:val="00187B14"/>
    <w:rsid w:val="00187B4A"/>
    <w:rsid w:val="00187D7B"/>
    <w:rsid w:val="00187F35"/>
    <w:rsid w:val="00190021"/>
    <w:rsid w:val="001901AE"/>
    <w:rsid w:val="001905FD"/>
    <w:rsid w:val="0019065D"/>
    <w:rsid w:val="00190C87"/>
    <w:rsid w:val="0019109E"/>
    <w:rsid w:val="001911CD"/>
    <w:rsid w:val="00191513"/>
    <w:rsid w:val="001916DC"/>
    <w:rsid w:val="00191DB1"/>
    <w:rsid w:val="00192549"/>
    <w:rsid w:val="00192769"/>
    <w:rsid w:val="00192EBB"/>
    <w:rsid w:val="001932B8"/>
    <w:rsid w:val="001935A7"/>
    <w:rsid w:val="0019363F"/>
    <w:rsid w:val="00193703"/>
    <w:rsid w:val="0019386E"/>
    <w:rsid w:val="00193B74"/>
    <w:rsid w:val="0019448E"/>
    <w:rsid w:val="00194A21"/>
    <w:rsid w:val="00194AC9"/>
    <w:rsid w:val="00194ACF"/>
    <w:rsid w:val="00194C62"/>
    <w:rsid w:val="0019566C"/>
    <w:rsid w:val="00195883"/>
    <w:rsid w:val="001959C3"/>
    <w:rsid w:val="001959FD"/>
    <w:rsid w:val="00195E70"/>
    <w:rsid w:val="00195F83"/>
    <w:rsid w:val="00196075"/>
    <w:rsid w:val="0019628D"/>
    <w:rsid w:val="001964EC"/>
    <w:rsid w:val="0019667E"/>
    <w:rsid w:val="00196BF7"/>
    <w:rsid w:val="00196D6B"/>
    <w:rsid w:val="00197156"/>
    <w:rsid w:val="0019731D"/>
    <w:rsid w:val="00197340"/>
    <w:rsid w:val="0019B5C6"/>
    <w:rsid w:val="001A0388"/>
    <w:rsid w:val="001A0659"/>
    <w:rsid w:val="001A0884"/>
    <w:rsid w:val="001A1742"/>
    <w:rsid w:val="001A2016"/>
    <w:rsid w:val="001A223E"/>
    <w:rsid w:val="001A23F7"/>
    <w:rsid w:val="001A2662"/>
    <w:rsid w:val="001A2806"/>
    <w:rsid w:val="001A2B6B"/>
    <w:rsid w:val="001A331A"/>
    <w:rsid w:val="001A345C"/>
    <w:rsid w:val="001A34A0"/>
    <w:rsid w:val="001A3CFB"/>
    <w:rsid w:val="001A41C8"/>
    <w:rsid w:val="001A43E8"/>
    <w:rsid w:val="001A456D"/>
    <w:rsid w:val="001A4AD3"/>
    <w:rsid w:val="001A4B5C"/>
    <w:rsid w:val="001A4BC6"/>
    <w:rsid w:val="001A4E88"/>
    <w:rsid w:val="001A522D"/>
    <w:rsid w:val="001A5672"/>
    <w:rsid w:val="001A58E5"/>
    <w:rsid w:val="001A5AF9"/>
    <w:rsid w:val="001A5C12"/>
    <w:rsid w:val="001A6567"/>
    <w:rsid w:val="001A6673"/>
    <w:rsid w:val="001A67D3"/>
    <w:rsid w:val="001A6BF4"/>
    <w:rsid w:val="001A700A"/>
    <w:rsid w:val="001A706E"/>
    <w:rsid w:val="001A7375"/>
    <w:rsid w:val="001A7551"/>
    <w:rsid w:val="001A7815"/>
    <w:rsid w:val="001B0202"/>
    <w:rsid w:val="001B036C"/>
    <w:rsid w:val="001B06A2"/>
    <w:rsid w:val="001B087A"/>
    <w:rsid w:val="001B0BFE"/>
    <w:rsid w:val="001B0C0B"/>
    <w:rsid w:val="001B0C37"/>
    <w:rsid w:val="001B0D2A"/>
    <w:rsid w:val="001B1676"/>
    <w:rsid w:val="001B17BD"/>
    <w:rsid w:val="001B1CE1"/>
    <w:rsid w:val="001B1F1C"/>
    <w:rsid w:val="001B222A"/>
    <w:rsid w:val="001B26E0"/>
    <w:rsid w:val="001B30CD"/>
    <w:rsid w:val="001B3CBD"/>
    <w:rsid w:val="001B3FB9"/>
    <w:rsid w:val="001B45D9"/>
    <w:rsid w:val="001B47CF"/>
    <w:rsid w:val="001B4900"/>
    <w:rsid w:val="001B4E9C"/>
    <w:rsid w:val="001B50E1"/>
    <w:rsid w:val="001B5BAF"/>
    <w:rsid w:val="001B6600"/>
    <w:rsid w:val="001B6C14"/>
    <w:rsid w:val="001B70C2"/>
    <w:rsid w:val="001B7187"/>
    <w:rsid w:val="001B758C"/>
    <w:rsid w:val="001B77D1"/>
    <w:rsid w:val="001B7F97"/>
    <w:rsid w:val="001C05E4"/>
    <w:rsid w:val="001C0641"/>
    <w:rsid w:val="001C0844"/>
    <w:rsid w:val="001C08A5"/>
    <w:rsid w:val="001C0910"/>
    <w:rsid w:val="001C0E1D"/>
    <w:rsid w:val="001C0E5C"/>
    <w:rsid w:val="001C1201"/>
    <w:rsid w:val="001C167B"/>
    <w:rsid w:val="001C1B2F"/>
    <w:rsid w:val="001C1FBE"/>
    <w:rsid w:val="001C2089"/>
    <w:rsid w:val="001C21D6"/>
    <w:rsid w:val="001C2218"/>
    <w:rsid w:val="001C2A80"/>
    <w:rsid w:val="001C321A"/>
    <w:rsid w:val="001C3399"/>
    <w:rsid w:val="001C36D6"/>
    <w:rsid w:val="001C375F"/>
    <w:rsid w:val="001C3ABE"/>
    <w:rsid w:val="001C44EE"/>
    <w:rsid w:val="001C4631"/>
    <w:rsid w:val="001C4676"/>
    <w:rsid w:val="001C4FA7"/>
    <w:rsid w:val="001C534D"/>
    <w:rsid w:val="001C580F"/>
    <w:rsid w:val="001C5846"/>
    <w:rsid w:val="001C5C21"/>
    <w:rsid w:val="001C62AD"/>
    <w:rsid w:val="001C632A"/>
    <w:rsid w:val="001C68F8"/>
    <w:rsid w:val="001C6A23"/>
    <w:rsid w:val="001C6ABA"/>
    <w:rsid w:val="001C6BBA"/>
    <w:rsid w:val="001C6E15"/>
    <w:rsid w:val="001C6FB2"/>
    <w:rsid w:val="001C704F"/>
    <w:rsid w:val="001C7325"/>
    <w:rsid w:val="001C7613"/>
    <w:rsid w:val="001D0325"/>
    <w:rsid w:val="001D0625"/>
    <w:rsid w:val="001D0958"/>
    <w:rsid w:val="001D103E"/>
    <w:rsid w:val="001D1294"/>
    <w:rsid w:val="001D1456"/>
    <w:rsid w:val="001D145A"/>
    <w:rsid w:val="001D1B72"/>
    <w:rsid w:val="001D2178"/>
    <w:rsid w:val="001D2AC6"/>
    <w:rsid w:val="001D3026"/>
    <w:rsid w:val="001D38F6"/>
    <w:rsid w:val="001D437D"/>
    <w:rsid w:val="001D4D56"/>
    <w:rsid w:val="001D501D"/>
    <w:rsid w:val="001D5477"/>
    <w:rsid w:val="001D5BA0"/>
    <w:rsid w:val="001D5F9C"/>
    <w:rsid w:val="001D5FC8"/>
    <w:rsid w:val="001D606A"/>
    <w:rsid w:val="001D6C45"/>
    <w:rsid w:val="001D6D2D"/>
    <w:rsid w:val="001D71E8"/>
    <w:rsid w:val="001D751A"/>
    <w:rsid w:val="001DB225"/>
    <w:rsid w:val="001E06BA"/>
    <w:rsid w:val="001E07B1"/>
    <w:rsid w:val="001E0864"/>
    <w:rsid w:val="001E08B4"/>
    <w:rsid w:val="001E0D74"/>
    <w:rsid w:val="001E0EC5"/>
    <w:rsid w:val="001E1015"/>
    <w:rsid w:val="001E1313"/>
    <w:rsid w:val="001E1424"/>
    <w:rsid w:val="001E1856"/>
    <w:rsid w:val="001E2287"/>
    <w:rsid w:val="001E243F"/>
    <w:rsid w:val="001E25AE"/>
    <w:rsid w:val="001E2704"/>
    <w:rsid w:val="001E2A64"/>
    <w:rsid w:val="001E2C26"/>
    <w:rsid w:val="001E31F0"/>
    <w:rsid w:val="001E33F8"/>
    <w:rsid w:val="001E3571"/>
    <w:rsid w:val="001E367A"/>
    <w:rsid w:val="001E3DF2"/>
    <w:rsid w:val="001E44DA"/>
    <w:rsid w:val="001E4938"/>
    <w:rsid w:val="001E4A37"/>
    <w:rsid w:val="001E4B98"/>
    <w:rsid w:val="001E4BEB"/>
    <w:rsid w:val="001E4C2A"/>
    <w:rsid w:val="001E57E2"/>
    <w:rsid w:val="001E65C3"/>
    <w:rsid w:val="001E661F"/>
    <w:rsid w:val="001E67CF"/>
    <w:rsid w:val="001E69ED"/>
    <w:rsid w:val="001E6CD1"/>
    <w:rsid w:val="001E73A8"/>
    <w:rsid w:val="001E7622"/>
    <w:rsid w:val="001F06BB"/>
    <w:rsid w:val="001F0924"/>
    <w:rsid w:val="001F09CD"/>
    <w:rsid w:val="001F116B"/>
    <w:rsid w:val="001F1637"/>
    <w:rsid w:val="001F16D8"/>
    <w:rsid w:val="001F1B28"/>
    <w:rsid w:val="001F1EE3"/>
    <w:rsid w:val="001F1FA6"/>
    <w:rsid w:val="001F2585"/>
    <w:rsid w:val="001F2898"/>
    <w:rsid w:val="001F2B27"/>
    <w:rsid w:val="001F348E"/>
    <w:rsid w:val="001F35EA"/>
    <w:rsid w:val="001F3644"/>
    <w:rsid w:val="001F3709"/>
    <w:rsid w:val="001F3F0C"/>
    <w:rsid w:val="001F4034"/>
    <w:rsid w:val="001F4050"/>
    <w:rsid w:val="001F40A7"/>
    <w:rsid w:val="001F4249"/>
    <w:rsid w:val="001F452E"/>
    <w:rsid w:val="001F49B8"/>
    <w:rsid w:val="001F50D2"/>
    <w:rsid w:val="001F50F1"/>
    <w:rsid w:val="001F5411"/>
    <w:rsid w:val="001F550B"/>
    <w:rsid w:val="001F551B"/>
    <w:rsid w:val="001F568E"/>
    <w:rsid w:val="001F5741"/>
    <w:rsid w:val="001F5B87"/>
    <w:rsid w:val="001F606D"/>
    <w:rsid w:val="001F61AF"/>
    <w:rsid w:val="001F63B8"/>
    <w:rsid w:val="001F63E1"/>
    <w:rsid w:val="001F6748"/>
    <w:rsid w:val="001F6B49"/>
    <w:rsid w:val="001F6C0C"/>
    <w:rsid w:val="001F6F45"/>
    <w:rsid w:val="001F7977"/>
    <w:rsid w:val="001F7E4D"/>
    <w:rsid w:val="00200326"/>
    <w:rsid w:val="00200585"/>
    <w:rsid w:val="00200891"/>
    <w:rsid w:val="002010BF"/>
    <w:rsid w:val="002010F9"/>
    <w:rsid w:val="0020111B"/>
    <w:rsid w:val="002013DA"/>
    <w:rsid w:val="00201421"/>
    <w:rsid w:val="00201536"/>
    <w:rsid w:val="0020173F"/>
    <w:rsid w:val="00201A7E"/>
    <w:rsid w:val="00201D1F"/>
    <w:rsid w:val="00201D32"/>
    <w:rsid w:val="00201DA3"/>
    <w:rsid w:val="0020205F"/>
    <w:rsid w:val="00202448"/>
    <w:rsid w:val="00202AB5"/>
    <w:rsid w:val="00202B34"/>
    <w:rsid w:val="00202CD4"/>
    <w:rsid w:val="00202D98"/>
    <w:rsid w:val="00203493"/>
    <w:rsid w:val="00203570"/>
    <w:rsid w:val="0020364C"/>
    <w:rsid w:val="00203666"/>
    <w:rsid w:val="00203772"/>
    <w:rsid w:val="002038E4"/>
    <w:rsid w:val="00203E51"/>
    <w:rsid w:val="00203F11"/>
    <w:rsid w:val="002043B1"/>
    <w:rsid w:val="00204734"/>
    <w:rsid w:val="00205A5E"/>
    <w:rsid w:val="00205B73"/>
    <w:rsid w:val="00205BF3"/>
    <w:rsid w:val="00205CA8"/>
    <w:rsid w:val="00205F73"/>
    <w:rsid w:val="0020613C"/>
    <w:rsid w:val="0020678F"/>
    <w:rsid w:val="00206822"/>
    <w:rsid w:val="00206EA9"/>
    <w:rsid w:val="00207C50"/>
    <w:rsid w:val="00207CED"/>
    <w:rsid w:val="00207FB9"/>
    <w:rsid w:val="00210373"/>
    <w:rsid w:val="00210636"/>
    <w:rsid w:val="00210889"/>
    <w:rsid w:val="00210D73"/>
    <w:rsid w:val="002111D8"/>
    <w:rsid w:val="00211A6D"/>
    <w:rsid w:val="00211C25"/>
    <w:rsid w:val="00211C4B"/>
    <w:rsid w:val="0021238C"/>
    <w:rsid w:val="0021246A"/>
    <w:rsid w:val="0021291B"/>
    <w:rsid w:val="002129A5"/>
    <w:rsid w:val="0021310E"/>
    <w:rsid w:val="00213732"/>
    <w:rsid w:val="00213B14"/>
    <w:rsid w:val="00213CC6"/>
    <w:rsid w:val="00213EF7"/>
    <w:rsid w:val="00213FB8"/>
    <w:rsid w:val="00214223"/>
    <w:rsid w:val="00214295"/>
    <w:rsid w:val="002143A9"/>
    <w:rsid w:val="00215341"/>
    <w:rsid w:val="0021566C"/>
    <w:rsid w:val="00216A45"/>
    <w:rsid w:val="0022042B"/>
    <w:rsid w:val="00220C62"/>
    <w:rsid w:val="00221350"/>
    <w:rsid w:val="0022139F"/>
    <w:rsid w:val="002213F1"/>
    <w:rsid w:val="00221750"/>
    <w:rsid w:val="00221F27"/>
    <w:rsid w:val="002222EA"/>
    <w:rsid w:val="00222457"/>
    <w:rsid w:val="00222550"/>
    <w:rsid w:val="0022286B"/>
    <w:rsid w:val="00222ACD"/>
    <w:rsid w:val="00222F02"/>
    <w:rsid w:val="00222FD7"/>
    <w:rsid w:val="00223129"/>
    <w:rsid w:val="00223386"/>
    <w:rsid w:val="002235B3"/>
    <w:rsid w:val="0022386E"/>
    <w:rsid w:val="002244AD"/>
    <w:rsid w:val="00224A4C"/>
    <w:rsid w:val="00225171"/>
    <w:rsid w:val="00225689"/>
    <w:rsid w:val="002257E6"/>
    <w:rsid w:val="00225DB3"/>
    <w:rsid w:val="00225E5C"/>
    <w:rsid w:val="00226741"/>
    <w:rsid w:val="002267ED"/>
    <w:rsid w:val="0022757A"/>
    <w:rsid w:val="00227580"/>
    <w:rsid w:val="00230323"/>
    <w:rsid w:val="002303B7"/>
    <w:rsid w:val="002310A5"/>
    <w:rsid w:val="002315C4"/>
    <w:rsid w:val="00231A51"/>
    <w:rsid w:val="00231DB7"/>
    <w:rsid w:val="0023238B"/>
    <w:rsid w:val="002323DE"/>
    <w:rsid w:val="0023247C"/>
    <w:rsid w:val="002327AD"/>
    <w:rsid w:val="0023286D"/>
    <w:rsid w:val="00232C50"/>
    <w:rsid w:val="00232DE2"/>
    <w:rsid w:val="00233AF0"/>
    <w:rsid w:val="00234008"/>
    <w:rsid w:val="002343D3"/>
    <w:rsid w:val="002346E4"/>
    <w:rsid w:val="002351C8"/>
    <w:rsid w:val="002351DB"/>
    <w:rsid w:val="0023572E"/>
    <w:rsid w:val="00235ACB"/>
    <w:rsid w:val="00235BE3"/>
    <w:rsid w:val="00235CDD"/>
    <w:rsid w:val="00235DE0"/>
    <w:rsid w:val="0023620E"/>
    <w:rsid w:val="002363EF"/>
    <w:rsid w:val="00236A2D"/>
    <w:rsid w:val="002371A9"/>
    <w:rsid w:val="00237895"/>
    <w:rsid w:val="00237B3F"/>
    <w:rsid w:val="00237E5B"/>
    <w:rsid w:val="00240271"/>
    <w:rsid w:val="002404B7"/>
    <w:rsid w:val="002404F1"/>
    <w:rsid w:val="00240807"/>
    <w:rsid w:val="00240F35"/>
    <w:rsid w:val="002412C1"/>
    <w:rsid w:val="00241452"/>
    <w:rsid w:val="002419D3"/>
    <w:rsid w:val="00242390"/>
    <w:rsid w:val="002426C9"/>
    <w:rsid w:val="00242EF8"/>
    <w:rsid w:val="00243051"/>
    <w:rsid w:val="0024306A"/>
    <w:rsid w:val="002435E2"/>
    <w:rsid w:val="0024379B"/>
    <w:rsid w:val="00243FB5"/>
    <w:rsid w:val="00244626"/>
    <w:rsid w:val="00244860"/>
    <w:rsid w:val="00244FF7"/>
    <w:rsid w:val="00245BAA"/>
    <w:rsid w:val="00246508"/>
    <w:rsid w:val="00246814"/>
    <w:rsid w:val="002469A5"/>
    <w:rsid w:val="0024736D"/>
    <w:rsid w:val="00247942"/>
    <w:rsid w:val="00247ABD"/>
    <w:rsid w:val="00247C68"/>
    <w:rsid w:val="002503B6"/>
    <w:rsid w:val="00250557"/>
    <w:rsid w:val="0025058A"/>
    <w:rsid w:val="002506D1"/>
    <w:rsid w:val="00250AC8"/>
    <w:rsid w:val="00251152"/>
    <w:rsid w:val="002518CA"/>
    <w:rsid w:val="00251C62"/>
    <w:rsid w:val="00251E40"/>
    <w:rsid w:val="002520A9"/>
    <w:rsid w:val="00252713"/>
    <w:rsid w:val="00252F7C"/>
    <w:rsid w:val="0025322E"/>
    <w:rsid w:val="0025366C"/>
    <w:rsid w:val="00253E54"/>
    <w:rsid w:val="00253EC9"/>
    <w:rsid w:val="00254092"/>
    <w:rsid w:val="00254BCF"/>
    <w:rsid w:val="00254DE1"/>
    <w:rsid w:val="00254F20"/>
    <w:rsid w:val="00255544"/>
    <w:rsid w:val="002555B6"/>
    <w:rsid w:val="002555FC"/>
    <w:rsid w:val="00255817"/>
    <w:rsid w:val="00255AE0"/>
    <w:rsid w:val="00255D5C"/>
    <w:rsid w:val="00255E61"/>
    <w:rsid w:val="002560CE"/>
    <w:rsid w:val="002561FD"/>
    <w:rsid w:val="00256329"/>
    <w:rsid w:val="0025688B"/>
    <w:rsid w:val="00256D81"/>
    <w:rsid w:val="00256E69"/>
    <w:rsid w:val="0025722F"/>
    <w:rsid w:val="00257A78"/>
    <w:rsid w:val="00260D88"/>
    <w:rsid w:val="00261420"/>
    <w:rsid w:val="002614A4"/>
    <w:rsid w:val="00261693"/>
    <w:rsid w:val="0026178E"/>
    <w:rsid w:val="0026186A"/>
    <w:rsid w:val="0026228E"/>
    <w:rsid w:val="002625C7"/>
    <w:rsid w:val="00262887"/>
    <w:rsid w:val="00262A9C"/>
    <w:rsid w:val="00262D9F"/>
    <w:rsid w:val="00262EBE"/>
    <w:rsid w:val="00262F64"/>
    <w:rsid w:val="002630C9"/>
    <w:rsid w:val="0026315C"/>
    <w:rsid w:val="0026370B"/>
    <w:rsid w:val="0026370D"/>
    <w:rsid w:val="002642C5"/>
    <w:rsid w:val="00264524"/>
    <w:rsid w:val="002645B6"/>
    <w:rsid w:val="002646A3"/>
    <w:rsid w:val="00264AD0"/>
    <w:rsid w:val="00265192"/>
    <w:rsid w:val="002656D7"/>
    <w:rsid w:val="00265EB2"/>
    <w:rsid w:val="002660F2"/>
    <w:rsid w:val="00266186"/>
    <w:rsid w:val="00266240"/>
    <w:rsid w:val="00266315"/>
    <w:rsid w:val="002664EA"/>
    <w:rsid w:val="00266607"/>
    <w:rsid w:val="002670C3"/>
    <w:rsid w:val="0026750F"/>
    <w:rsid w:val="002676C9"/>
    <w:rsid w:val="002679BE"/>
    <w:rsid w:val="00267E33"/>
    <w:rsid w:val="00267FA8"/>
    <w:rsid w:val="002695BC"/>
    <w:rsid w:val="002710C9"/>
    <w:rsid w:val="00271475"/>
    <w:rsid w:val="0027147F"/>
    <w:rsid w:val="00271B24"/>
    <w:rsid w:val="00271C67"/>
    <w:rsid w:val="00272311"/>
    <w:rsid w:val="0027240E"/>
    <w:rsid w:val="00272BC5"/>
    <w:rsid w:val="0027312C"/>
    <w:rsid w:val="0027317D"/>
    <w:rsid w:val="00273D77"/>
    <w:rsid w:val="00273F4D"/>
    <w:rsid w:val="00274385"/>
    <w:rsid w:val="00274592"/>
    <w:rsid w:val="00274D76"/>
    <w:rsid w:val="00275182"/>
    <w:rsid w:val="0027526D"/>
    <w:rsid w:val="002755CA"/>
    <w:rsid w:val="0027567D"/>
    <w:rsid w:val="0027576C"/>
    <w:rsid w:val="002759F0"/>
    <w:rsid w:val="00275B03"/>
    <w:rsid w:val="00275BDD"/>
    <w:rsid w:val="00276128"/>
    <w:rsid w:val="00276144"/>
    <w:rsid w:val="0027642B"/>
    <w:rsid w:val="00276752"/>
    <w:rsid w:val="00276E52"/>
    <w:rsid w:val="00276E7F"/>
    <w:rsid w:val="00277A0D"/>
    <w:rsid w:val="00277CD3"/>
    <w:rsid w:val="00277D8D"/>
    <w:rsid w:val="0027902B"/>
    <w:rsid w:val="00281263"/>
    <w:rsid w:val="0028148F"/>
    <w:rsid w:val="002814AB"/>
    <w:rsid w:val="00281686"/>
    <w:rsid w:val="00281806"/>
    <w:rsid w:val="00281AB3"/>
    <w:rsid w:val="00281C54"/>
    <w:rsid w:val="00281CDA"/>
    <w:rsid w:val="0028208E"/>
    <w:rsid w:val="002820F8"/>
    <w:rsid w:val="00282A34"/>
    <w:rsid w:val="0028301F"/>
    <w:rsid w:val="00283097"/>
    <w:rsid w:val="0028339F"/>
    <w:rsid w:val="00283578"/>
    <w:rsid w:val="00283730"/>
    <w:rsid w:val="002839E4"/>
    <w:rsid w:val="00283E39"/>
    <w:rsid w:val="002846C6"/>
    <w:rsid w:val="0028503D"/>
    <w:rsid w:val="00285408"/>
    <w:rsid w:val="00285632"/>
    <w:rsid w:val="00286569"/>
    <w:rsid w:val="002865C8"/>
    <w:rsid w:val="00286609"/>
    <w:rsid w:val="0028669C"/>
    <w:rsid w:val="002866FC"/>
    <w:rsid w:val="0028680A"/>
    <w:rsid w:val="00287047"/>
    <w:rsid w:val="00287B6E"/>
    <w:rsid w:val="00287BD7"/>
    <w:rsid w:val="00287C7A"/>
    <w:rsid w:val="00287EE9"/>
    <w:rsid w:val="002912E0"/>
    <w:rsid w:val="00291C95"/>
    <w:rsid w:val="002921CC"/>
    <w:rsid w:val="002922BF"/>
    <w:rsid w:val="00292422"/>
    <w:rsid w:val="00292E88"/>
    <w:rsid w:val="00293025"/>
    <w:rsid w:val="00293236"/>
    <w:rsid w:val="002932BE"/>
    <w:rsid w:val="00293397"/>
    <w:rsid w:val="00293557"/>
    <w:rsid w:val="00293AAB"/>
    <w:rsid w:val="00293E87"/>
    <w:rsid w:val="002943CF"/>
    <w:rsid w:val="002945BC"/>
    <w:rsid w:val="00294E28"/>
    <w:rsid w:val="0029512D"/>
    <w:rsid w:val="00295812"/>
    <w:rsid w:val="00295A32"/>
    <w:rsid w:val="00295C5F"/>
    <w:rsid w:val="00295D3E"/>
    <w:rsid w:val="00295F71"/>
    <w:rsid w:val="002960F5"/>
    <w:rsid w:val="00296823"/>
    <w:rsid w:val="0029732E"/>
    <w:rsid w:val="00297A41"/>
    <w:rsid w:val="00297D60"/>
    <w:rsid w:val="002A04C4"/>
    <w:rsid w:val="002A0610"/>
    <w:rsid w:val="002A0D29"/>
    <w:rsid w:val="002A10C2"/>
    <w:rsid w:val="002A1309"/>
    <w:rsid w:val="002A176F"/>
    <w:rsid w:val="002A19E0"/>
    <w:rsid w:val="002A1C45"/>
    <w:rsid w:val="002A1C88"/>
    <w:rsid w:val="002A1C92"/>
    <w:rsid w:val="002A1D57"/>
    <w:rsid w:val="002A2650"/>
    <w:rsid w:val="002A28B3"/>
    <w:rsid w:val="002A28ED"/>
    <w:rsid w:val="002A2955"/>
    <w:rsid w:val="002A2B16"/>
    <w:rsid w:val="002A2F71"/>
    <w:rsid w:val="002A2F7D"/>
    <w:rsid w:val="002A3093"/>
    <w:rsid w:val="002A3580"/>
    <w:rsid w:val="002A36E7"/>
    <w:rsid w:val="002A3F3B"/>
    <w:rsid w:val="002A429E"/>
    <w:rsid w:val="002A4A86"/>
    <w:rsid w:val="002A4AF8"/>
    <w:rsid w:val="002A4C46"/>
    <w:rsid w:val="002A5AF0"/>
    <w:rsid w:val="002A5ED3"/>
    <w:rsid w:val="002A67D9"/>
    <w:rsid w:val="002A74C9"/>
    <w:rsid w:val="002A769E"/>
    <w:rsid w:val="002A7750"/>
    <w:rsid w:val="002A7950"/>
    <w:rsid w:val="002A7ABC"/>
    <w:rsid w:val="002A7DCE"/>
    <w:rsid w:val="002A7ED1"/>
    <w:rsid w:val="002A7F7B"/>
    <w:rsid w:val="002B0081"/>
    <w:rsid w:val="002B0451"/>
    <w:rsid w:val="002B0683"/>
    <w:rsid w:val="002B0753"/>
    <w:rsid w:val="002B0B72"/>
    <w:rsid w:val="002B0C56"/>
    <w:rsid w:val="002B0EFC"/>
    <w:rsid w:val="002B1232"/>
    <w:rsid w:val="002B1764"/>
    <w:rsid w:val="002B1798"/>
    <w:rsid w:val="002B18B7"/>
    <w:rsid w:val="002B23DB"/>
    <w:rsid w:val="002B245F"/>
    <w:rsid w:val="002B269A"/>
    <w:rsid w:val="002B2EA2"/>
    <w:rsid w:val="002B3FD7"/>
    <w:rsid w:val="002B4188"/>
    <w:rsid w:val="002B44F7"/>
    <w:rsid w:val="002B5136"/>
    <w:rsid w:val="002B52D3"/>
    <w:rsid w:val="002B5359"/>
    <w:rsid w:val="002B554F"/>
    <w:rsid w:val="002B5AD9"/>
    <w:rsid w:val="002B5D01"/>
    <w:rsid w:val="002B5F50"/>
    <w:rsid w:val="002B639E"/>
    <w:rsid w:val="002B63FF"/>
    <w:rsid w:val="002B6C53"/>
    <w:rsid w:val="002B6F6B"/>
    <w:rsid w:val="002B70AD"/>
    <w:rsid w:val="002B7175"/>
    <w:rsid w:val="002B718D"/>
    <w:rsid w:val="002B73C2"/>
    <w:rsid w:val="002B75E3"/>
    <w:rsid w:val="002B79A5"/>
    <w:rsid w:val="002B7C07"/>
    <w:rsid w:val="002B7C8E"/>
    <w:rsid w:val="002B7DD2"/>
    <w:rsid w:val="002C03C3"/>
    <w:rsid w:val="002C0A11"/>
    <w:rsid w:val="002C0AB5"/>
    <w:rsid w:val="002C0B30"/>
    <w:rsid w:val="002C0EC2"/>
    <w:rsid w:val="002C10BF"/>
    <w:rsid w:val="002C1365"/>
    <w:rsid w:val="002C1428"/>
    <w:rsid w:val="002C16CF"/>
    <w:rsid w:val="002C1928"/>
    <w:rsid w:val="002C19F4"/>
    <w:rsid w:val="002C1CE0"/>
    <w:rsid w:val="002C1CEF"/>
    <w:rsid w:val="002C1DC3"/>
    <w:rsid w:val="002C201D"/>
    <w:rsid w:val="002C22BF"/>
    <w:rsid w:val="002C27A8"/>
    <w:rsid w:val="002C2CF3"/>
    <w:rsid w:val="002C2FEF"/>
    <w:rsid w:val="002C31BD"/>
    <w:rsid w:val="002C3C68"/>
    <w:rsid w:val="002C3FA2"/>
    <w:rsid w:val="002C4097"/>
    <w:rsid w:val="002C44A0"/>
    <w:rsid w:val="002C4BCC"/>
    <w:rsid w:val="002C53A5"/>
    <w:rsid w:val="002C560D"/>
    <w:rsid w:val="002C56B9"/>
    <w:rsid w:val="002C5A2E"/>
    <w:rsid w:val="002C5B78"/>
    <w:rsid w:val="002C5BCC"/>
    <w:rsid w:val="002C5C46"/>
    <w:rsid w:val="002C5D4F"/>
    <w:rsid w:val="002C5EBE"/>
    <w:rsid w:val="002C62B8"/>
    <w:rsid w:val="002C676B"/>
    <w:rsid w:val="002C695A"/>
    <w:rsid w:val="002C6B9B"/>
    <w:rsid w:val="002C6DC6"/>
    <w:rsid w:val="002C7BCF"/>
    <w:rsid w:val="002D04C8"/>
    <w:rsid w:val="002D0745"/>
    <w:rsid w:val="002D0883"/>
    <w:rsid w:val="002D08D0"/>
    <w:rsid w:val="002D09CB"/>
    <w:rsid w:val="002D0C53"/>
    <w:rsid w:val="002D0F30"/>
    <w:rsid w:val="002D101D"/>
    <w:rsid w:val="002D1BAF"/>
    <w:rsid w:val="002D25CE"/>
    <w:rsid w:val="002D26CB"/>
    <w:rsid w:val="002D2729"/>
    <w:rsid w:val="002D2F21"/>
    <w:rsid w:val="002D3324"/>
    <w:rsid w:val="002D34CD"/>
    <w:rsid w:val="002D34ED"/>
    <w:rsid w:val="002D3657"/>
    <w:rsid w:val="002D3A8E"/>
    <w:rsid w:val="002D3AFF"/>
    <w:rsid w:val="002D408F"/>
    <w:rsid w:val="002D4581"/>
    <w:rsid w:val="002D468C"/>
    <w:rsid w:val="002D4D24"/>
    <w:rsid w:val="002D4F67"/>
    <w:rsid w:val="002D5B28"/>
    <w:rsid w:val="002D5D4B"/>
    <w:rsid w:val="002D61A8"/>
    <w:rsid w:val="002D65FB"/>
    <w:rsid w:val="002D6DC9"/>
    <w:rsid w:val="002D6FA8"/>
    <w:rsid w:val="002D7649"/>
    <w:rsid w:val="002D7652"/>
    <w:rsid w:val="002D796F"/>
    <w:rsid w:val="002E06B4"/>
    <w:rsid w:val="002E1161"/>
    <w:rsid w:val="002E1A24"/>
    <w:rsid w:val="002E2ABE"/>
    <w:rsid w:val="002E2DCA"/>
    <w:rsid w:val="002E2FA4"/>
    <w:rsid w:val="002E3748"/>
    <w:rsid w:val="002E37FA"/>
    <w:rsid w:val="002E3CEE"/>
    <w:rsid w:val="002E3F50"/>
    <w:rsid w:val="002E4048"/>
    <w:rsid w:val="002E4C71"/>
    <w:rsid w:val="002E4F51"/>
    <w:rsid w:val="002E5333"/>
    <w:rsid w:val="002E55E5"/>
    <w:rsid w:val="002E57BF"/>
    <w:rsid w:val="002E5F17"/>
    <w:rsid w:val="002E6127"/>
    <w:rsid w:val="002E62B8"/>
    <w:rsid w:val="002E660B"/>
    <w:rsid w:val="002E68A4"/>
    <w:rsid w:val="002E6D65"/>
    <w:rsid w:val="002E6DA2"/>
    <w:rsid w:val="002E6F83"/>
    <w:rsid w:val="002E78D9"/>
    <w:rsid w:val="002E796E"/>
    <w:rsid w:val="002F024A"/>
    <w:rsid w:val="002F0419"/>
    <w:rsid w:val="002F0731"/>
    <w:rsid w:val="002F091D"/>
    <w:rsid w:val="002F09DC"/>
    <w:rsid w:val="002F0B88"/>
    <w:rsid w:val="002F0D0D"/>
    <w:rsid w:val="002F171B"/>
    <w:rsid w:val="002F19FC"/>
    <w:rsid w:val="002F1BA8"/>
    <w:rsid w:val="002F2128"/>
    <w:rsid w:val="002F21F8"/>
    <w:rsid w:val="002F25EA"/>
    <w:rsid w:val="002F29BD"/>
    <w:rsid w:val="002F347E"/>
    <w:rsid w:val="002F3782"/>
    <w:rsid w:val="002F3DAB"/>
    <w:rsid w:val="002F3F87"/>
    <w:rsid w:val="002F40CD"/>
    <w:rsid w:val="002F418A"/>
    <w:rsid w:val="002F4352"/>
    <w:rsid w:val="002F43D7"/>
    <w:rsid w:val="002F489B"/>
    <w:rsid w:val="002F4A3F"/>
    <w:rsid w:val="002F4E2B"/>
    <w:rsid w:val="002F5265"/>
    <w:rsid w:val="002F5949"/>
    <w:rsid w:val="002F5C0D"/>
    <w:rsid w:val="002F608A"/>
    <w:rsid w:val="002F64E6"/>
    <w:rsid w:val="002F65BB"/>
    <w:rsid w:val="002F65F3"/>
    <w:rsid w:val="002F6B1B"/>
    <w:rsid w:val="002F77B8"/>
    <w:rsid w:val="002F7A7E"/>
    <w:rsid w:val="002FAD46"/>
    <w:rsid w:val="003002AC"/>
    <w:rsid w:val="00300430"/>
    <w:rsid w:val="00300BA0"/>
    <w:rsid w:val="003016B6"/>
    <w:rsid w:val="003016BE"/>
    <w:rsid w:val="0030178B"/>
    <w:rsid w:val="00301821"/>
    <w:rsid w:val="00301837"/>
    <w:rsid w:val="00301B8A"/>
    <w:rsid w:val="00301C39"/>
    <w:rsid w:val="00301C9C"/>
    <w:rsid w:val="00301D2F"/>
    <w:rsid w:val="0030205C"/>
    <w:rsid w:val="00302816"/>
    <w:rsid w:val="00302A0C"/>
    <w:rsid w:val="00302F0E"/>
    <w:rsid w:val="003035AB"/>
    <w:rsid w:val="0030376A"/>
    <w:rsid w:val="00304077"/>
    <w:rsid w:val="00304121"/>
    <w:rsid w:val="003043D4"/>
    <w:rsid w:val="003043F6"/>
    <w:rsid w:val="0030474B"/>
    <w:rsid w:val="00304966"/>
    <w:rsid w:val="00304B43"/>
    <w:rsid w:val="003057D6"/>
    <w:rsid w:val="00305A77"/>
    <w:rsid w:val="00305E1C"/>
    <w:rsid w:val="00305F9C"/>
    <w:rsid w:val="003060FB"/>
    <w:rsid w:val="00306104"/>
    <w:rsid w:val="0030664A"/>
    <w:rsid w:val="00306859"/>
    <w:rsid w:val="00306BFA"/>
    <w:rsid w:val="00307561"/>
    <w:rsid w:val="00307632"/>
    <w:rsid w:val="00307A86"/>
    <w:rsid w:val="00307FBE"/>
    <w:rsid w:val="00310269"/>
    <w:rsid w:val="00310F49"/>
    <w:rsid w:val="00311187"/>
    <w:rsid w:val="00311349"/>
    <w:rsid w:val="0031155A"/>
    <w:rsid w:val="00311886"/>
    <w:rsid w:val="00311E3F"/>
    <w:rsid w:val="00311FC6"/>
    <w:rsid w:val="0031220A"/>
    <w:rsid w:val="00312F13"/>
    <w:rsid w:val="00312FA6"/>
    <w:rsid w:val="00313504"/>
    <w:rsid w:val="00313560"/>
    <w:rsid w:val="00313925"/>
    <w:rsid w:val="00313E54"/>
    <w:rsid w:val="00314525"/>
    <w:rsid w:val="00314665"/>
    <w:rsid w:val="003148D6"/>
    <w:rsid w:val="00314FC5"/>
    <w:rsid w:val="0031576B"/>
    <w:rsid w:val="00315F34"/>
    <w:rsid w:val="0031605E"/>
    <w:rsid w:val="0031637B"/>
    <w:rsid w:val="00316464"/>
    <w:rsid w:val="00316893"/>
    <w:rsid w:val="003168B2"/>
    <w:rsid w:val="00317139"/>
    <w:rsid w:val="00317208"/>
    <w:rsid w:val="00317707"/>
    <w:rsid w:val="00320391"/>
    <w:rsid w:val="00320B0B"/>
    <w:rsid w:val="00320BBE"/>
    <w:rsid w:val="00320CB6"/>
    <w:rsid w:val="00320EC6"/>
    <w:rsid w:val="00321485"/>
    <w:rsid w:val="003216A4"/>
    <w:rsid w:val="0032180F"/>
    <w:rsid w:val="00321862"/>
    <w:rsid w:val="003220D1"/>
    <w:rsid w:val="003222BA"/>
    <w:rsid w:val="0032258D"/>
    <w:rsid w:val="00322CE3"/>
    <w:rsid w:val="00322F2C"/>
    <w:rsid w:val="0032365E"/>
    <w:rsid w:val="003239AF"/>
    <w:rsid w:val="00323CED"/>
    <w:rsid w:val="003240BF"/>
    <w:rsid w:val="003242BD"/>
    <w:rsid w:val="00324499"/>
    <w:rsid w:val="003244E3"/>
    <w:rsid w:val="00324508"/>
    <w:rsid w:val="0032461C"/>
    <w:rsid w:val="00324A91"/>
    <w:rsid w:val="00324F87"/>
    <w:rsid w:val="003257FC"/>
    <w:rsid w:val="00325A48"/>
    <w:rsid w:val="00325AC7"/>
    <w:rsid w:val="00325C4D"/>
    <w:rsid w:val="00325C86"/>
    <w:rsid w:val="00325C91"/>
    <w:rsid w:val="00325CB8"/>
    <w:rsid w:val="00325DFE"/>
    <w:rsid w:val="00325E49"/>
    <w:rsid w:val="00326093"/>
    <w:rsid w:val="003260E6"/>
    <w:rsid w:val="003262EF"/>
    <w:rsid w:val="00327173"/>
    <w:rsid w:val="0032736C"/>
    <w:rsid w:val="00327719"/>
    <w:rsid w:val="00327EBB"/>
    <w:rsid w:val="00327FFB"/>
    <w:rsid w:val="00330BEF"/>
    <w:rsid w:val="00330E22"/>
    <w:rsid w:val="00330E96"/>
    <w:rsid w:val="00331283"/>
    <w:rsid w:val="00331408"/>
    <w:rsid w:val="003316D5"/>
    <w:rsid w:val="0033188E"/>
    <w:rsid w:val="003319EE"/>
    <w:rsid w:val="00331A40"/>
    <w:rsid w:val="00332815"/>
    <w:rsid w:val="00332896"/>
    <w:rsid w:val="00332E0D"/>
    <w:rsid w:val="00332E9E"/>
    <w:rsid w:val="00332F5E"/>
    <w:rsid w:val="00333612"/>
    <w:rsid w:val="00333A14"/>
    <w:rsid w:val="00333ABE"/>
    <w:rsid w:val="00333EF2"/>
    <w:rsid w:val="00333F51"/>
    <w:rsid w:val="00334076"/>
    <w:rsid w:val="0033413C"/>
    <w:rsid w:val="003341B4"/>
    <w:rsid w:val="00334517"/>
    <w:rsid w:val="00334704"/>
    <w:rsid w:val="00334907"/>
    <w:rsid w:val="00334997"/>
    <w:rsid w:val="00335007"/>
    <w:rsid w:val="003351AC"/>
    <w:rsid w:val="00335456"/>
    <w:rsid w:val="00335B45"/>
    <w:rsid w:val="003367FF"/>
    <w:rsid w:val="00336A86"/>
    <w:rsid w:val="00336F31"/>
    <w:rsid w:val="00336F9D"/>
    <w:rsid w:val="00337034"/>
    <w:rsid w:val="003373BE"/>
    <w:rsid w:val="003376F6"/>
    <w:rsid w:val="003378A3"/>
    <w:rsid w:val="00337A47"/>
    <w:rsid w:val="00337B51"/>
    <w:rsid w:val="00337FE8"/>
    <w:rsid w:val="00340312"/>
    <w:rsid w:val="00340710"/>
    <w:rsid w:val="00341188"/>
    <w:rsid w:val="003416DF"/>
    <w:rsid w:val="00342B9C"/>
    <w:rsid w:val="00342BDC"/>
    <w:rsid w:val="00342D0A"/>
    <w:rsid w:val="00342F00"/>
    <w:rsid w:val="003432BE"/>
    <w:rsid w:val="00343F2A"/>
    <w:rsid w:val="0034436D"/>
    <w:rsid w:val="0034438B"/>
    <w:rsid w:val="003462E7"/>
    <w:rsid w:val="003464AC"/>
    <w:rsid w:val="003465B3"/>
    <w:rsid w:val="00346661"/>
    <w:rsid w:val="003467B9"/>
    <w:rsid w:val="003469C1"/>
    <w:rsid w:val="00346B59"/>
    <w:rsid w:val="00346EB0"/>
    <w:rsid w:val="003473F0"/>
    <w:rsid w:val="0034754F"/>
    <w:rsid w:val="00347BEA"/>
    <w:rsid w:val="00347D91"/>
    <w:rsid w:val="0035013A"/>
    <w:rsid w:val="0035062D"/>
    <w:rsid w:val="00351443"/>
    <w:rsid w:val="00351685"/>
    <w:rsid w:val="003518FE"/>
    <w:rsid w:val="00351B3A"/>
    <w:rsid w:val="00351C9B"/>
    <w:rsid w:val="00351E8B"/>
    <w:rsid w:val="0035248C"/>
    <w:rsid w:val="00352774"/>
    <w:rsid w:val="003527B3"/>
    <w:rsid w:val="00352941"/>
    <w:rsid w:val="00352A7C"/>
    <w:rsid w:val="003530DA"/>
    <w:rsid w:val="003534D8"/>
    <w:rsid w:val="00353A21"/>
    <w:rsid w:val="003541CD"/>
    <w:rsid w:val="003544F2"/>
    <w:rsid w:val="003546B7"/>
    <w:rsid w:val="0035484F"/>
    <w:rsid w:val="003548EA"/>
    <w:rsid w:val="00354BB4"/>
    <w:rsid w:val="00354CB2"/>
    <w:rsid w:val="00354FF6"/>
    <w:rsid w:val="0035511C"/>
    <w:rsid w:val="0035516F"/>
    <w:rsid w:val="00355A89"/>
    <w:rsid w:val="00355D03"/>
    <w:rsid w:val="00356071"/>
    <w:rsid w:val="003562DC"/>
    <w:rsid w:val="00356EB0"/>
    <w:rsid w:val="0035701C"/>
    <w:rsid w:val="00357432"/>
    <w:rsid w:val="003574A5"/>
    <w:rsid w:val="00357789"/>
    <w:rsid w:val="003577F6"/>
    <w:rsid w:val="003579CF"/>
    <w:rsid w:val="00357D77"/>
    <w:rsid w:val="00360118"/>
    <w:rsid w:val="003601A5"/>
    <w:rsid w:val="00360C15"/>
    <w:rsid w:val="00360C29"/>
    <w:rsid w:val="00360E35"/>
    <w:rsid w:val="0036149A"/>
    <w:rsid w:val="00361C21"/>
    <w:rsid w:val="00361CFF"/>
    <w:rsid w:val="00361D6A"/>
    <w:rsid w:val="00361F05"/>
    <w:rsid w:val="003620A7"/>
    <w:rsid w:val="003620E5"/>
    <w:rsid w:val="00362328"/>
    <w:rsid w:val="00362453"/>
    <w:rsid w:val="003624FC"/>
    <w:rsid w:val="00362A79"/>
    <w:rsid w:val="00362AF0"/>
    <w:rsid w:val="00363802"/>
    <w:rsid w:val="003638DA"/>
    <w:rsid w:val="0036391D"/>
    <w:rsid w:val="003640B4"/>
    <w:rsid w:val="00364573"/>
    <w:rsid w:val="00364819"/>
    <w:rsid w:val="00365395"/>
    <w:rsid w:val="00366963"/>
    <w:rsid w:val="00366C62"/>
    <w:rsid w:val="00366E1D"/>
    <w:rsid w:val="003670B8"/>
    <w:rsid w:val="00367688"/>
    <w:rsid w:val="00367C08"/>
    <w:rsid w:val="00367C11"/>
    <w:rsid w:val="0037015E"/>
    <w:rsid w:val="00370507"/>
    <w:rsid w:val="00370619"/>
    <w:rsid w:val="00370759"/>
    <w:rsid w:val="00370AC9"/>
    <w:rsid w:val="00371052"/>
    <w:rsid w:val="0037107C"/>
    <w:rsid w:val="0037136F"/>
    <w:rsid w:val="00371911"/>
    <w:rsid w:val="00371ACE"/>
    <w:rsid w:val="00371DD0"/>
    <w:rsid w:val="00371F1D"/>
    <w:rsid w:val="00372076"/>
    <w:rsid w:val="0037209B"/>
    <w:rsid w:val="003729AB"/>
    <w:rsid w:val="00372D24"/>
    <w:rsid w:val="00373157"/>
    <w:rsid w:val="00373210"/>
    <w:rsid w:val="00373368"/>
    <w:rsid w:val="0037346F"/>
    <w:rsid w:val="00373754"/>
    <w:rsid w:val="00373B39"/>
    <w:rsid w:val="0037420D"/>
    <w:rsid w:val="00374333"/>
    <w:rsid w:val="00374A61"/>
    <w:rsid w:val="00374CB5"/>
    <w:rsid w:val="00374E70"/>
    <w:rsid w:val="00374F53"/>
    <w:rsid w:val="00375841"/>
    <w:rsid w:val="00375C12"/>
    <w:rsid w:val="00375EE8"/>
    <w:rsid w:val="003761B4"/>
    <w:rsid w:val="00376281"/>
    <w:rsid w:val="003766DB"/>
    <w:rsid w:val="003767DB"/>
    <w:rsid w:val="00376A3B"/>
    <w:rsid w:val="00376B94"/>
    <w:rsid w:val="00376CFB"/>
    <w:rsid w:val="00377028"/>
    <w:rsid w:val="0037702C"/>
    <w:rsid w:val="00377053"/>
    <w:rsid w:val="003779DA"/>
    <w:rsid w:val="00377AF1"/>
    <w:rsid w:val="00377E3D"/>
    <w:rsid w:val="00377E81"/>
    <w:rsid w:val="00377EA4"/>
    <w:rsid w:val="003801A3"/>
    <w:rsid w:val="00380996"/>
    <w:rsid w:val="00381158"/>
    <w:rsid w:val="003813E9"/>
    <w:rsid w:val="003817B3"/>
    <w:rsid w:val="00381BF1"/>
    <w:rsid w:val="00381C1A"/>
    <w:rsid w:val="003820E7"/>
    <w:rsid w:val="00382139"/>
    <w:rsid w:val="00382691"/>
    <w:rsid w:val="00382782"/>
    <w:rsid w:val="003830A7"/>
    <w:rsid w:val="003833D9"/>
    <w:rsid w:val="00383856"/>
    <w:rsid w:val="003838D3"/>
    <w:rsid w:val="00384083"/>
    <w:rsid w:val="00384465"/>
    <w:rsid w:val="00384DA2"/>
    <w:rsid w:val="00385217"/>
    <w:rsid w:val="003854D6"/>
    <w:rsid w:val="0038567B"/>
    <w:rsid w:val="00386079"/>
    <w:rsid w:val="003860C0"/>
    <w:rsid w:val="00386EF0"/>
    <w:rsid w:val="003876D1"/>
    <w:rsid w:val="00390100"/>
    <w:rsid w:val="003904C6"/>
    <w:rsid w:val="00390A27"/>
    <w:rsid w:val="00390A9E"/>
    <w:rsid w:val="00390BBF"/>
    <w:rsid w:val="00390C2A"/>
    <w:rsid w:val="00390F25"/>
    <w:rsid w:val="00391444"/>
    <w:rsid w:val="0039195F"/>
    <w:rsid w:val="00391AF0"/>
    <w:rsid w:val="003925F8"/>
    <w:rsid w:val="0039263A"/>
    <w:rsid w:val="0039281F"/>
    <w:rsid w:val="00392AE0"/>
    <w:rsid w:val="00392C6E"/>
    <w:rsid w:val="00392CEE"/>
    <w:rsid w:val="00392EA4"/>
    <w:rsid w:val="003930B6"/>
    <w:rsid w:val="0039326C"/>
    <w:rsid w:val="00393DBA"/>
    <w:rsid w:val="00393FAD"/>
    <w:rsid w:val="003942DE"/>
    <w:rsid w:val="00394666"/>
    <w:rsid w:val="00394A7B"/>
    <w:rsid w:val="00395603"/>
    <w:rsid w:val="003956B9"/>
    <w:rsid w:val="00395AB7"/>
    <w:rsid w:val="00395AEF"/>
    <w:rsid w:val="00395EAB"/>
    <w:rsid w:val="00395FDF"/>
    <w:rsid w:val="00395FE8"/>
    <w:rsid w:val="00396135"/>
    <w:rsid w:val="00396349"/>
    <w:rsid w:val="00396486"/>
    <w:rsid w:val="0039652B"/>
    <w:rsid w:val="003968D3"/>
    <w:rsid w:val="00396B33"/>
    <w:rsid w:val="00396CED"/>
    <w:rsid w:val="00396EC2"/>
    <w:rsid w:val="003972E5"/>
    <w:rsid w:val="0039783A"/>
    <w:rsid w:val="003978CA"/>
    <w:rsid w:val="00397A97"/>
    <w:rsid w:val="00397D6B"/>
    <w:rsid w:val="00397F93"/>
    <w:rsid w:val="003A0065"/>
    <w:rsid w:val="003A02FD"/>
    <w:rsid w:val="003A097E"/>
    <w:rsid w:val="003A0BB9"/>
    <w:rsid w:val="003A0BDC"/>
    <w:rsid w:val="003A0C8A"/>
    <w:rsid w:val="003A0FBD"/>
    <w:rsid w:val="003A1085"/>
    <w:rsid w:val="003A180D"/>
    <w:rsid w:val="003A1B9A"/>
    <w:rsid w:val="003A2372"/>
    <w:rsid w:val="003A24B8"/>
    <w:rsid w:val="003A2BD7"/>
    <w:rsid w:val="003A2C18"/>
    <w:rsid w:val="003A2E9F"/>
    <w:rsid w:val="003A383A"/>
    <w:rsid w:val="003A3BF2"/>
    <w:rsid w:val="003A3ED6"/>
    <w:rsid w:val="003A409F"/>
    <w:rsid w:val="003A42D8"/>
    <w:rsid w:val="003A4A07"/>
    <w:rsid w:val="003A4C40"/>
    <w:rsid w:val="003A51A8"/>
    <w:rsid w:val="003A5506"/>
    <w:rsid w:val="003A5C6C"/>
    <w:rsid w:val="003A5D63"/>
    <w:rsid w:val="003A6794"/>
    <w:rsid w:val="003A6A30"/>
    <w:rsid w:val="003A6C7F"/>
    <w:rsid w:val="003A7130"/>
    <w:rsid w:val="003A7196"/>
    <w:rsid w:val="003A7760"/>
    <w:rsid w:val="003A7975"/>
    <w:rsid w:val="003B04FE"/>
    <w:rsid w:val="003B0886"/>
    <w:rsid w:val="003B0F49"/>
    <w:rsid w:val="003B170A"/>
    <w:rsid w:val="003B1726"/>
    <w:rsid w:val="003B1F25"/>
    <w:rsid w:val="003B23B3"/>
    <w:rsid w:val="003B25F0"/>
    <w:rsid w:val="003B2D3B"/>
    <w:rsid w:val="003B2E5A"/>
    <w:rsid w:val="003B2F70"/>
    <w:rsid w:val="003B3377"/>
    <w:rsid w:val="003B4263"/>
    <w:rsid w:val="003B427E"/>
    <w:rsid w:val="003B476D"/>
    <w:rsid w:val="003B4822"/>
    <w:rsid w:val="003B55C6"/>
    <w:rsid w:val="003B571F"/>
    <w:rsid w:val="003B5BA6"/>
    <w:rsid w:val="003B5D27"/>
    <w:rsid w:val="003B6275"/>
    <w:rsid w:val="003B672D"/>
    <w:rsid w:val="003B6786"/>
    <w:rsid w:val="003B6BE8"/>
    <w:rsid w:val="003B6C86"/>
    <w:rsid w:val="003B6D6E"/>
    <w:rsid w:val="003B73CD"/>
    <w:rsid w:val="003B7A6E"/>
    <w:rsid w:val="003B7A6F"/>
    <w:rsid w:val="003B7B73"/>
    <w:rsid w:val="003B7BAD"/>
    <w:rsid w:val="003B7DF1"/>
    <w:rsid w:val="003B7E19"/>
    <w:rsid w:val="003C0365"/>
    <w:rsid w:val="003C05BD"/>
    <w:rsid w:val="003C0779"/>
    <w:rsid w:val="003C08E1"/>
    <w:rsid w:val="003C0F93"/>
    <w:rsid w:val="003C12DB"/>
    <w:rsid w:val="003C1310"/>
    <w:rsid w:val="003C1858"/>
    <w:rsid w:val="003C1BEA"/>
    <w:rsid w:val="003C1ED0"/>
    <w:rsid w:val="003C1F79"/>
    <w:rsid w:val="003C1FC5"/>
    <w:rsid w:val="003C20DC"/>
    <w:rsid w:val="003C25BC"/>
    <w:rsid w:val="003C264A"/>
    <w:rsid w:val="003C38E8"/>
    <w:rsid w:val="003C3E96"/>
    <w:rsid w:val="003C494C"/>
    <w:rsid w:val="003C4E3E"/>
    <w:rsid w:val="003C528A"/>
    <w:rsid w:val="003C54BE"/>
    <w:rsid w:val="003C5767"/>
    <w:rsid w:val="003C5885"/>
    <w:rsid w:val="003C58F0"/>
    <w:rsid w:val="003C5D61"/>
    <w:rsid w:val="003C6592"/>
    <w:rsid w:val="003C69D9"/>
    <w:rsid w:val="003C6A02"/>
    <w:rsid w:val="003C6D21"/>
    <w:rsid w:val="003C6EC7"/>
    <w:rsid w:val="003C72C4"/>
    <w:rsid w:val="003C78EB"/>
    <w:rsid w:val="003CE8CE"/>
    <w:rsid w:val="003D0035"/>
    <w:rsid w:val="003D00C7"/>
    <w:rsid w:val="003D051E"/>
    <w:rsid w:val="003D0E3D"/>
    <w:rsid w:val="003D14B9"/>
    <w:rsid w:val="003D1A36"/>
    <w:rsid w:val="003D1ABB"/>
    <w:rsid w:val="003D2274"/>
    <w:rsid w:val="003D2A73"/>
    <w:rsid w:val="003D2CB1"/>
    <w:rsid w:val="003D31A8"/>
    <w:rsid w:val="003D47FF"/>
    <w:rsid w:val="003D49A3"/>
    <w:rsid w:val="003D5115"/>
    <w:rsid w:val="003D5172"/>
    <w:rsid w:val="003D59AB"/>
    <w:rsid w:val="003D5F63"/>
    <w:rsid w:val="003D6409"/>
    <w:rsid w:val="003D6677"/>
    <w:rsid w:val="003D6B6A"/>
    <w:rsid w:val="003D7048"/>
    <w:rsid w:val="003D705D"/>
    <w:rsid w:val="003D7170"/>
    <w:rsid w:val="003D7E05"/>
    <w:rsid w:val="003E0330"/>
    <w:rsid w:val="003E15EF"/>
    <w:rsid w:val="003E1B90"/>
    <w:rsid w:val="003E23F5"/>
    <w:rsid w:val="003E25C2"/>
    <w:rsid w:val="003E2910"/>
    <w:rsid w:val="003E2C25"/>
    <w:rsid w:val="003E3081"/>
    <w:rsid w:val="003E3217"/>
    <w:rsid w:val="003E33E0"/>
    <w:rsid w:val="003E3B41"/>
    <w:rsid w:val="003E3FB2"/>
    <w:rsid w:val="003E4116"/>
    <w:rsid w:val="003E426A"/>
    <w:rsid w:val="003E4B1E"/>
    <w:rsid w:val="003E51A4"/>
    <w:rsid w:val="003E532A"/>
    <w:rsid w:val="003E5585"/>
    <w:rsid w:val="003E591F"/>
    <w:rsid w:val="003E5A09"/>
    <w:rsid w:val="003E65EA"/>
    <w:rsid w:val="003E6628"/>
    <w:rsid w:val="003E69C6"/>
    <w:rsid w:val="003E6A2C"/>
    <w:rsid w:val="003E6C12"/>
    <w:rsid w:val="003E6C8D"/>
    <w:rsid w:val="003E6E7E"/>
    <w:rsid w:val="003E6F6B"/>
    <w:rsid w:val="003E6FB7"/>
    <w:rsid w:val="003E7681"/>
    <w:rsid w:val="003F02D7"/>
    <w:rsid w:val="003F0514"/>
    <w:rsid w:val="003F0C07"/>
    <w:rsid w:val="003F0C93"/>
    <w:rsid w:val="003F0F06"/>
    <w:rsid w:val="003F1630"/>
    <w:rsid w:val="003F169E"/>
    <w:rsid w:val="003F185D"/>
    <w:rsid w:val="003F1DD1"/>
    <w:rsid w:val="003F22BA"/>
    <w:rsid w:val="003F2F4C"/>
    <w:rsid w:val="003F3872"/>
    <w:rsid w:val="003F3A0D"/>
    <w:rsid w:val="003F3BAD"/>
    <w:rsid w:val="003F3D05"/>
    <w:rsid w:val="003F46B7"/>
    <w:rsid w:val="003F5682"/>
    <w:rsid w:val="003F56B3"/>
    <w:rsid w:val="003F5984"/>
    <w:rsid w:val="003F6399"/>
    <w:rsid w:val="003F63D5"/>
    <w:rsid w:val="003F71D5"/>
    <w:rsid w:val="003F794C"/>
    <w:rsid w:val="003F7D54"/>
    <w:rsid w:val="004001FD"/>
    <w:rsid w:val="0040022E"/>
    <w:rsid w:val="004008A0"/>
    <w:rsid w:val="004008CD"/>
    <w:rsid w:val="00400A02"/>
    <w:rsid w:val="00401DA5"/>
    <w:rsid w:val="00401DD4"/>
    <w:rsid w:val="0040231A"/>
    <w:rsid w:val="004024CE"/>
    <w:rsid w:val="00402910"/>
    <w:rsid w:val="004029CC"/>
    <w:rsid w:val="00402D8F"/>
    <w:rsid w:val="0040312B"/>
    <w:rsid w:val="004033C4"/>
    <w:rsid w:val="00403ACD"/>
    <w:rsid w:val="00403E37"/>
    <w:rsid w:val="0040436F"/>
    <w:rsid w:val="00404B7B"/>
    <w:rsid w:val="00404D27"/>
    <w:rsid w:val="00404F14"/>
    <w:rsid w:val="0040519C"/>
    <w:rsid w:val="004056DC"/>
    <w:rsid w:val="0040582C"/>
    <w:rsid w:val="004058C4"/>
    <w:rsid w:val="00406DBB"/>
    <w:rsid w:val="0040712E"/>
    <w:rsid w:val="00407923"/>
    <w:rsid w:val="00407A7B"/>
    <w:rsid w:val="00407D84"/>
    <w:rsid w:val="004107A7"/>
    <w:rsid w:val="00410D90"/>
    <w:rsid w:val="00410DBD"/>
    <w:rsid w:val="00410EE9"/>
    <w:rsid w:val="004113CA"/>
    <w:rsid w:val="004123B4"/>
    <w:rsid w:val="00412D1B"/>
    <w:rsid w:val="00412FD9"/>
    <w:rsid w:val="00413F03"/>
    <w:rsid w:val="00414131"/>
    <w:rsid w:val="0041423E"/>
    <w:rsid w:val="00414B8C"/>
    <w:rsid w:val="00414D0D"/>
    <w:rsid w:val="00414EA7"/>
    <w:rsid w:val="00414EBF"/>
    <w:rsid w:val="0041504B"/>
    <w:rsid w:val="004150F7"/>
    <w:rsid w:val="00415803"/>
    <w:rsid w:val="00416247"/>
    <w:rsid w:val="004166E8"/>
    <w:rsid w:val="004172AD"/>
    <w:rsid w:val="0041731A"/>
    <w:rsid w:val="00417379"/>
    <w:rsid w:val="00417DB6"/>
    <w:rsid w:val="0041F75E"/>
    <w:rsid w:val="00420252"/>
    <w:rsid w:val="004207CF"/>
    <w:rsid w:val="004208FA"/>
    <w:rsid w:val="00420C62"/>
    <w:rsid w:val="00421B79"/>
    <w:rsid w:val="004222C5"/>
    <w:rsid w:val="004223BA"/>
    <w:rsid w:val="0042279B"/>
    <w:rsid w:val="00422865"/>
    <w:rsid w:val="00422B21"/>
    <w:rsid w:val="00422BF9"/>
    <w:rsid w:val="00422E4F"/>
    <w:rsid w:val="00422E5D"/>
    <w:rsid w:val="00423085"/>
    <w:rsid w:val="0042363F"/>
    <w:rsid w:val="004237CC"/>
    <w:rsid w:val="004238FE"/>
    <w:rsid w:val="00423CA0"/>
    <w:rsid w:val="00423FC9"/>
    <w:rsid w:val="00424252"/>
    <w:rsid w:val="004247B5"/>
    <w:rsid w:val="00424ACD"/>
    <w:rsid w:val="00424C78"/>
    <w:rsid w:val="00424E20"/>
    <w:rsid w:val="0042542E"/>
    <w:rsid w:val="00425736"/>
    <w:rsid w:val="00425D51"/>
    <w:rsid w:val="00425E74"/>
    <w:rsid w:val="004261AD"/>
    <w:rsid w:val="004263DA"/>
    <w:rsid w:val="00426937"/>
    <w:rsid w:val="00426CB3"/>
    <w:rsid w:val="00427227"/>
    <w:rsid w:val="004272D0"/>
    <w:rsid w:val="004274EB"/>
    <w:rsid w:val="00427607"/>
    <w:rsid w:val="004277E6"/>
    <w:rsid w:val="0043044F"/>
    <w:rsid w:val="00430C54"/>
    <w:rsid w:val="00430F7C"/>
    <w:rsid w:val="00431FC8"/>
    <w:rsid w:val="0043263E"/>
    <w:rsid w:val="0043287B"/>
    <w:rsid w:val="00432968"/>
    <w:rsid w:val="00432E47"/>
    <w:rsid w:val="004330C1"/>
    <w:rsid w:val="0043326C"/>
    <w:rsid w:val="00433902"/>
    <w:rsid w:val="00433B85"/>
    <w:rsid w:val="00433C67"/>
    <w:rsid w:val="00433D83"/>
    <w:rsid w:val="0043419D"/>
    <w:rsid w:val="00434632"/>
    <w:rsid w:val="00434BCA"/>
    <w:rsid w:val="00434D0A"/>
    <w:rsid w:val="00434D9F"/>
    <w:rsid w:val="00435E92"/>
    <w:rsid w:val="004362FC"/>
    <w:rsid w:val="004364A3"/>
    <w:rsid w:val="00437556"/>
    <w:rsid w:val="00437E5B"/>
    <w:rsid w:val="00437F1F"/>
    <w:rsid w:val="0044035E"/>
    <w:rsid w:val="0044073C"/>
    <w:rsid w:val="004409E5"/>
    <w:rsid w:val="00440B0B"/>
    <w:rsid w:val="00440C7F"/>
    <w:rsid w:val="00440D67"/>
    <w:rsid w:val="00440F02"/>
    <w:rsid w:val="004410F5"/>
    <w:rsid w:val="00441121"/>
    <w:rsid w:val="0044141A"/>
    <w:rsid w:val="00441509"/>
    <w:rsid w:val="00441570"/>
    <w:rsid w:val="00441710"/>
    <w:rsid w:val="004418CA"/>
    <w:rsid w:val="00441A4E"/>
    <w:rsid w:val="00441FD0"/>
    <w:rsid w:val="00442546"/>
    <w:rsid w:val="00442990"/>
    <w:rsid w:val="00442A7F"/>
    <w:rsid w:val="00442E9E"/>
    <w:rsid w:val="00443023"/>
    <w:rsid w:val="004440E5"/>
    <w:rsid w:val="00444125"/>
    <w:rsid w:val="004441DD"/>
    <w:rsid w:val="004447F7"/>
    <w:rsid w:val="004448C1"/>
    <w:rsid w:val="00445D3F"/>
    <w:rsid w:val="00445F03"/>
    <w:rsid w:val="00446144"/>
    <w:rsid w:val="004463E2"/>
    <w:rsid w:val="00446B7C"/>
    <w:rsid w:val="00446DBD"/>
    <w:rsid w:val="00447665"/>
    <w:rsid w:val="00447F8F"/>
    <w:rsid w:val="00450296"/>
    <w:rsid w:val="004506AD"/>
    <w:rsid w:val="00450722"/>
    <w:rsid w:val="00450C1D"/>
    <w:rsid w:val="0045128A"/>
    <w:rsid w:val="004515F4"/>
    <w:rsid w:val="00451803"/>
    <w:rsid w:val="004519EE"/>
    <w:rsid w:val="004520D4"/>
    <w:rsid w:val="0045299B"/>
    <w:rsid w:val="00452BF9"/>
    <w:rsid w:val="0045372E"/>
    <w:rsid w:val="00453D8F"/>
    <w:rsid w:val="00454885"/>
    <w:rsid w:val="00454938"/>
    <w:rsid w:val="00455069"/>
    <w:rsid w:val="0045526D"/>
    <w:rsid w:val="00455A35"/>
    <w:rsid w:val="00456D86"/>
    <w:rsid w:val="0045761D"/>
    <w:rsid w:val="00457663"/>
    <w:rsid w:val="00457835"/>
    <w:rsid w:val="00457887"/>
    <w:rsid w:val="004579A9"/>
    <w:rsid w:val="00457B90"/>
    <w:rsid w:val="0046001C"/>
    <w:rsid w:val="0046007D"/>
    <w:rsid w:val="00460391"/>
    <w:rsid w:val="004608A7"/>
    <w:rsid w:val="00460CA7"/>
    <w:rsid w:val="004616A4"/>
    <w:rsid w:val="00461B7B"/>
    <w:rsid w:val="00461E3F"/>
    <w:rsid w:val="00461F6A"/>
    <w:rsid w:val="00462051"/>
    <w:rsid w:val="004626E4"/>
    <w:rsid w:val="004627D2"/>
    <w:rsid w:val="0046291D"/>
    <w:rsid w:val="00462BE3"/>
    <w:rsid w:val="00462F0A"/>
    <w:rsid w:val="004630A8"/>
    <w:rsid w:val="004635F4"/>
    <w:rsid w:val="004638CD"/>
    <w:rsid w:val="00463D35"/>
    <w:rsid w:val="00463D94"/>
    <w:rsid w:val="00463ECC"/>
    <w:rsid w:val="004643B6"/>
    <w:rsid w:val="00464F63"/>
    <w:rsid w:val="0046608C"/>
    <w:rsid w:val="00466459"/>
    <w:rsid w:val="0046655D"/>
    <w:rsid w:val="004665E0"/>
    <w:rsid w:val="00466BF7"/>
    <w:rsid w:val="00466E65"/>
    <w:rsid w:val="00467BC4"/>
    <w:rsid w:val="00467C91"/>
    <w:rsid w:val="00470621"/>
    <w:rsid w:val="00470889"/>
    <w:rsid w:val="00470AA6"/>
    <w:rsid w:val="00470EE6"/>
    <w:rsid w:val="00471021"/>
    <w:rsid w:val="00471325"/>
    <w:rsid w:val="004722F7"/>
    <w:rsid w:val="004726C8"/>
    <w:rsid w:val="00472FCA"/>
    <w:rsid w:val="00473710"/>
    <w:rsid w:val="00473910"/>
    <w:rsid w:val="0047419B"/>
    <w:rsid w:val="004744F8"/>
    <w:rsid w:val="00474E75"/>
    <w:rsid w:val="00475136"/>
    <w:rsid w:val="004756B7"/>
    <w:rsid w:val="00475969"/>
    <w:rsid w:val="004762FC"/>
    <w:rsid w:val="00476469"/>
    <w:rsid w:val="004769C0"/>
    <w:rsid w:val="00476B9B"/>
    <w:rsid w:val="00476DBC"/>
    <w:rsid w:val="0047708B"/>
    <w:rsid w:val="0047726D"/>
    <w:rsid w:val="0047741E"/>
    <w:rsid w:val="004777AE"/>
    <w:rsid w:val="004804BA"/>
    <w:rsid w:val="00480850"/>
    <w:rsid w:val="0048092C"/>
    <w:rsid w:val="00480F03"/>
    <w:rsid w:val="0048119A"/>
    <w:rsid w:val="004816F3"/>
    <w:rsid w:val="0048204E"/>
    <w:rsid w:val="00482134"/>
    <w:rsid w:val="0048274D"/>
    <w:rsid w:val="00482DCA"/>
    <w:rsid w:val="00482F84"/>
    <w:rsid w:val="00483201"/>
    <w:rsid w:val="00483451"/>
    <w:rsid w:val="00483814"/>
    <w:rsid w:val="0048389C"/>
    <w:rsid w:val="00483907"/>
    <w:rsid w:val="00483A40"/>
    <w:rsid w:val="00483B56"/>
    <w:rsid w:val="00483C88"/>
    <w:rsid w:val="00483E24"/>
    <w:rsid w:val="004847FD"/>
    <w:rsid w:val="00484D47"/>
    <w:rsid w:val="00484E1F"/>
    <w:rsid w:val="0048520B"/>
    <w:rsid w:val="004852A0"/>
    <w:rsid w:val="004857D4"/>
    <w:rsid w:val="004858B9"/>
    <w:rsid w:val="00485BB2"/>
    <w:rsid w:val="00485CFD"/>
    <w:rsid w:val="00486058"/>
    <w:rsid w:val="004860EA"/>
    <w:rsid w:val="00486119"/>
    <w:rsid w:val="004865F7"/>
    <w:rsid w:val="00486808"/>
    <w:rsid w:val="00486A6D"/>
    <w:rsid w:val="00486BC9"/>
    <w:rsid w:val="004878CE"/>
    <w:rsid w:val="00487E3A"/>
    <w:rsid w:val="00487FD5"/>
    <w:rsid w:val="0049029F"/>
    <w:rsid w:val="004903D9"/>
    <w:rsid w:val="0049058F"/>
    <w:rsid w:val="00490BA7"/>
    <w:rsid w:val="004911D1"/>
    <w:rsid w:val="004914E7"/>
    <w:rsid w:val="00491690"/>
    <w:rsid w:val="00491775"/>
    <w:rsid w:val="00491C84"/>
    <w:rsid w:val="00491F3B"/>
    <w:rsid w:val="0049244F"/>
    <w:rsid w:val="004926B7"/>
    <w:rsid w:val="00492E7E"/>
    <w:rsid w:val="0049360C"/>
    <w:rsid w:val="00493811"/>
    <w:rsid w:val="0049397C"/>
    <w:rsid w:val="00493E61"/>
    <w:rsid w:val="00494412"/>
    <w:rsid w:val="004944EA"/>
    <w:rsid w:val="0049451E"/>
    <w:rsid w:val="00494800"/>
    <w:rsid w:val="00494843"/>
    <w:rsid w:val="00495045"/>
    <w:rsid w:val="00495107"/>
    <w:rsid w:val="0049587F"/>
    <w:rsid w:val="00495EAB"/>
    <w:rsid w:val="00496312"/>
    <w:rsid w:val="0049644A"/>
    <w:rsid w:val="004969B1"/>
    <w:rsid w:val="00496B95"/>
    <w:rsid w:val="00496CAD"/>
    <w:rsid w:val="004970C9"/>
    <w:rsid w:val="004971CF"/>
    <w:rsid w:val="004972A2"/>
    <w:rsid w:val="004972DA"/>
    <w:rsid w:val="00497364"/>
    <w:rsid w:val="004976FD"/>
    <w:rsid w:val="00497713"/>
    <w:rsid w:val="004979F2"/>
    <w:rsid w:val="00497E46"/>
    <w:rsid w:val="00497F2A"/>
    <w:rsid w:val="004A01E3"/>
    <w:rsid w:val="004A0B85"/>
    <w:rsid w:val="004A1C13"/>
    <w:rsid w:val="004A1F00"/>
    <w:rsid w:val="004A1F97"/>
    <w:rsid w:val="004A21A4"/>
    <w:rsid w:val="004A30C4"/>
    <w:rsid w:val="004A311C"/>
    <w:rsid w:val="004A316D"/>
    <w:rsid w:val="004A3461"/>
    <w:rsid w:val="004A36E3"/>
    <w:rsid w:val="004A3CBC"/>
    <w:rsid w:val="004A3CC7"/>
    <w:rsid w:val="004A3EC8"/>
    <w:rsid w:val="004A4562"/>
    <w:rsid w:val="004A464C"/>
    <w:rsid w:val="004A4A27"/>
    <w:rsid w:val="004A4BA2"/>
    <w:rsid w:val="004A5A60"/>
    <w:rsid w:val="004A5C55"/>
    <w:rsid w:val="004A74CE"/>
    <w:rsid w:val="004A7712"/>
    <w:rsid w:val="004A78EE"/>
    <w:rsid w:val="004B000B"/>
    <w:rsid w:val="004B080B"/>
    <w:rsid w:val="004B099B"/>
    <w:rsid w:val="004B0D2E"/>
    <w:rsid w:val="004B13F8"/>
    <w:rsid w:val="004B1595"/>
    <w:rsid w:val="004B165F"/>
    <w:rsid w:val="004B1721"/>
    <w:rsid w:val="004B177C"/>
    <w:rsid w:val="004B18CC"/>
    <w:rsid w:val="004B194F"/>
    <w:rsid w:val="004B1D51"/>
    <w:rsid w:val="004B20C3"/>
    <w:rsid w:val="004B218C"/>
    <w:rsid w:val="004B2C7C"/>
    <w:rsid w:val="004B301A"/>
    <w:rsid w:val="004B3217"/>
    <w:rsid w:val="004B3372"/>
    <w:rsid w:val="004B3510"/>
    <w:rsid w:val="004B3A97"/>
    <w:rsid w:val="004B3F16"/>
    <w:rsid w:val="004B42BA"/>
    <w:rsid w:val="004B4E91"/>
    <w:rsid w:val="004B5241"/>
    <w:rsid w:val="004B5814"/>
    <w:rsid w:val="004B5E15"/>
    <w:rsid w:val="004B603D"/>
    <w:rsid w:val="004B61BD"/>
    <w:rsid w:val="004B6327"/>
    <w:rsid w:val="004B6632"/>
    <w:rsid w:val="004B6C90"/>
    <w:rsid w:val="004B741C"/>
    <w:rsid w:val="004B744B"/>
    <w:rsid w:val="004B79BC"/>
    <w:rsid w:val="004B7B37"/>
    <w:rsid w:val="004C02BF"/>
    <w:rsid w:val="004C0318"/>
    <w:rsid w:val="004C0741"/>
    <w:rsid w:val="004C0F1E"/>
    <w:rsid w:val="004C14A9"/>
    <w:rsid w:val="004C1E5A"/>
    <w:rsid w:val="004C1EFA"/>
    <w:rsid w:val="004C1F16"/>
    <w:rsid w:val="004C2147"/>
    <w:rsid w:val="004C2B4D"/>
    <w:rsid w:val="004C2EFA"/>
    <w:rsid w:val="004C33E4"/>
    <w:rsid w:val="004C34FC"/>
    <w:rsid w:val="004C45AA"/>
    <w:rsid w:val="004C46DC"/>
    <w:rsid w:val="004C4786"/>
    <w:rsid w:val="004C4863"/>
    <w:rsid w:val="004C4CBC"/>
    <w:rsid w:val="004C55E4"/>
    <w:rsid w:val="004C5A31"/>
    <w:rsid w:val="004C5ACF"/>
    <w:rsid w:val="004C5DFD"/>
    <w:rsid w:val="004C612E"/>
    <w:rsid w:val="004C61F1"/>
    <w:rsid w:val="004C6614"/>
    <w:rsid w:val="004C66CB"/>
    <w:rsid w:val="004C6803"/>
    <w:rsid w:val="004C73D6"/>
    <w:rsid w:val="004C7CD3"/>
    <w:rsid w:val="004D022A"/>
    <w:rsid w:val="004D03BF"/>
    <w:rsid w:val="004D044F"/>
    <w:rsid w:val="004D04A9"/>
    <w:rsid w:val="004D09DA"/>
    <w:rsid w:val="004D0DFC"/>
    <w:rsid w:val="004D0E41"/>
    <w:rsid w:val="004D1880"/>
    <w:rsid w:val="004D1B13"/>
    <w:rsid w:val="004D1FD1"/>
    <w:rsid w:val="004D2235"/>
    <w:rsid w:val="004D2EBB"/>
    <w:rsid w:val="004D314E"/>
    <w:rsid w:val="004D3469"/>
    <w:rsid w:val="004D3577"/>
    <w:rsid w:val="004D3D7F"/>
    <w:rsid w:val="004D4433"/>
    <w:rsid w:val="004D45B4"/>
    <w:rsid w:val="004D47D8"/>
    <w:rsid w:val="004D495A"/>
    <w:rsid w:val="004D556D"/>
    <w:rsid w:val="004D5617"/>
    <w:rsid w:val="004D5823"/>
    <w:rsid w:val="004D5CED"/>
    <w:rsid w:val="004D636A"/>
    <w:rsid w:val="004D6690"/>
    <w:rsid w:val="004D6CB2"/>
    <w:rsid w:val="004D6F8A"/>
    <w:rsid w:val="004D7BF2"/>
    <w:rsid w:val="004D7E46"/>
    <w:rsid w:val="004E02F1"/>
    <w:rsid w:val="004E0AC0"/>
    <w:rsid w:val="004E0C37"/>
    <w:rsid w:val="004E0E73"/>
    <w:rsid w:val="004E0EC4"/>
    <w:rsid w:val="004E0F0C"/>
    <w:rsid w:val="004E100F"/>
    <w:rsid w:val="004E104F"/>
    <w:rsid w:val="004E109F"/>
    <w:rsid w:val="004E14E4"/>
    <w:rsid w:val="004E15A2"/>
    <w:rsid w:val="004E197B"/>
    <w:rsid w:val="004E1A1F"/>
    <w:rsid w:val="004E1F3A"/>
    <w:rsid w:val="004E22B8"/>
    <w:rsid w:val="004E25C2"/>
    <w:rsid w:val="004E2953"/>
    <w:rsid w:val="004E2BAA"/>
    <w:rsid w:val="004E2C47"/>
    <w:rsid w:val="004E2D43"/>
    <w:rsid w:val="004E31DA"/>
    <w:rsid w:val="004E32FD"/>
    <w:rsid w:val="004E4120"/>
    <w:rsid w:val="004E417C"/>
    <w:rsid w:val="004E41AA"/>
    <w:rsid w:val="004E4436"/>
    <w:rsid w:val="004E49B6"/>
    <w:rsid w:val="004E4B4A"/>
    <w:rsid w:val="004E4BE9"/>
    <w:rsid w:val="004E4C75"/>
    <w:rsid w:val="004E4F03"/>
    <w:rsid w:val="004E50DF"/>
    <w:rsid w:val="004E52C4"/>
    <w:rsid w:val="004E531E"/>
    <w:rsid w:val="004E55FD"/>
    <w:rsid w:val="004E5759"/>
    <w:rsid w:val="004E5CAD"/>
    <w:rsid w:val="004E5CDE"/>
    <w:rsid w:val="004E60CF"/>
    <w:rsid w:val="004E640A"/>
    <w:rsid w:val="004E6C30"/>
    <w:rsid w:val="004E7510"/>
    <w:rsid w:val="004E7892"/>
    <w:rsid w:val="004E7D03"/>
    <w:rsid w:val="004E7E98"/>
    <w:rsid w:val="004E7EAD"/>
    <w:rsid w:val="004F178B"/>
    <w:rsid w:val="004F1BA7"/>
    <w:rsid w:val="004F1D48"/>
    <w:rsid w:val="004F251F"/>
    <w:rsid w:val="004F2BAA"/>
    <w:rsid w:val="004F2E25"/>
    <w:rsid w:val="004F3079"/>
    <w:rsid w:val="004F318A"/>
    <w:rsid w:val="004F385F"/>
    <w:rsid w:val="004F3CD8"/>
    <w:rsid w:val="004F3FEE"/>
    <w:rsid w:val="004F4138"/>
    <w:rsid w:val="004F464D"/>
    <w:rsid w:val="004F5083"/>
    <w:rsid w:val="004F54D6"/>
    <w:rsid w:val="004F5667"/>
    <w:rsid w:val="004F5EC9"/>
    <w:rsid w:val="004F61B5"/>
    <w:rsid w:val="004F67EC"/>
    <w:rsid w:val="004F6888"/>
    <w:rsid w:val="004F6B16"/>
    <w:rsid w:val="004F70AE"/>
    <w:rsid w:val="004F7214"/>
    <w:rsid w:val="004F72F1"/>
    <w:rsid w:val="004F737F"/>
    <w:rsid w:val="004F7490"/>
    <w:rsid w:val="004F7670"/>
    <w:rsid w:val="004F783D"/>
    <w:rsid w:val="004F7AF2"/>
    <w:rsid w:val="004F7CFF"/>
    <w:rsid w:val="004F7DC0"/>
    <w:rsid w:val="004F8886"/>
    <w:rsid w:val="00500488"/>
    <w:rsid w:val="0050128A"/>
    <w:rsid w:val="0050147F"/>
    <w:rsid w:val="00501FC8"/>
    <w:rsid w:val="00502361"/>
    <w:rsid w:val="0050239A"/>
    <w:rsid w:val="005023E3"/>
    <w:rsid w:val="00502442"/>
    <w:rsid w:val="005027B4"/>
    <w:rsid w:val="005033F0"/>
    <w:rsid w:val="005036C3"/>
    <w:rsid w:val="0050384E"/>
    <w:rsid w:val="005040DA"/>
    <w:rsid w:val="00504265"/>
    <w:rsid w:val="0050432E"/>
    <w:rsid w:val="00504681"/>
    <w:rsid w:val="00504800"/>
    <w:rsid w:val="0050481A"/>
    <w:rsid w:val="00504F56"/>
    <w:rsid w:val="00505225"/>
    <w:rsid w:val="00505248"/>
    <w:rsid w:val="005057CE"/>
    <w:rsid w:val="0050733C"/>
    <w:rsid w:val="005074FD"/>
    <w:rsid w:val="00507889"/>
    <w:rsid w:val="00507DF5"/>
    <w:rsid w:val="00507EA9"/>
    <w:rsid w:val="0051013E"/>
    <w:rsid w:val="00510322"/>
    <w:rsid w:val="00511314"/>
    <w:rsid w:val="00511388"/>
    <w:rsid w:val="00511560"/>
    <w:rsid w:val="00512031"/>
    <w:rsid w:val="00512347"/>
    <w:rsid w:val="005127F5"/>
    <w:rsid w:val="005129FE"/>
    <w:rsid w:val="00512C0F"/>
    <w:rsid w:val="005130DC"/>
    <w:rsid w:val="005135A7"/>
    <w:rsid w:val="00513773"/>
    <w:rsid w:val="005137E5"/>
    <w:rsid w:val="00513A4D"/>
    <w:rsid w:val="00513B2B"/>
    <w:rsid w:val="00513C22"/>
    <w:rsid w:val="00513DF4"/>
    <w:rsid w:val="00513F84"/>
    <w:rsid w:val="00514011"/>
    <w:rsid w:val="005143FD"/>
    <w:rsid w:val="00514630"/>
    <w:rsid w:val="005147AD"/>
    <w:rsid w:val="0051496E"/>
    <w:rsid w:val="0051499A"/>
    <w:rsid w:val="00514EFA"/>
    <w:rsid w:val="005153F0"/>
    <w:rsid w:val="00515515"/>
    <w:rsid w:val="00515AA7"/>
    <w:rsid w:val="005162D9"/>
    <w:rsid w:val="00516DE3"/>
    <w:rsid w:val="005174BF"/>
    <w:rsid w:val="00517BE1"/>
    <w:rsid w:val="00517CEB"/>
    <w:rsid w:val="00517DA4"/>
    <w:rsid w:val="00517E81"/>
    <w:rsid w:val="00520866"/>
    <w:rsid w:val="00520896"/>
    <w:rsid w:val="00520938"/>
    <w:rsid w:val="00520B6F"/>
    <w:rsid w:val="0052154D"/>
    <w:rsid w:val="00521B33"/>
    <w:rsid w:val="00521BB8"/>
    <w:rsid w:val="00521D1D"/>
    <w:rsid w:val="00521E22"/>
    <w:rsid w:val="00522573"/>
    <w:rsid w:val="00522A2B"/>
    <w:rsid w:val="00522A34"/>
    <w:rsid w:val="00522D2C"/>
    <w:rsid w:val="00522DFB"/>
    <w:rsid w:val="00522F14"/>
    <w:rsid w:val="00522FE4"/>
    <w:rsid w:val="005230C3"/>
    <w:rsid w:val="005231E5"/>
    <w:rsid w:val="00523558"/>
    <w:rsid w:val="00523940"/>
    <w:rsid w:val="005240BB"/>
    <w:rsid w:val="00524978"/>
    <w:rsid w:val="005249D2"/>
    <w:rsid w:val="005249D4"/>
    <w:rsid w:val="00524A9F"/>
    <w:rsid w:val="00525849"/>
    <w:rsid w:val="005259BE"/>
    <w:rsid w:val="00525CD4"/>
    <w:rsid w:val="0052609A"/>
    <w:rsid w:val="00526555"/>
    <w:rsid w:val="00526682"/>
    <w:rsid w:val="005266F0"/>
    <w:rsid w:val="005267B0"/>
    <w:rsid w:val="00526BA8"/>
    <w:rsid w:val="00526BB9"/>
    <w:rsid w:val="00527107"/>
    <w:rsid w:val="00527433"/>
    <w:rsid w:val="00527DE1"/>
    <w:rsid w:val="00527F85"/>
    <w:rsid w:val="00530822"/>
    <w:rsid w:val="00530866"/>
    <w:rsid w:val="00530B21"/>
    <w:rsid w:val="005311B4"/>
    <w:rsid w:val="0053132C"/>
    <w:rsid w:val="00531805"/>
    <w:rsid w:val="00532821"/>
    <w:rsid w:val="005329BA"/>
    <w:rsid w:val="00532E68"/>
    <w:rsid w:val="0053346D"/>
    <w:rsid w:val="0053352C"/>
    <w:rsid w:val="00533AAC"/>
    <w:rsid w:val="00533B0A"/>
    <w:rsid w:val="00533ECB"/>
    <w:rsid w:val="0053418B"/>
    <w:rsid w:val="0053436A"/>
    <w:rsid w:val="00534CF6"/>
    <w:rsid w:val="00534EEE"/>
    <w:rsid w:val="00535275"/>
    <w:rsid w:val="0053594A"/>
    <w:rsid w:val="00535AE0"/>
    <w:rsid w:val="005362C9"/>
    <w:rsid w:val="0053676D"/>
    <w:rsid w:val="00536B9F"/>
    <w:rsid w:val="00537537"/>
    <w:rsid w:val="00537A9D"/>
    <w:rsid w:val="00537D21"/>
    <w:rsid w:val="00537E55"/>
    <w:rsid w:val="005406B7"/>
    <w:rsid w:val="005408D1"/>
    <w:rsid w:val="00540E54"/>
    <w:rsid w:val="00541119"/>
    <w:rsid w:val="00541138"/>
    <w:rsid w:val="005416EF"/>
    <w:rsid w:val="00541AC1"/>
    <w:rsid w:val="00541E4E"/>
    <w:rsid w:val="00541EEF"/>
    <w:rsid w:val="005425EE"/>
    <w:rsid w:val="00542696"/>
    <w:rsid w:val="00542892"/>
    <w:rsid w:val="00542C4E"/>
    <w:rsid w:val="00543101"/>
    <w:rsid w:val="00543310"/>
    <w:rsid w:val="00543325"/>
    <w:rsid w:val="00543B1F"/>
    <w:rsid w:val="00543D04"/>
    <w:rsid w:val="00543E7F"/>
    <w:rsid w:val="00544115"/>
    <w:rsid w:val="00544BC4"/>
    <w:rsid w:val="00545122"/>
    <w:rsid w:val="0054542E"/>
    <w:rsid w:val="0054551E"/>
    <w:rsid w:val="005458E0"/>
    <w:rsid w:val="005464D7"/>
    <w:rsid w:val="005468BB"/>
    <w:rsid w:val="0054690F"/>
    <w:rsid w:val="00546B69"/>
    <w:rsid w:val="00546B96"/>
    <w:rsid w:val="00546D70"/>
    <w:rsid w:val="00547671"/>
    <w:rsid w:val="00547BE4"/>
    <w:rsid w:val="00547CAF"/>
    <w:rsid w:val="00550116"/>
    <w:rsid w:val="00550713"/>
    <w:rsid w:val="005507CA"/>
    <w:rsid w:val="00551017"/>
    <w:rsid w:val="005511F9"/>
    <w:rsid w:val="0055129B"/>
    <w:rsid w:val="00551430"/>
    <w:rsid w:val="005514B2"/>
    <w:rsid w:val="00551959"/>
    <w:rsid w:val="00551FDF"/>
    <w:rsid w:val="0055229E"/>
    <w:rsid w:val="005528DC"/>
    <w:rsid w:val="00552E61"/>
    <w:rsid w:val="005538FD"/>
    <w:rsid w:val="00553CF9"/>
    <w:rsid w:val="00553DB8"/>
    <w:rsid w:val="005543C1"/>
    <w:rsid w:val="0055498C"/>
    <w:rsid w:val="0055506A"/>
    <w:rsid w:val="0055519D"/>
    <w:rsid w:val="00555414"/>
    <w:rsid w:val="00555703"/>
    <w:rsid w:val="00556E32"/>
    <w:rsid w:val="005571CE"/>
    <w:rsid w:val="0055757D"/>
    <w:rsid w:val="00557D01"/>
    <w:rsid w:val="0055C594"/>
    <w:rsid w:val="00560082"/>
    <w:rsid w:val="005600DB"/>
    <w:rsid w:val="005605CA"/>
    <w:rsid w:val="00560855"/>
    <w:rsid w:val="00560CF6"/>
    <w:rsid w:val="00561244"/>
    <w:rsid w:val="00561736"/>
    <w:rsid w:val="00561DAE"/>
    <w:rsid w:val="00561F4A"/>
    <w:rsid w:val="00562B02"/>
    <w:rsid w:val="00562C79"/>
    <w:rsid w:val="005630A3"/>
    <w:rsid w:val="00563985"/>
    <w:rsid w:val="00563F55"/>
    <w:rsid w:val="005640F7"/>
    <w:rsid w:val="00564545"/>
    <w:rsid w:val="005645F0"/>
    <w:rsid w:val="005647F0"/>
    <w:rsid w:val="00564CE2"/>
    <w:rsid w:val="00565156"/>
    <w:rsid w:val="0056550F"/>
    <w:rsid w:val="00565740"/>
    <w:rsid w:val="0056583B"/>
    <w:rsid w:val="00565CA7"/>
    <w:rsid w:val="00565D79"/>
    <w:rsid w:val="00566070"/>
    <w:rsid w:val="005665A5"/>
    <w:rsid w:val="005666C1"/>
    <w:rsid w:val="0056681D"/>
    <w:rsid w:val="00566844"/>
    <w:rsid w:val="005668CB"/>
    <w:rsid w:val="00566F04"/>
    <w:rsid w:val="005673ED"/>
    <w:rsid w:val="00567519"/>
    <w:rsid w:val="0056758F"/>
    <w:rsid w:val="0056764F"/>
    <w:rsid w:val="00567CC1"/>
    <w:rsid w:val="00567D1F"/>
    <w:rsid w:val="00567FC5"/>
    <w:rsid w:val="00570113"/>
    <w:rsid w:val="00570EED"/>
    <w:rsid w:val="00571C86"/>
    <w:rsid w:val="00571FEA"/>
    <w:rsid w:val="005725D5"/>
    <w:rsid w:val="005726B8"/>
    <w:rsid w:val="00572883"/>
    <w:rsid w:val="0057311E"/>
    <w:rsid w:val="005738EC"/>
    <w:rsid w:val="00573C52"/>
    <w:rsid w:val="00573F15"/>
    <w:rsid w:val="00574247"/>
    <w:rsid w:val="005742AD"/>
    <w:rsid w:val="0057467C"/>
    <w:rsid w:val="0057481B"/>
    <w:rsid w:val="00575096"/>
    <w:rsid w:val="00575233"/>
    <w:rsid w:val="0057533E"/>
    <w:rsid w:val="00575A0F"/>
    <w:rsid w:val="00575B0E"/>
    <w:rsid w:val="00575B9F"/>
    <w:rsid w:val="00575ED3"/>
    <w:rsid w:val="005762AA"/>
    <w:rsid w:val="00576529"/>
    <w:rsid w:val="0057657C"/>
    <w:rsid w:val="0057677C"/>
    <w:rsid w:val="00576ED7"/>
    <w:rsid w:val="00576F61"/>
    <w:rsid w:val="00577025"/>
    <w:rsid w:val="005772A1"/>
    <w:rsid w:val="005774E0"/>
    <w:rsid w:val="00577806"/>
    <w:rsid w:val="00577965"/>
    <w:rsid w:val="00577DF5"/>
    <w:rsid w:val="00577F54"/>
    <w:rsid w:val="00580203"/>
    <w:rsid w:val="0058035F"/>
    <w:rsid w:val="00580576"/>
    <w:rsid w:val="005805D3"/>
    <w:rsid w:val="00580760"/>
    <w:rsid w:val="0058096A"/>
    <w:rsid w:val="00580A24"/>
    <w:rsid w:val="00580BD2"/>
    <w:rsid w:val="005819CF"/>
    <w:rsid w:val="00581D03"/>
    <w:rsid w:val="00582800"/>
    <w:rsid w:val="0058299F"/>
    <w:rsid w:val="00582AA7"/>
    <w:rsid w:val="00582CAE"/>
    <w:rsid w:val="00582CBC"/>
    <w:rsid w:val="00582CE6"/>
    <w:rsid w:val="00583308"/>
    <w:rsid w:val="005835A6"/>
    <w:rsid w:val="005836DD"/>
    <w:rsid w:val="005836EE"/>
    <w:rsid w:val="005837EF"/>
    <w:rsid w:val="005838DB"/>
    <w:rsid w:val="005840F7"/>
    <w:rsid w:val="00585883"/>
    <w:rsid w:val="00585C04"/>
    <w:rsid w:val="00585DE3"/>
    <w:rsid w:val="005861F6"/>
    <w:rsid w:val="005871B0"/>
    <w:rsid w:val="0058746F"/>
    <w:rsid w:val="00587503"/>
    <w:rsid w:val="0058758D"/>
    <w:rsid w:val="0059091D"/>
    <w:rsid w:val="00591129"/>
    <w:rsid w:val="00591340"/>
    <w:rsid w:val="0059148A"/>
    <w:rsid w:val="0059196A"/>
    <w:rsid w:val="00591CEA"/>
    <w:rsid w:val="00591D58"/>
    <w:rsid w:val="00591F05"/>
    <w:rsid w:val="0059226A"/>
    <w:rsid w:val="0059229B"/>
    <w:rsid w:val="005922CB"/>
    <w:rsid w:val="005923CC"/>
    <w:rsid w:val="00592558"/>
    <w:rsid w:val="00592581"/>
    <w:rsid w:val="005934D6"/>
    <w:rsid w:val="00593AE9"/>
    <w:rsid w:val="00593CE1"/>
    <w:rsid w:val="00593E02"/>
    <w:rsid w:val="005944CD"/>
    <w:rsid w:val="005945A5"/>
    <w:rsid w:val="005945B2"/>
    <w:rsid w:val="00594E1B"/>
    <w:rsid w:val="00595BC8"/>
    <w:rsid w:val="00595E03"/>
    <w:rsid w:val="00596E45"/>
    <w:rsid w:val="00596FF2"/>
    <w:rsid w:val="00597AAD"/>
    <w:rsid w:val="005A0023"/>
    <w:rsid w:val="005A091E"/>
    <w:rsid w:val="005A0C05"/>
    <w:rsid w:val="005A0CCF"/>
    <w:rsid w:val="005A11A1"/>
    <w:rsid w:val="005A1769"/>
    <w:rsid w:val="005A1958"/>
    <w:rsid w:val="005A1B2B"/>
    <w:rsid w:val="005A1B49"/>
    <w:rsid w:val="005A1BDF"/>
    <w:rsid w:val="005A1DF2"/>
    <w:rsid w:val="005A207A"/>
    <w:rsid w:val="005A2176"/>
    <w:rsid w:val="005A226A"/>
    <w:rsid w:val="005A2354"/>
    <w:rsid w:val="005A3210"/>
    <w:rsid w:val="005A3255"/>
    <w:rsid w:val="005A3C9B"/>
    <w:rsid w:val="005A3E24"/>
    <w:rsid w:val="005A419D"/>
    <w:rsid w:val="005A41E3"/>
    <w:rsid w:val="005A4A71"/>
    <w:rsid w:val="005A4C44"/>
    <w:rsid w:val="005A4E1F"/>
    <w:rsid w:val="005A4E6C"/>
    <w:rsid w:val="005A5552"/>
    <w:rsid w:val="005A5CDE"/>
    <w:rsid w:val="005A61B0"/>
    <w:rsid w:val="005A6891"/>
    <w:rsid w:val="005A6892"/>
    <w:rsid w:val="005A6A65"/>
    <w:rsid w:val="005A6A90"/>
    <w:rsid w:val="005A6CCA"/>
    <w:rsid w:val="005A71C0"/>
    <w:rsid w:val="005A73CA"/>
    <w:rsid w:val="005A7599"/>
    <w:rsid w:val="005A78ED"/>
    <w:rsid w:val="005A7B5B"/>
    <w:rsid w:val="005A7BAA"/>
    <w:rsid w:val="005B000B"/>
    <w:rsid w:val="005B01C8"/>
    <w:rsid w:val="005B0C01"/>
    <w:rsid w:val="005B0EE0"/>
    <w:rsid w:val="005B14FC"/>
    <w:rsid w:val="005B1975"/>
    <w:rsid w:val="005B1F0A"/>
    <w:rsid w:val="005B1FCA"/>
    <w:rsid w:val="005B20CC"/>
    <w:rsid w:val="005B2378"/>
    <w:rsid w:val="005B2C04"/>
    <w:rsid w:val="005B36E2"/>
    <w:rsid w:val="005B3D33"/>
    <w:rsid w:val="005B450A"/>
    <w:rsid w:val="005B47F3"/>
    <w:rsid w:val="005B4BFD"/>
    <w:rsid w:val="005B595D"/>
    <w:rsid w:val="005B5A9B"/>
    <w:rsid w:val="005B5AD7"/>
    <w:rsid w:val="005B5CDC"/>
    <w:rsid w:val="005B6327"/>
    <w:rsid w:val="005B6431"/>
    <w:rsid w:val="005B6838"/>
    <w:rsid w:val="005B6C39"/>
    <w:rsid w:val="005B78B4"/>
    <w:rsid w:val="005B78E3"/>
    <w:rsid w:val="005B7EE9"/>
    <w:rsid w:val="005B7F4C"/>
    <w:rsid w:val="005C06D0"/>
    <w:rsid w:val="005C0BBF"/>
    <w:rsid w:val="005C0CEB"/>
    <w:rsid w:val="005C12A9"/>
    <w:rsid w:val="005C176C"/>
    <w:rsid w:val="005C1928"/>
    <w:rsid w:val="005C241F"/>
    <w:rsid w:val="005C25DD"/>
    <w:rsid w:val="005C2614"/>
    <w:rsid w:val="005C27C3"/>
    <w:rsid w:val="005C3AB9"/>
    <w:rsid w:val="005C3EC5"/>
    <w:rsid w:val="005C3F4E"/>
    <w:rsid w:val="005C49AE"/>
    <w:rsid w:val="005C49D7"/>
    <w:rsid w:val="005C5090"/>
    <w:rsid w:val="005C5278"/>
    <w:rsid w:val="005C5573"/>
    <w:rsid w:val="005C59D5"/>
    <w:rsid w:val="005C5E1D"/>
    <w:rsid w:val="005C5EA5"/>
    <w:rsid w:val="005C5F6B"/>
    <w:rsid w:val="005C5FF8"/>
    <w:rsid w:val="005C6123"/>
    <w:rsid w:val="005C639A"/>
    <w:rsid w:val="005C69B6"/>
    <w:rsid w:val="005C6A74"/>
    <w:rsid w:val="005C6BFD"/>
    <w:rsid w:val="005C6D39"/>
    <w:rsid w:val="005C6D5B"/>
    <w:rsid w:val="005C70FB"/>
    <w:rsid w:val="005C725D"/>
    <w:rsid w:val="005C755A"/>
    <w:rsid w:val="005C7714"/>
    <w:rsid w:val="005D0196"/>
    <w:rsid w:val="005D0559"/>
    <w:rsid w:val="005D0EEE"/>
    <w:rsid w:val="005D1759"/>
    <w:rsid w:val="005D1A4F"/>
    <w:rsid w:val="005D1D7C"/>
    <w:rsid w:val="005D24BF"/>
    <w:rsid w:val="005D2CB6"/>
    <w:rsid w:val="005D2CFA"/>
    <w:rsid w:val="005D2F6B"/>
    <w:rsid w:val="005D2FB6"/>
    <w:rsid w:val="005D3116"/>
    <w:rsid w:val="005D338D"/>
    <w:rsid w:val="005D3689"/>
    <w:rsid w:val="005D3695"/>
    <w:rsid w:val="005D369A"/>
    <w:rsid w:val="005D375B"/>
    <w:rsid w:val="005D3879"/>
    <w:rsid w:val="005D4189"/>
    <w:rsid w:val="005D4336"/>
    <w:rsid w:val="005D4457"/>
    <w:rsid w:val="005D491F"/>
    <w:rsid w:val="005D4A9D"/>
    <w:rsid w:val="005D4ABD"/>
    <w:rsid w:val="005D4C9B"/>
    <w:rsid w:val="005D4E3F"/>
    <w:rsid w:val="005D532D"/>
    <w:rsid w:val="005D5872"/>
    <w:rsid w:val="005D5AEC"/>
    <w:rsid w:val="005D626D"/>
    <w:rsid w:val="005D62CC"/>
    <w:rsid w:val="005D65DC"/>
    <w:rsid w:val="005D67DF"/>
    <w:rsid w:val="005D70E2"/>
    <w:rsid w:val="005D715D"/>
    <w:rsid w:val="005D7418"/>
    <w:rsid w:val="005D745F"/>
    <w:rsid w:val="005D74B6"/>
    <w:rsid w:val="005D76E7"/>
    <w:rsid w:val="005D7B5A"/>
    <w:rsid w:val="005D7C25"/>
    <w:rsid w:val="005E00FF"/>
    <w:rsid w:val="005E121D"/>
    <w:rsid w:val="005E132E"/>
    <w:rsid w:val="005E14E3"/>
    <w:rsid w:val="005E18AB"/>
    <w:rsid w:val="005E18FF"/>
    <w:rsid w:val="005E1ABC"/>
    <w:rsid w:val="005E1AD9"/>
    <w:rsid w:val="005E1D54"/>
    <w:rsid w:val="005E2AB5"/>
    <w:rsid w:val="005E2C08"/>
    <w:rsid w:val="005E2DBD"/>
    <w:rsid w:val="005E30EB"/>
    <w:rsid w:val="005E314F"/>
    <w:rsid w:val="005E3151"/>
    <w:rsid w:val="005E3551"/>
    <w:rsid w:val="005E4857"/>
    <w:rsid w:val="005E509D"/>
    <w:rsid w:val="005E517D"/>
    <w:rsid w:val="005E5256"/>
    <w:rsid w:val="005E679F"/>
    <w:rsid w:val="005E6A8C"/>
    <w:rsid w:val="005E7212"/>
    <w:rsid w:val="005E7880"/>
    <w:rsid w:val="005E7ED2"/>
    <w:rsid w:val="005E7FCA"/>
    <w:rsid w:val="005F0BCB"/>
    <w:rsid w:val="005F127A"/>
    <w:rsid w:val="005F138A"/>
    <w:rsid w:val="005F1AA0"/>
    <w:rsid w:val="005F1DFF"/>
    <w:rsid w:val="005F231E"/>
    <w:rsid w:val="005F2772"/>
    <w:rsid w:val="005F2CB1"/>
    <w:rsid w:val="005F2DC6"/>
    <w:rsid w:val="005F2FF1"/>
    <w:rsid w:val="005F3135"/>
    <w:rsid w:val="005F3431"/>
    <w:rsid w:val="005F360E"/>
    <w:rsid w:val="005F385D"/>
    <w:rsid w:val="005F3962"/>
    <w:rsid w:val="005F3A63"/>
    <w:rsid w:val="005F4563"/>
    <w:rsid w:val="005F47F1"/>
    <w:rsid w:val="005F4AA8"/>
    <w:rsid w:val="005F5091"/>
    <w:rsid w:val="005F5193"/>
    <w:rsid w:val="005F5963"/>
    <w:rsid w:val="005F5990"/>
    <w:rsid w:val="005F5A66"/>
    <w:rsid w:val="005F5B9F"/>
    <w:rsid w:val="005F60DB"/>
    <w:rsid w:val="005F6275"/>
    <w:rsid w:val="005F634A"/>
    <w:rsid w:val="005F683F"/>
    <w:rsid w:val="005F6D60"/>
    <w:rsid w:val="005F6F93"/>
    <w:rsid w:val="005F76A6"/>
    <w:rsid w:val="005F7887"/>
    <w:rsid w:val="005F78C4"/>
    <w:rsid w:val="005F7C8C"/>
    <w:rsid w:val="005F7CD7"/>
    <w:rsid w:val="005FF32E"/>
    <w:rsid w:val="00600237"/>
    <w:rsid w:val="00600373"/>
    <w:rsid w:val="00600BFC"/>
    <w:rsid w:val="00600DA3"/>
    <w:rsid w:val="00601012"/>
    <w:rsid w:val="00601240"/>
    <w:rsid w:val="0060144E"/>
    <w:rsid w:val="00601497"/>
    <w:rsid w:val="00601628"/>
    <w:rsid w:val="00601B83"/>
    <w:rsid w:val="006030C0"/>
    <w:rsid w:val="00603D00"/>
    <w:rsid w:val="0060406D"/>
    <w:rsid w:val="00604505"/>
    <w:rsid w:val="00604575"/>
    <w:rsid w:val="00604865"/>
    <w:rsid w:val="00604D0B"/>
    <w:rsid w:val="00605016"/>
    <w:rsid w:val="006052E5"/>
    <w:rsid w:val="00605577"/>
    <w:rsid w:val="0060592C"/>
    <w:rsid w:val="00605F7A"/>
    <w:rsid w:val="0060678F"/>
    <w:rsid w:val="0060687F"/>
    <w:rsid w:val="0060689A"/>
    <w:rsid w:val="006073B8"/>
    <w:rsid w:val="006073F1"/>
    <w:rsid w:val="00607C3E"/>
    <w:rsid w:val="006104D0"/>
    <w:rsid w:val="00610540"/>
    <w:rsid w:val="00610CD2"/>
    <w:rsid w:val="006111E0"/>
    <w:rsid w:val="00611A8F"/>
    <w:rsid w:val="00611BC5"/>
    <w:rsid w:val="00611FE2"/>
    <w:rsid w:val="006122E9"/>
    <w:rsid w:val="006128F1"/>
    <w:rsid w:val="00612B78"/>
    <w:rsid w:val="00612C82"/>
    <w:rsid w:val="00613056"/>
    <w:rsid w:val="00613311"/>
    <w:rsid w:val="00613DF4"/>
    <w:rsid w:val="00614D68"/>
    <w:rsid w:val="00614FA7"/>
    <w:rsid w:val="00615CFC"/>
    <w:rsid w:val="00616679"/>
    <w:rsid w:val="00616BA1"/>
    <w:rsid w:val="00616D2B"/>
    <w:rsid w:val="006170B6"/>
    <w:rsid w:val="0061728F"/>
    <w:rsid w:val="00617726"/>
    <w:rsid w:val="00617AB4"/>
    <w:rsid w:val="00617B57"/>
    <w:rsid w:val="0061DD78"/>
    <w:rsid w:val="00620038"/>
    <w:rsid w:val="006200B0"/>
    <w:rsid w:val="006202A7"/>
    <w:rsid w:val="00620C2D"/>
    <w:rsid w:val="006217FA"/>
    <w:rsid w:val="006218E7"/>
    <w:rsid w:val="00621B9E"/>
    <w:rsid w:val="00621BDB"/>
    <w:rsid w:val="00621D53"/>
    <w:rsid w:val="00621F91"/>
    <w:rsid w:val="00622B54"/>
    <w:rsid w:val="00623142"/>
    <w:rsid w:val="006234AA"/>
    <w:rsid w:val="006242D1"/>
    <w:rsid w:val="00624EB2"/>
    <w:rsid w:val="00624FC3"/>
    <w:rsid w:val="00625059"/>
    <w:rsid w:val="00625207"/>
    <w:rsid w:val="00625C16"/>
    <w:rsid w:val="00625C29"/>
    <w:rsid w:val="006263E9"/>
    <w:rsid w:val="006265B0"/>
    <w:rsid w:val="006266FB"/>
    <w:rsid w:val="00626B0A"/>
    <w:rsid w:val="00626E7E"/>
    <w:rsid w:val="00626EC4"/>
    <w:rsid w:val="006270B5"/>
    <w:rsid w:val="00627926"/>
    <w:rsid w:val="00627BD3"/>
    <w:rsid w:val="00627FBD"/>
    <w:rsid w:val="0062CC8B"/>
    <w:rsid w:val="00630068"/>
    <w:rsid w:val="0063031A"/>
    <w:rsid w:val="006305F1"/>
    <w:rsid w:val="00630B6A"/>
    <w:rsid w:val="006315FA"/>
    <w:rsid w:val="006317E6"/>
    <w:rsid w:val="0063196D"/>
    <w:rsid w:val="00631A78"/>
    <w:rsid w:val="00631B98"/>
    <w:rsid w:val="00632533"/>
    <w:rsid w:val="00632795"/>
    <w:rsid w:val="00632A37"/>
    <w:rsid w:val="00633252"/>
    <w:rsid w:val="00633579"/>
    <w:rsid w:val="00633592"/>
    <w:rsid w:val="006335CD"/>
    <w:rsid w:val="00633AED"/>
    <w:rsid w:val="00633CEE"/>
    <w:rsid w:val="00634391"/>
    <w:rsid w:val="006346F5"/>
    <w:rsid w:val="00634AAA"/>
    <w:rsid w:val="00634D18"/>
    <w:rsid w:val="00634F36"/>
    <w:rsid w:val="00635148"/>
    <w:rsid w:val="00635463"/>
    <w:rsid w:val="00636563"/>
    <w:rsid w:val="006369A3"/>
    <w:rsid w:val="00637C20"/>
    <w:rsid w:val="00640655"/>
    <w:rsid w:val="006408F8"/>
    <w:rsid w:val="00640C40"/>
    <w:rsid w:val="00640E73"/>
    <w:rsid w:val="00641A00"/>
    <w:rsid w:val="00641B58"/>
    <w:rsid w:val="00641C5A"/>
    <w:rsid w:val="00642300"/>
    <w:rsid w:val="006425D9"/>
    <w:rsid w:val="00642692"/>
    <w:rsid w:val="00642C4B"/>
    <w:rsid w:val="00642D55"/>
    <w:rsid w:val="00642E33"/>
    <w:rsid w:val="0064356E"/>
    <w:rsid w:val="00643731"/>
    <w:rsid w:val="00643EA0"/>
    <w:rsid w:val="006445AE"/>
    <w:rsid w:val="006446B8"/>
    <w:rsid w:val="006448C8"/>
    <w:rsid w:val="00644C73"/>
    <w:rsid w:val="00645A6B"/>
    <w:rsid w:val="00646006"/>
    <w:rsid w:val="006460FA"/>
    <w:rsid w:val="0064661B"/>
    <w:rsid w:val="00646A18"/>
    <w:rsid w:val="00647080"/>
    <w:rsid w:val="006473BD"/>
    <w:rsid w:val="00647A81"/>
    <w:rsid w:val="00647C0A"/>
    <w:rsid w:val="0064FE55"/>
    <w:rsid w:val="006500F2"/>
    <w:rsid w:val="006501C5"/>
    <w:rsid w:val="006501CF"/>
    <w:rsid w:val="006506B7"/>
    <w:rsid w:val="006507A0"/>
    <w:rsid w:val="006508DB"/>
    <w:rsid w:val="006510D7"/>
    <w:rsid w:val="00651903"/>
    <w:rsid w:val="00651969"/>
    <w:rsid w:val="00651AB8"/>
    <w:rsid w:val="00651BCB"/>
    <w:rsid w:val="00651CC6"/>
    <w:rsid w:val="00651E5D"/>
    <w:rsid w:val="006521A8"/>
    <w:rsid w:val="0065255E"/>
    <w:rsid w:val="00652C7D"/>
    <w:rsid w:val="0065315C"/>
    <w:rsid w:val="00653356"/>
    <w:rsid w:val="006533D6"/>
    <w:rsid w:val="0065349B"/>
    <w:rsid w:val="00653976"/>
    <w:rsid w:val="00653F23"/>
    <w:rsid w:val="00654179"/>
    <w:rsid w:val="006546CC"/>
    <w:rsid w:val="00654754"/>
    <w:rsid w:val="006551D8"/>
    <w:rsid w:val="006555DD"/>
    <w:rsid w:val="00655B67"/>
    <w:rsid w:val="00655DC2"/>
    <w:rsid w:val="00656814"/>
    <w:rsid w:val="00656E75"/>
    <w:rsid w:val="00657003"/>
    <w:rsid w:val="00657171"/>
    <w:rsid w:val="00657365"/>
    <w:rsid w:val="00657A05"/>
    <w:rsid w:val="00657D81"/>
    <w:rsid w:val="00657EF7"/>
    <w:rsid w:val="00657FE7"/>
    <w:rsid w:val="006602A4"/>
    <w:rsid w:val="006602BA"/>
    <w:rsid w:val="006603AA"/>
    <w:rsid w:val="00660438"/>
    <w:rsid w:val="0066053C"/>
    <w:rsid w:val="006608AB"/>
    <w:rsid w:val="006609A1"/>
    <w:rsid w:val="0066105D"/>
    <w:rsid w:val="006612EA"/>
    <w:rsid w:val="0066153B"/>
    <w:rsid w:val="00661B67"/>
    <w:rsid w:val="00661E67"/>
    <w:rsid w:val="00661F05"/>
    <w:rsid w:val="0066204A"/>
    <w:rsid w:val="0066215F"/>
    <w:rsid w:val="00662480"/>
    <w:rsid w:val="0066260E"/>
    <w:rsid w:val="0066262C"/>
    <w:rsid w:val="00662C7D"/>
    <w:rsid w:val="00662FAD"/>
    <w:rsid w:val="00663451"/>
    <w:rsid w:val="00663A18"/>
    <w:rsid w:val="006640E2"/>
    <w:rsid w:val="0066416A"/>
    <w:rsid w:val="0066438E"/>
    <w:rsid w:val="00664706"/>
    <w:rsid w:val="00664E64"/>
    <w:rsid w:val="006653CD"/>
    <w:rsid w:val="0066552A"/>
    <w:rsid w:val="006657FD"/>
    <w:rsid w:val="00665929"/>
    <w:rsid w:val="00665A40"/>
    <w:rsid w:val="00665DBD"/>
    <w:rsid w:val="00666CF8"/>
    <w:rsid w:val="00666D89"/>
    <w:rsid w:val="00667081"/>
    <w:rsid w:val="00667843"/>
    <w:rsid w:val="00667AA9"/>
    <w:rsid w:val="00667EE2"/>
    <w:rsid w:val="00670048"/>
    <w:rsid w:val="00670229"/>
    <w:rsid w:val="006703EA"/>
    <w:rsid w:val="006708A1"/>
    <w:rsid w:val="00670A2D"/>
    <w:rsid w:val="00670A67"/>
    <w:rsid w:val="00670CE0"/>
    <w:rsid w:val="0067177A"/>
    <w:rsid w:val="0067285E"/>
    <w:rsid w:val="00672879"/>
    <w:rsid w:val="00672B3A"/>
    <w:rsid w:val="00673206"/>
    <w:rsid w:val="0067349B"/>
    <w:rsid w:val="00673831"/>
    <w:rsid w:val="006740D1"/>
    <w:rsid w:val="006741F3"/>
    <w:rsid w:val="00674A06"/>
    <w:rsid w:val="00674B61"/>
    <w:rsid w:val="0067503D"/>
    <w:rsid w:val="0067547E"/>
    <w:rsid w:val="0067564B"/>
    <w:rsid w:val="00675B51"/>
    <w:rsid w:val="00675D61"/>
    <w:rsid w:val="006761F2"/>
    <w:rsid w:val="00676938"/>
    <w:rsid w:val="00676AAC"/>
    <w:rsid w:val="00677233"/>
    <w:rsid w:val="00677917"/>
    <w:rsid w:val="00677997"/>
    <w:rsid w:val="006779D9"/>
    <w:rsid w:val="00677F84"/>
    <w:rsid w:val="0068019C"/>
    <w:rsid w:val="006801D2"/>
    <w:rsid w:val="00680256"/>
    <w:rsid w:val="006803CE"/>
    <w:rsid w:val="00680421"/>
    <w:rsid w:val="0068090A"/>
    <w:rsid w:val="00680A48"/>
    <w:rsid w:val="00681487"/>
    <w:rsid w:val="006816D0"/>
    <w:rsid w:val="00681BAE"/>
    <w:rsid w:val="00681CFE"/>
    <w:rsid w:val="00681EEA"/>
    <w:rsid w:val="00681FD0"/>
    <w:rsid w:val="006821C4"/>
    <w:rsid w:val="00682464"/>
    <w:rsid w:val="006825A5"/>
    <w:rsid w:val="006825D8"/>
    <w:rsid w:val="00682703"/>
    <w:rsid w:val="006829C4"/>
    <w:rsid w:val="006830F2"/>
    <w:rsid w:val="00683169"/>
    <w:rsid w:val="006833E3"/>
    <w:rsid w:val="00683AA2"/>
    <w:rsid w:val="00683CA9"/>
    <w:rsid w:val="006845D3"/>
    <w:rsid w:val="006848F7"/>
    <w:rsid w:val="00684996"/>
    <w:rsid w:val="006851AF"/>
    <w:rsid w:val="006852B3"/>
    <w:rsid w:val="00685698"/>
    <w:rsid w:val="00685763"/>
    <w:rsid w:val="00685CC8"/>
    <w:rsid w:val="00685DF2"/>
    <w:rsid w:val="00685F82"/>
    <w:rsid w:val="006860E1"/>
    <w:rsid w:val="00686423"/>
    <w:rsid w:val="00686865"/>
    <w:rsid w:val="00686895"/>
    <w:rsid w:val="00687A12"/>
    <w:rsid w:val="00687BC9"/>
    <w:rsid w:val="0068828F"/>
    <w:rsid w:val="006904C2"/>
    <w:rsid w:val="00690506"/>
    <w:rsid w:val="00690B58"/>
    <w:rsid w:val="00691818"/>
    <w:rsid w:val="00691874"/>
    <w:rsid w:val="00692013"/>
    <w:rsid w:val="00692060"/>
    <w:rsid w:val="006920E8"/>
    <w:rsid w:val="00692607"/>
    <w:rsid w:val="0069277E"/>
    <w:rsid w:val="006928E5"/>
    <w:rsid w:val="00693249"/>
    <w:rsid w:val="006936D4"/>
    <w:rsid w:val="0069390A"/>
    <w:rsid w:val="006939EE"/>
    <w:rsid w:val="00693D73"/>
    <w:rsid w:val="00694801"/>
    <w:rsid w:val="00694A86"/>
    <w:rsid w:val="00695040"/>
    <w:rsid w:val="00695131"/>
    <w:rsid w:val="006953CD"/>
    <w:rsid w:val="00695496"/>
    <w:rsid w:val="00695718"/>
    <w:rsid w:val="00695915"/>
    <w:rsid w:val="00695D47"/>
    <w:rsid w:val="00695E76"/>
    <w:rsid w:val="00695FE9"/>
    <w:rsid w:val="00696349"/>
    <w:rsid w:val="0069670D"/>
    <w:rsid w:val="006967A0"/>
    <w:rsid w:val="00696874"/>
    <w:rsid w:val="0069687B"/>
    <w:rsid w:val="00696DBD"/>
    <w:rsid w:val="00697A05"/>
    <w:rsid w:val="006A028A"/>
    <w:rsid w:val="006A06B8"/>
    <w:rsid w:val="006A07A3"/>
    <w:rsid w:val="006A0B86"/>
    <w:rsid w:val="006A1089"/>
    <w:rsid w:val="006A1290"/>
    <w:rsid w:val="006A1472"/>
    <w:rsid w:val="006A1559"/>
    <w:rsid w:val="006A16B4"/>
    <w:rsid w:val="006A1A41"/>
    <w:rsid w:val="006A23DB"/>
    <w:rsid w:val="006A27A4"/>
    <w:rsid w:val="006A2E1E"/>
    <w:rsid w:val="006A2FE2"/>
    <w:rsid w:val="006A3386"/>
    <w:rsid w:val="006A3C62"/>
    <w:rsid w:val="006A5591"/>
    <w:rsid w:val="006A5BBD"/>
    <w:rsid w:val="006A5D59"/>
    <w:rsid w:val="006A6297"/>
    <w:rsid w:val="006A68D4"/>
    <w:rsid w:val="006A7004"/>
    <w:rsid w:val="006A724A"/>
    <w:rsid w:val="006A7B95"/>
    <w:rsid w:val="006A7CCF"/>
    <w:rsid w:val="006A7DDA"/>
    <w:rsid w:val="006A7E91"/>
    <w:rsid w:val="006B0A6C"/>
    <w:rsid w:val="006B0CBD"/>
    <w:rsid w:val="006B0DC2"/>
    <w:rsid w:val="006B0E21"/>
    <w:rsid w:val="006B0ECF"/>
    <w:rsid w:val="006B120F"/>
    <w:rsid w:val="006B15B7"/>
    <w:rsid w:val="006B19B6"/>
    <w:rsid w:val="006B1B9D"/>
    <w:rsid w:val="006B1FC7"/>
    <w:rsid w:val="006B2110"/>
    <w:rsid w:val="006B2A9D"/>
    <w:rsid w:val="006B2ABC"/>
    <w:rsid w:val="006B2AC2"/>
    <w:rsid w:val="006B2D9D"/>
    <w:rsid w:val="006B2FEC"/>
    <w:rsid w:val="006B36F0"/>
    <w:rsid w:val="006B3D1D"/>
    <w:rsid w:val="006B3EE5"/>
    <w:rsid w:val="006B47E7"/>
    <w:rsid w:val="006B4D39"/>
    <w:rsid w:val="006B4D77"/>
    <w:rsid w:val="006B4D9E"/>
    <w:rsid w:val="006B5004"/>
    <w:rsid w:val="006B54D7"/>
    <w:rsid w:val="006B608A"/>
    <w:rsid w:val="006B6C02"/>
    <w:rsid w:val="006B6C87"/>
    <w:rsid w:val="006B70A4"/>
    <w:rsid w:val="006B76F6"/>
    <w:rsid w:val="006B7929"/>
    <w:rsid w:val="006B7D29"/>
    <w:rsid w:val="006C06B5"/>
    <w:rsid w:val="006C07A9"/>
    <w:rsid w:val="006C08F7"/>
    <w:rsid w:val="006C09A6"/>
    <w:rsid w:val="006C0AE0"/>
    <w:rsid w:val="006C0FED"/>
    <w:rsid w:val="006C1825"/>
    <w:rsid w:val="006C1AFB"/>
    <w:rsid w:val="006C1B85"/>
    <w:rsid w:val="006C24A0"/>
    <w:rsid w:val="006C29B5"/>
    <w:rsid w:val="006C2BB5"/>
    <w:rsid w:val="006C2F0F"/>
    <w:rsid w:val="006C2FD1"/>
    <w:rsid w:val="006C34C4"/>
    <w:rsid w:val="006C357B"/>
    <w:rsid w:val="006C4059"/>
    <w:rsid w:val="006C4699"/>
    <w:rsid w:val="006C4F7D"/>
    <w:rsid w:val="006C5536"/>
    <w:rsid w:val="006C575A"/>
    <w:rsid w:val="006C5AF8"/>
    <w:rsid w:val="006C6760"/>
    <w:rsid w:val="006C70DC"/>
    <w:rsid w:val="006D0719"/>
    <w:rsid w:val="006D13C0"/>
    <w:rsid w:val="006D22A0"/>
    <w:rsid w:val="006D26D5"/>
    <w:rsid w:val="006D26E7"/>
    <w:rsid w:val="006D2C6F"/>
    <w:rsid w:val="006D33D4"/>
    <w:rsid w:val="006D373F"/>
    <w:rsid w:val="006D37CF"/>
    <w:rsid w:val="006D40A0"/>
    <w:rsid w:val="006D4526"/>
    <w:rsid w:val="006D46A6"/>
    <w:rsid w:val="006D4AF5"/>
    <w:rsid w:val="006D4D6D"/>
    <w:rsid w:val="006D51F0"/>
    <w:rsid w:val="006D55D5"/>
    <w:rsid w:val="006D665C"/>
    <w:rsid w:val="006D6C8D"/>
    <w:rsid w:val="006D77BE"/>
    <w:rsid w:val="006D7B6E"/>
    <w:rsid w:val="006D7B89"/>
    <w:rsid w:val="006D7D21"/>
    <w:rsid w:val="006D7D3F"/>
    <w:rsid w:val="006E04F8"/>
    <w:rsid w:val="006E05CC"/>
    <w:rsid w:val="006E05ED"/>
    <w:rsid w:val="006E0B2A"/>
    <w:rsid w:val="006E0EDD"/>
    <w:rsid w:val="006E1286"/>
    <w:rsid w:val="006E18C6"/>
    <w:rsid w:val="006E1982"/>
    <w:rsid w:val="006E1B93"/>
    <w:rsid w:val="006E2502"/>
    <w:rsid w:val="006E2CDD"/>
    <w:rsid w:val="006E2E51"/>
    <w:rsid w:val="006E3886"/>
    <w:rsid w:val="006E3AF9"/>
    <w:rsid w:val="006E3C22"/>
    <w:rsid w:val="006E3F90"/>
    <w:rsid w:val="006E400D"/>
    <w:rsid w:val="006E4BC0"/>
    <w:rsid w:val="006E4C98"/>
    <w:rsid w:val="006E4D2F"/>
    <w:rsid w:val="006E4FC6"/>
    <w:rsid w:val="006E5739"/>
    <w:rsid w:val="006E5A79"/>
    <w:rsid w:val="006E5B98"/>
    <w:rsid w:val="006E5DF7"/>
    <w:rsid w:val="006E5EDA"/>
    <w:rsid w:val="006E623F"/>
    <w:rsid w:val="006E6632"/>
    <w:rsid w:val="006E69BD"/>
    <w:rsid w:val="006E719A"/>
    <w:rsid w:val="006E72C1"/>
    <w:rsid w:val="006E758B"/>
    <w:rsid w:val="006E76D0"/>
    <w:rsid w:val="006E7AA2"/>
    <w:rsid w:val="006E7B29"/>
    <w:rsid w:val="006F030D"/>
    <w:rsid w:val="006F03B7"/>
    <w:rsid w:val="006F0438"/>
    <w:rsid w:val="006F04E9"/>
    <w:rsid w:val="006F08FB"/>
    <w:rsid w:val="006F16E4"/>
    <w:rsid w:val="006F1A53"/>
    <w:rsid w:val="006F1AE8"/>
    <w:rsid w:val="006F1C3C"/>
    <w:rsid w:val="006F1DD5"/>
    <w:rsid w:val="006F231F"/>
    <w:rsid w:val="006F24FD"/>
    <w:rsid w:val="006F258E"/>
    <w:rsid w:val="006F3280"/>
    <w:rsid w:val="006F35D2"/>
    <w:rsid w:val="006F371C"/>
    <w:rsid w:val="006F3C72"/>
    <w:rsid w:val="006F4958"/>
    <w:rsid w:val="006F4A83"/>
    <w:rsid w:val="006F4AD0"/>
    <w:rsid w:val="006F4C49"/>
    <w:rsid w:val="006F4CC4"/>
    <w:rsid w:val="006F5519"/>
    <w:rsid w:val="006F56DD"/>
    <w:rsid w:val="006F599C"/>
    <w:rsid w:val="006F5B10"/>
    <w:rsid w:val="006F5DA9"/>
    <w:rsid w:val="006F60EB"/>
    <w:rsid w:val="006F65DA"/>
    <w:rsid w:val="006F6936"/>
    <w:rsid w:val="006F6EFF"/>
    <w:rsid w:val="006F6FE8"/>
    <w:rsid w:val="006F7042"/>
    <w:rsid w:val="006F70AF"/>
    <w:rsid w:val="006F7492"/>
    <w:rsid w:val="006F76DA"/>
    <w:rsid w:val="006F7808"/>
    <w:rsid w:val="006F7B57"/>
    <w:rsid w:val="006F7C35"/>
    <w:rsid w:val="006F7FA0"/>
    <w:rsid w:val="0070009C"/>
    <w:rsid w:val="00700FE5"/>
    <w:rsid w:val="0070126B"/>
    <w:rsid w:val="007013E0"/>
    <w:rsid w:val="00701441"/>
    <w:rsid w:val="00702D69"/>
    <w:rsid w:val="00702DA9"/>
    <w:rsid w:val="00702DCF"/>
    <w:rsid w:val="00703587"/>
    <w:rsid w:val="00703BD3"/>
    <w:rsid w:val="00704985"/>
    <w:rsid w:val="00705140"/>
    <w:rsid w:val="007052F8"/>
    <w:rsid w:val="007056FE"/>
    <w:rsid w:val="0070731B"/>
    <w:rsid w:val="00707539"/>
    <w:rsid w:val="00707707"/>
    <w:rsid w:val="00707AC3"/>
    <w:rsid w:val="007102D9"/>
    <w:rsid w:val="0071086E"/>
    <w:rsid w:val="00710AD5"/>
    <w:rsid w:val="00710DDC"/>
    <w:rsid w:val="00710FD9"/>
    <w:rsid w:val="007111D7"/>
    <w:rsid w:val="007114D4"/>
    <w:rsid w:val="0071152F"/>
    <w:rsid w:val="0071176B"/>
    <w:rsid w:val="00711941"/>
    <w:rsid w:val="007125D8"/>
    <w:rsid w:val="00712926"/>
    <w:rsid w:val="007129E4"/>
    <w:rsid w:val="00712B33"/>
    <w:rsid w:val="00713D63"/>
    <w:rsid w:val="0071411C"/>
    <w:rsid w:val="00714208"/>
    <w:rsid w:val="007142B6"/>
    <w:rsid w:val="007145F6"/>
    <w:rsid w:val="007148BB"/>
    <w:rsid w:val="007149D2"/>
    <w:rsid w:val="00714A3F"/>
    <w:rsid w:val="0071508F"/>
    <w:rsid w:val="007150A7"/>
    <w:rsid w:val="007154CC"/>
    <w:rsid w:val="007158A2"/>
    <w:rsid w:val="00715B5E"/>
    <w:rsid w:val="00715BF6"/>
    <w:rsid w:val="00715CE3"/>
    <w:rsid w:val="00716083"/>
    <w:rsid w:val="007161A8"/>
    <w:rsid w:val="00716277"/>
    <w:rsid w:val="00716308"/>
    <w:rsid w:val="00716368"/>
    <w:rsid w:val="007167E1"/>
    <w:rsid w:val="00716B12"/>
    <w:rsid w:val="00716D1F"/>
    <w:rsid w:val="007170EF"/>
    <w:rsid w:val="007178E9"/>
    <w:rsid w:val="0072031E"/>
    <w:rsid w:val="007209CB"/>
    <w:rsid w:val="0072107B"/>
    <w:rsid w:val="00721277"/>
    <w:rsid w:val="007213FC"/>
    <w:rsid w:val="00721464"/>
    <w:rsid w:val="007214B4"/>
    <w:rsid w:val="00721CBD"/>
    <w:rsid w:val="00722020"/>
    <w:rsid w:val="007222F2"/>
    <w:rsid w:val="0072298A"/>
    <w:rsid w:val="00722A38"/>
    <w:rsid w:val="00722C13"/>
    <w:rsid w:val="00722C99"/>
    <w:rsid w:val="00722D56"/>
    <w:rsid w:val="00722FCB"/>
    <w:rsid w:val="0072310C"/>
    <w:rsid w:val="00723139"/>
    <w:rsid w:val="007234A7"/>
    <w:rsid w:val="007234B2"/>
    <w:rsid w:val="00723AED"/>
    <w:rsid w:val="00723CEF"/>
    <w:rsid w:val="00723D20"/>
    <w:rsid w:val="0072438E"/>
    <w:rsid w:val="007249E8"/>
    <w:rsid w:val="00724CAA"/>
    <w:rsid w:val="0072500C"/>
    <w:rsid w:val="00725065"/>
    <w:rsid w:val="00725E6C"/>
    <w:rsid w:val="0072686B"/>
    <w:rsid w:val="007272B6"/>
    <w:rsid w:val="00727463"/>
    <w:rsid w:val="00727D10"/>
    <w:rsid w:val="00730328"/>
    <w:rsid w:val="007305D2"/>
    <w:rsid w:val="00730C05"/>
    <w:rsid w:val="00730CC7"/>
    <w:rsid w:val="00730D45"/>
    <w:rsid w:val="00730F1E"/>
    <w:rsid w:val="00730F56"/>
    <w:rsid w:val="00731499"/>
    <w:rsid w:val="007314B5"/>
    <w:rsid w:val="00731C3A"/>
    <w:rsid w:val="00731E1A"/>
    <w:rsid w:val="00731F22"/>
    <w:rsid w:val="00732189"/>
    <w:rsid w:val="007328CB"/>
    <w:rsid w:val="00732B00"/>
    <w:rsid w:val="00732CE2"/>
    <w:rsid w:val="007330CB"/>
    <w:rsid w:val="00733516"/>
    <w:rsid w:val="007335DE"/>
    <w:rsid w:val="007336C2"/>
    <w:rsid w:val="00733F06"/>
    <w:rsid w:val="00734A21"/>
    <w:rsid w:val="00734A5C"/>
    <w:rsid w:val="00734D4A"/>
    <w:rsid w:val="007350BB"/>
    <w:rsid w:val="00735122"/>
    <w:rsid w:val="0073517A"/>
    <w:rsid w:val="00735322"/>
    <w:rsid w:val="0073592B"/>
    <w:rsid w:val="00735A20"/>
    <w:rsid w:val="00735A3A"/>
    <w:rsid w:val="00735B1D"/>
    <w:rsid w:val="00735C7E"/>
    <w:rsid w:val="00735D24"/>
    <w:rsid w:val="00735EDA"/>
    <w:rsid w:val="0073604B"/>
    <w:rsid w:val="007360E7"/>
    <w:rsid w:val="0073621F"/>
    <w:rsid w:val="007362D1"/>
    <w:rsid w:val="00736A31"/>
    <w:rsid w:val="00736C56"/>
    <w:rsid w:val="007370E3"/>
    <w:rsid w:val="0073713A"/>
    <w:rsid w:val="00737330"/>
    <w:rsid w:val="007375B9"/>
    <w:rsid w:val="007377FD"/>
    <w:rsid w:val="00737B67"/>
    <w:rsid w:val="00737D5B"/>
    <w:rsid w:val="00737FE6"/>
    <w:rsid w:val="00740943"/>
    <w:rsid w:val="00741028"/>
    <w:rsid w:val="00741399"/>
    <w:rsid w:val="007419B8"/>
    <w:rsid w:val="00742080"/>
    <w:rsid w:val="007421C5"/>
    <w:rsid w:val="007430CC"/>
    <w:rsid w:val="00743854"/>
    <w:rsid w:val="00743879"/>
    <w:rsid w:val="00743C0F"/>
    <w:rsid w:val="00743C98"/>
    <w:rsid w:val="00743ED0"/>
    <w:rsid w:val="00744184"/>
    <w:rsid w:val="00744B15"/>
    <w:rsid w:val="007452A0"/>
    <w:rsid w:val="00745396"/>
    <w:rsid w:val="00745522"/>
    <w:rsid w:val="00745602"/>
    <w:rsid w:val="007458C5"/>
    <w:rsid w:val="007458EB"/>
    <w:rsid w:val="007459FE"/>
    <w:rsid w:val="00745F5B"/>
    <w:rsid w:val="00746256"/>
    <w:rsid w:val="00746288"/>
    <w:rsid w:val="007467BC"/>
    <w:rsid w:val="00746A5A"/>
    <w:rsid w:val="00747134"/>
    <w:rsid w:val="0074719D"/>
    <w:rsid w:val="0074745E"/>
    <w:rsid w:val="00747785"/>
    <w:rsid w:val="0074785C"/>
    <w:rsid w:val="00747933"/>
    <w:rsid w:val="00750131"/>
    <w:rsid w:val="00750AFA"/>
    <w:rsid w:val="0075108D"/>
    <w:rsid w:val="0075116B"/>
    <w:rsid w:val="0075121B"/>
    <w:rsid w:val="00751894"/>
    <w:rsid w:val="00751F1A"/>
    <w:rsid w:val="0075225B"/>
    <w:rsid w:val="00752942"/>
    <w:rsid w:val="0075442A"/>
    <w:rsid w:val="007548A5"/>
    <w:rsid w:val="00754AFB"/>
    <w:rsid w:val="00755176"/>
    <w:rsid w:val="007557AF"/>
    <w:rsid w:val="007558A2"/>
    <w:rsid w:val="0075620D"/>
    <w:rsid w:val="00756987"/>
    <w:rsid w:val="00757984"/>
    <w:rsid w:val="00757EEB"/>
    <w:rsid w:val="00757FA5"/>
    <w:rsid w:val="007600E4"/>
    <w:rsid w:val="007602EB"/>
    <w:rsid w:val="00760439"/>
    <w:rsid w:val="00760536"/>
    <w:rsid w:val="007605D6"/>
    <w:rsid w:val="007605EF"/>
    <w:rsid w:val="00760985"/>
    <w:rsid w:val="00760C6B"/>
    <w:rsid w:val="00760E3D"/>
    <w:rsid w:val="00761591"/>
    <w:rsid w:val="00762AE1"/>
    <w:rsid w:val="00762C58"/>
    <w:rsid w:val="00763216"/>
    <w:rsid w:val="007641A0"/>
    <w:rsid w:val="007641C3"/>
    <w:rsid w:val="0076421F"/>
    <w:rsid w:val="007644D1"/>
    <w:rsid w:val="0076465D"/>
    <w:rsid w:val="00764DAB"/>
    <w:rsid w:val="00764DC0"/>
    <w:rsid w:val="00764DFD"/>
    <w:rsid w:val="00765112"/>
    <w:rsid w:val="00765601"/>
    <w:rsid w:val="00765886"/>
    <w:rsid w:val="00765940"/>
    <w:rsid w:val="0076606E"/>
    <w:rsid w:val="007662C3"/>
    <w:rsid w:val="00766F0C"/>
    <w:rsid w:val="007672AF"/>
    <w:rsid w:val="0076733E"/>
    <w:rsid w:val="0076741B"/>
    <w:rsid w:val="00767BF2"/>
    <w:rsid w:val="00767D8A"/>
    <w:rsid w:val="00770075"/>
    <w:rsid w:val="00770546"/>
    <w:rsid w:val="00770DA2"/>
    <w:rsid w:val="00770E50"/>
    <w:rsid w:val="00771081"/>
    <w:rsid w:val="0077145E"/>
    <w:rsid w:val="00771628"/>
    <w:rsid w:val="0077185C"/>
    <w:rsid w:val="00771F82"/>
    <w:rsid w:val="007722F9"/>
    <w:rsid w:val="007723AA"/>
    <w:rsid w:val="00772584"/>
    <w:rsid w:val="007728D3"/>
    <w:rsid w:val="00772F99"/>
    <w:rsid w:val="007730D6"/>
    <w:rsid w:val="00773153"/>
    <w:rsid w:val="0077382B"/>
    <w:rsid w:val="00773E72"/>
    <w:rsid w:val="00773F3F"/>
    <w:rsid w:val="007740EE"/>
    <w:rsid w:val="00774555"/>
    <w:rsid w:val="00774AF7"/>
    <w:rsid w:val="00774CCB"/>
    <w:rsid w:val="00775105"/>
    <w:rsid w:val="007754E8"/>
    <w:rsid w:val="00775993"/>
    <w:rsid w:val="00775BFB"/>
    <w:rsid w:val="00775E1C"/>
    <w:rsid w:val="00775E98"/>
    <w:rsid w:val="00776650"/>
    <w:rsid w:val="00776B63"/>
    <w:rsid w:val="00777118"/>
    <w:rsid w:val="0077727C"/>
    <w:rsid w:val="00777807"/>
    <w:rsid w:val="00777876"/>
    <w:rsid w:val="00777FAE"/>
    <w:rsid w:val="007800E0"/>
    <w:rsid w:val="00780127"/>
    <w:rsid w:val="00780183"/>
    <w:rsid w:val="0078047F"/>
    <w:rsid w:val="00780C61"/>
    <w:rsid w:val="00780FFF"/>
    <w:rsid w:val="00781071"/>
    <w:rsid w:val="007811D8"/>
    <w:rsid w:val="00781411"/>
    <w:rsid w:val="00781505"/>
    <w:rsid w:val="0078159F"/>
    <w:rsid w:val="00781A5B"/>
    <w:rsid w:val="00781BFD"/>
    <w:rsid w:val="00781E2E"/>
    <w:rsid w:val="0078210A"/>
    <w:rsid w:val="00782306"/>
    <w:rsid w:val="0078263C"/>
    <w:rsid w:val="007827FE"/>
    <w:rsid w:val="007828D2"/>
    <w:rsid w:val="0078293C"/>
    <w:rsid w:val="00782E17"/>
    <w:rsid w:val="0078331B"/>
    <w:rsid w:val="007833D5"/>
    <w:rsid w:val="007837BC"/>
    <w:rsid w:val="007839EE"/>
    <w:rsid w:val="00783DA8"/>
    <w:rsid w:val="00783DB2"/>
    <w:rsid w:val="007844E5"/>
    <w:rsid w:val="00784594"/>
    <w:rsid w:val="00784F6A"/>
    <w:rsid w:val="007851AB"/>
    <w:rsid w:val="007852C7"/>
    <w:rsid w:val="0078592A"/>
    <w:rsid w:val="00785AB0"/>
    <w:rsid w:val="00786117"/>
    <w:rsid w:val="0078612C"/>
    <w:rsid w:val="00786BC3"/>
    <w:rsid w:val="007875B8"/>
    <w:rsid w:val="00787632"/>
    <w:rsid w:val="00787784"/>
    <w:rsid w:val="00787939"/>
    <w:rsid w:val="00787D7B"/>
    <w:rsid w:val="00787E03"/>
    <w:rsid w:val="00789BB4"/>
    <w:rsid w:val="007904A5"/>
    <w:rsid w:val="00790547"/>
    <w:rsid w:val="007905B1"/>
    <w:rsid w:val="00790925"/>
    <w:rsid w:val="007909B4"/>
    <w:rsid w:val="00790D03"/>
    <w:rsid w:val="00791133"/>
    <w:rsid w:val="0079147E"/>
    <w:rsid w:val="00791E50"/>
    <w:rsid w:val="00791FA1"/>
    <w:rsid w:val="00792379"/>
    <w:rsid w:val="00792C10"/>
    <w:rsid w:val="00792FB9"/>
    <w:rsid w:val="007933BD"/>
    <w:rsid w:val="00793999"/>
    <w:rsid w:val="00793AB3"/>
    <w:rsid w:val="00793F19"/>
    <w:rsid w:val="00793F94"/>
    <w:rsid w:val="00793FDC"/>
    <w:rsid w:val="00794148"/>
    <w:rsid w:val="00794305"/>
    <w:rsid w:val="0079482B"/>
    <w:rsid w:val="00794D1E"/>
    <w:rsid w:val="00794D3D"/>
    <w:rsid w:val="007953F6"/>
    <w:rsid w:val="007957EF"/>
    <w:rsid w:val="00796189"/>
    <w:rsid w:val="00796343"/>
    <w:rsid w:val="0079684C"/>
    <w:rsid w:val="007968B0"/>
    <w:rsid w:val="00796969"/>
    <w:rsid w:val="00796ACD"/>
    <w:rsid w:val="00796CF2"/>
    <w:rsid w:val="007976AE"/>
    <w:rsid w:val="00797828"/>
    <w:rsid w:val="00797AD5"/>
    <w:rsid w:val="00797F2B"/>
    <w:rsid w:val="007A0010"/>
    <w:rsid w:val="007A05E1"/>
    <w:rsid w:val="007A0734"/>
    <w:rsid w:val="007A0A45"/>
    <w:rsid w:val="007A0B71"/>
    <w:rsid w:val="007A0F0D"/>
    <w:rsid w:val="007A15B7"/>
    <w:rsid w:val="007A1690"/>
    <w:rsid w:val="007A260A"/>
    <w:rsid w:val="007A3D9C"/>
    <w:rsid w:val="007A417B"/>
    <w:rsid w:val="007A41AB"/>
    <w:rsid w:val="007A4638"/>
    <w:rsid w:val="007A4950"/>
    <w:rsid w:val="007A496D"/>
    <w:rsid w:val="007A49A0"/>
    <w:rsid w:val="007A49EE"/>
    <w:rsid w:val="007A4A23"/>
    <w:rsid w:val="007A50EE"/>
    <w:rsid w:val="007A51A6"/>
    <w:rsid w:val="007A55AB"/>
    <w:rsid w:val="007A5700"/>
    <w:rsid w:val="007A5A9A"/>
    <w:rsid w:val="007A5BB4"/>
    <w:rsid w:val="007A64E0"/>
    <w:rsid w:val="007A69DB"/>
    <w:rsid w:val="007A6CA3"/>
    <w:rsid w:val="007A6DE2"/>
    <w:rsid w:val="007A6E87"/>
    <w:rsid w:val="007A7049"/>
    <w:rsid w:val="007A7201"/>
    <w:rsid w:val="007A73F5"/>
    <w:rsid w:val="007A7623"/>
    <w:rsid w:val="007A79E4"/>
    <w:rsid w:val="007A7FBC"/>
    <w:rsid w:val="007B03E2"/>
    <w:rsid w:val="007B0A75"/>
    <w:rsid w:val="007B0AAB"/>
    <w:rsid w:val="007B0DC7"/>
    <w:rsid w:val="007B189E"/>
    <w:rsid w:val="007B1987"/>
    <w:rsid w:val="007B1EE1"/>
    <w:rsid w:val="007B217E"/>
    <w:rsid w:val="007B2358"/>
    <w:rsid w:val="007B3746"/>
    <w:rsid w:val="007B3C1A"/>
    <w:rsid w:val="007B3CCD"/>
    <w:rsid w:val="007B3CDE"/>
    <w:rsid w:val="007B3E49"/>
    <w:rsid w:val="007B406D"/>
    <w:rsid w:val="007B4AAC"/>
    <w:rsid w:val="007B5006"/>
    <w:rsid w:val="007B5278"/>
    <w:rsid w:val="007B5372"/>
    <w:rsid w:val="007B558D"/>
    <w:rsid w:val="007B5D43"/>
    <w:rsid w:val="007B65CD"/>
    <w:rsid w:val="007B69BE"/>
    <w:rsid w:val="007B712B"/>
    <w:rsid w:val="007B71AF"/>
    <w:rsid w:val="007B725D"/>
    <w:rsid w:val="007B7359"/>
    <w:rsid w:val="007B7507"/>
    <w:rsid w:val="007B791A"/>
    <w:rsid w:val="007B7B84"/>
    <w:rsid w:val="007BE512"/>
    <w:rsid w:val="007C02A1"/>
    <w:rsid w:val="007C037F"/>
    <w:rsid w:val="007C14D7"/>
    <w:rsid w:val="007C152A"/>
    <w:rsid w:val="007C154B"/>
    <w:rsid w:val="007C291F"/>
    <w:rsid w:val="007C295F"/>
    <w:rsid w:val="007C2A11"/>
    <w:rsid w:val="007C2F11"/>
    <w:rsid w:val="007C310D"/>
    <w:rsid w:val="007C3174"/>
    <w:rsid w:val="007C3276"/>
    <w:rsid w:val="007C32FD"/>
    <w:rsid w:val="007C3351"/>
    <w:rsid w:val="007C33BF"/>
    <w:rsid w:val="007C3DA7"/>
    <w:rsid w:val="007C40D5"/>
    <w:rsid w:val="007C40E5"/>
    <w:rsid w:val="007C4494"/>
    <w:rsid w:val="007C4773"/>
    <w:rsid w:val="007C53F2"/>
    <w:rsid w:val="007C58D5"/>
    <w:rsid w:val="007C5D76"/>
    <w:rsid w:val="007C5D78"/>
    <w:rsid w:val="007C5E74"/>
    <w:rsid w:val="007C6584"/>
    <w:rsid w:val="007C671B"/>
    <w:rsid w:val="007C6C99"/>
    <w:rsid w:val="007C6D71"/>
    <w:rsid w:val="007C6E06"/>
    <w:rsid w:val="007C6F85"/>
    <w:rsid w:val="007C7319"/>
    <w:rsid w:val="007C7644"/>
    <w:rsid w:val="007D05BF"/>
    <w:rsid w:val="007D065A"/>
    <w:rsid w:val="007D07E0"/>
    <w:rsid w:val="007D0E8C"/>
    <w:rsid w:val="007D10E4"/>
    <w:rsid w:val="007D2178"/>
    <w:rsid w:val="007D2562"/>
    <w:rsid w:val="007D263F"/>
    <w:rsid w:val="007D2794"/>
    <w:rsid w:val="007D2E25"/>
    <w:rsid w:val="007D2E4C"/>
    <w:rsid w:val="007D3068"/>
    <w:rsid w:val="007D3176"/>
    <w:rsid w:val="007D35B6"/>
    <w:rsid w:val="007D5423"/>
    <w:rsid w:val="007D5820"/>
    <w:rsid w:val="007D597F"/>
    <w:rsid w:val="007D5CA2"/>
    <w:rsid w:val="007D61F4"/>
    <w:rsid w:val="007D6596"/>
    <w:rsid w:val="007D65F8"/>
    <w:rsid w:val="007D6812"/>
    <w:rsid w:val="007D7079"/>
    <w:rsid w:val="007D7480"/>
    <w:rsid w:val="007D7986"/>
    <w:rsid w:val="007D7BCD"/>
    <w:rsid w:val="007E007D"/>
    <w:rsid w:val="007E0095"/>
    <w:rsid w:val="007E0153"/>
    <w:rsid w:val="007E0192"/>
    <w:rsid w:val="007E057A"/>
    <w:rsid w:val="007E07CF"/>
    <w:rsid w:val="007E0B66"/>
    <w:rsid w:val="007E0B85"/>
    <w:rsid w:val="007E1293"/>
    <w:rsid w:val="007E15A2"/>
    <w:rsid w:val="007E181C"/>
    <w:rsid w:val="007E1978"/>
    <w:rsid w:val="007E1B50"/>
    <w:rsid w:val="007E23D4"/>
    <w:rsid w:val="007E2679"/>
    <w:rsid w:val="007E30BE"/>
    <w:rsid w:val="007E3151"/>
    <w:rsid w:val="007E36C7"/>
    <w:rsid w:val="007E3814"/>
    <w:rsid w:val="007E386F"/>
    <w:rsid w:val="007E3B02"/>
    <w:rsid w:val="007E4498"/>
    <w:rsid w:val="007E48C7"/>
    <w:rsid w:val="007E4A9C"/>
    <w:rsid w:val="007E4BAD"/>
    <w:rsid w:val="007E4FEA"/>
    <w:rsid w:val="007E5047"/>
    <w:rsid w:val="007E51F2"/>
    <w:rsid w:val="007E543A"/>
    <w:rsid w:val="007E5AA5"/>
    <w:rsid w:val="007E5B6D"/>
    <w:rsid w:val="007E5E12"/>
    <w:rsid w:val="007E6CD7"/>
    <w:rsid w:val="007E6EF5"/>
    <w:rsid w:val="007E731F"/>
    <w:rsid w:val="007E733D"/>
    <w:rsid w:val="007E778B"/>
    <w:rsid w:val="007E7C96"/>
    <w:rsid w:val="007F00A9"/>
    <w:rsid w:val="007F06DA"/>
    <w:rsid w:val="007F06E1"/>
    <w:rsid w:val="007F0814"/>
    <w:rsid w:val="007F0A4C"/>
    <w:rsid w:val="007F106C"/>
    <w:rsid w:val="007F113E"/>
    <w:rsid w:val="007F12A3"/>
    <w:rsid w:val="007F142C"/>
    <w:rsid w:val="007F198B"/>
    <w:rsid w:val="007F2297"/>
    <w:rsid w:val="007F23F6"/>
    <w:rsid w:val="007F25E7"/>
    <w:rsid w:val="007F27B4"/>
    <w:rsid w:val="007F354D"/>
    <w:rsid w:val="007F3D00"/>
    <w:rsid w:val="007F3E7B"/>
    <w:rsid w:val="007F3EEB"/>
    <w:rsid w:val="007F4055"/>
    <w:rsid w:val="007F4143"/>
    <w:rsid w:val="007F4362"/>
    <w:rsid w:val="007F43E0"/>
    <w:rsid w:val="007F44FE"/>
    <w:rsid w:val="007F452C"/>
    <w:rsid w:val="007F4575"/>
    <w:rsid w:val="007F48C7"/>
    <w:rsid w:val="007F4D98"/>
    <w:rsid w:val="007F4EC2"/>
    <w:rsid w:val="007F504D"/>
    <w:rsid w:val="007F50EF"/>
    <w:rsid w:val="007F511D"/>
    <w:rsid w:val="007F5265"/>
    <w:rsid w:val="007F5323"/>
    <w:rsid w:val="007F5379"/>
    <w:rsid w:val="007F56AC"/>
    <w:rsid w:val="007F5713"/>
    <w:rsid w:val="007F59B6"/>
    <w:rsid w:val="007F5A01"/>
    <w:rsid w:val="007F5BB3"/>
    <w:rsid w:val="007F60C0"/>
    <w:rsid w:val="007F64BC"/>
    <w:rsid w:val="007F655D"/>
    <w:rsid w:val="007F69F2"/>
    <w:rsid w:val="007F6AC7"/>
    <w:rsid w:val="007F74A3"/>
    <w:rsid w:val="007F7510"/>
    <w:rsid w:val="007F7599"/>
    <w:rsid w:val="007F7713"/>
    <w:rsid w:val="007F79FD"/>
    <w:rsid w:val="007F7A3A"/>
    <w:rsid w:val="007F7DD2"/>
    <w:rsid w:val="00800B90"/>
    <w:rsid w:val="0080104F"/>
    <w:rsid w:val="00801193"/>
    <w:rsid w:val="0080143E"/>
    <w:rsid w:val="00801519"/>
    <w:rsid w:val="00801FA0"/>
    <w:rsid w:val="0080242D"/>
    <w:rsid w:val="00802A39"/>
    <w:rsid w:val="00802C1C"/>
    <w:rsid w:val="00802DA5"/>
    <w:rsid w:val="00802F4E"/>
    <w:rsid w:val="008033A3"/>
    <w:rsid w:val="0080361F"/>
    <w:rsid w:val="00803915"/>
    <w:rsid w:val="00803A6E"/>
    <w:rsid w:val="00803C04"/>
    <w:rsid w:val="00803E48"/>
    <w:rsid w:val="008048EA"/>
    <w:rsid w:val="00804BDB"/>
    <w:rsid w:val="00804E02"/>
    <w:rsid w:val="00804FD1"/>
    <w:rsid w:val="0080538B"/>
    <w:rsid w:val="008053F2"/>
    <w:rsid w:val="008054BD"/>
    <w:rsid w:val="008056D0"/>
    <w:rsid w:val="0080574B"/>
    <w:rsid w:val="00805E47"/>
    <w:rsid w:val="008060AD"/>
    <w:rsid w:val="008066FE"/>
    <w:rsid w:val="008068DB"/>
    <w:rsid w:val="00806C9E"/>
    <w:rsid w:val="00806FDE"/>
    <w:rsid w:val="00807303"/>
    <w:rsid w:val="00807336"/>
    <w:rsid w:val="008074EF"/>
    <w:rsid w:val="008078FD"/>
    <w:rsid w:val="0081013A"/>
    <w:rsid w:val="008101CA"/>
    <w:rsid w:val="00810C7E"/>
    <w:rsid w:val="00810F00"/>
    <w:rsid w:val="0081197B"/>
    <w:rsid w:val="00811CEC"/>
    <w:rsid w:val="00812337"/>
    <w:rsid w:val="00812C5E"/>
    <w:rsid w:val="00812DD0"/>
    <w:rsid w:val="00812E46"/>
    <w:rsid w:val="008133B4"/>
    <w:rsid w:val="00814378"/>
    <w:rsid w:val="00815E4D"/>
    <w:rsid w:val="008160C6"/>
    <w:rsid w:val="008160D7"/>
    <w:rsid w:val="00816335"/>
    <w:rsid w:val="008164CD"/>
    <w:rsid w:val="008166AA"/>
    <w:rsid w:val="008167F1"/>
    <w:rsid w:val="00816872"/>
    <w:rsid w:val="00817135"/>
    <w:rsid w:val="008171F8"/>
    <w:rsid w:val="008176AE"/>
    <w:rsid w:val="008177C9"/>
    <w:rsid w:val="00817A6C"/>
    <w:rsid w:val="00817B94"/>
    <w:rsid w:val="00817FA4"/>
    <w:rsid w:val="00820308"/>
    <w:rsid w:val="0082040D"/>
    <w:rsid w:val="00820410"/>
    <w:rsid w:val="00820628"/>
    <w:rsid w:val="00820B04"/>
    <w:rsid w:val="00820FE6"/>
    <w:rsid w:val="00821FCE"/>
    <w:rsid w:val="00822045"/>
    <w:rsid w:val="00822104"/>
    <w:rsid w:val="0082244E"/>
    <w:rsid w:val="0082281C"/>
    <w:rsid w:val="00822D19"/>
    <w:rsid w:val="00822F1F"/>
    <w:rsid w:val="008232BA"/>
    <w:rsid w:val="00823934"/>
    <w:rsid w:val="00823981"/>
    <w:rsid w:val="008239BD"/>
    <w:rsid w:val="008239C3"/>
    <w:rsid w:val="00823B66"/>
    <w:rsid w:val="00824138"/>
    <w:rsid w:val="008241C2"/>
    <w:rsid w:val="008246B1"/>
    <w:rsid w:val="00824990"/>
    <w:rsid w:val="00824E9F"/>
    <w:rsid w:val="00825A9B"/>
    <w:rsid w:val="00825AF5"/>
    <w:rsid w:val="00825D49"/>
    <w:rsid w:val="00825F16"/>
    <w:rsid w:val="00826038"/>
    <w:rsid w:val="00826943"/>
    <w:rsid w:val="00826A68"/>
    <w:rsid w:val="00826AAD"/>
    <w:rsid w:val="00826CCA"/>
    <w:rsid w:val="00826E96"/>
    <w:rsid w:val="00826F3D"/>
    <w:rsid w:val="0082733A"/>
    <w:rsid w:val="00827515"/>
    <w:rsid w:val="0082755F"/>
    <w:rsid w:val="00827627"/>
    <w:rsid w:val="00830044"/>
    <w:rsid w:val="00830558"/>
    <w:rsid w:val="00831408"/>
    <w:rsid w:val="00831596"/>
    <w:rsid w:val="008318FF"/>
    <w:rsid w:val="00831D75"/>
    <w:rsid w:val="00831E7B"/>
    <w:rsid w:val="0083217D"/>
    <w:rsid w:val="00832303"/>
    <w:rsid w:val="008324FC"/>
    <w:rsid w:val="0083277B"/>
    <w:rsid w:val="008327C7"/>
    <w:rsid w:val="0083282F"/>
    <w:rsid w:val="00832EAA"/>
    <w:rsid w:val="00832F28"/>
    <w:rsid w:val="0083351B"/>
    <w:rsid w:val="00833AA5"/>
    <w:rsid w:val="00833D61"/>
    <w:rsid w:val="00834059"/>
    <w:rsid w:val="008349BA"/>
    <w:rsid w:val="008349C0"/>
    <w:rsid w:val="00834B33"/>
    <w:rsid w:val="00834B56"/>
    <w:rsid w:val="00834E72"/>
    <w:rsid w:val="00835110"/>
    <w:rsid w:val="008354C3"/>
    <w:rsid w:val="0083577A"/>
    <w:rsid w:val="00835BE3"/>
    <w:rsid w:val="00835E48"/>
    <w:rsid w:val="00836838"/>
    <w:rsid w:val="00836848"/>
    <w:rsid w:val="00836F87"/>
    <w:rsid w:val="008400F3"/>
    <w:rsid w:val="00840880"/>
    <w:rsid w:val="00840B0B"/>
    <w:rsid w:val="00840BDE"/>
    <w:rsid w:val="00842540"/>
    <w:rsid w:val="00842640"/>
    <w:rsid w:val="0084278B"/>
    <w:rsid w:val="0084295E"/>
    <w:rsid w:val="00843225"/>
    <w:rsid w:val="0084323D"/>
    <w:rsid w:val="00843813"/>
    <w:rsid w:val="00843BDC"/>
    <w:rsid w:val="00843D64"/>
    <w:rsid w:val="00843D85"/>
    <w:rsid w:val="00843E61"/>
    <w:rsid w:val="00843F1B"/>
    <w:rsid w:val="00844138"/>
    <w:rsid w:val="00844169"/>
    <w:rsid w:val="0084417A"/>
    <w:rsid w:val="0084473C"/>
    <w:rsid w:val="00844F63"/>
    <w:rsid w:val="00845228"/>
    <w:rsid w:val="0084525F"/>
    <w:rsid w:val="0084561E"/>
    <w:rsid w:val="00845642"/>
    <w:rsid w:val="00845785"/>
    <w:rsid w:val="00845C51"/>
    <w:rsid w:val="00845D9D"/>
    <w:rsid w:val="0084602D"/>
    <w:rsid w:val="00846616"/>
    <w:rsid w:val="00846620"/>
    <w:rsid w:val="00846D61"/>
    <w:rsid w:val="00846F70"/>
    <w:rsid w:val="00847281"/>
    <w:rsid w:val="008472D8"/>
    <w:rsid w:val="00847321"/>
    <w:rsid w:val="008477E0"/>
    <w:rsid w:val="00847BB3"/>
    <w:rsid w:val="00850021"/>
    <w:rsid w:val="00850264"/>
    <w:rsid w:val="008504B6"/>
    <w:rsid w:val="008505A7"/>
    <w:rsid w:val="00850CCD"/>
    <w:rsid w:val="00850ECB"/>
    <w:rsid w:val="0085227F"/>
    <w:rsid w:val="008522C5"/>
    <w:rsid w:val="0085240F"/>
    <w:rsid w:val="0085261F"/>
    <w:rsid w:val="00852A40"/>
    <w:rsid w:val="00852EE9"/>
    <w:rsid w:val="00853A3E"/>
    <w:rsid w:val="00853F5D"/>
    <w:rsid w:val="008540CA"/>
    <w:rsid w:val="008540EA"/>
    <w:rsid w:val="0085413F"/>
    <w:rsid w:val="00854B1E"/>
    <w:rsid w:val="0085509E"/>
    <w:rsid w:val="00855650"/>
    <w:rsid w:val="008556CC"/>
    <w:rsid w:val="00855A46"/>
    <w:rsid w:val="00855B77"/>
    <w:rsid w:val="00855D3A"/>
    <w:rsid w:val="00855E6B"/>
    <w:rsid w:val="00855F67"/>
    <w:rsid w:val="0085606D"/>
    <w:rsid w:val="0085608A"/>
    <w:rsid w:val="008562B6"/>
    <w:rsid w:val="00856770"/>
    <w:rsid w:val="00856948"/>
    <w:rsid w:val="00856A7B"/>
    <w:rsid w:val="008573F7"/>
    <w:rsid w:val="00857525"/>
    <w:rsid w:val="008576A9"/>
    <w:rsid w:val="008578A3"/>
    <w:rsid w:val="00857A3A"/>
    <w:rsid w:val="00857CF5"/>
    <w:rsid w:val="00857DAA"/>
    <w:rsid w:val="00857DB5"/>
    <w:rsid w:val="0086005A"/>
    <w:rsid w:val="0086005C"/>
    <w:rsid w:val="00860070"/>
    <w:rsid w:val="00860103"/>
    <w:rsid w:val="0086018A"/>
    <w:rsid w:val="008609E1"/>
    <w:rsid w:val="00860A63"/>
    <w:rsid w:val="00861198"/>
    <w:rsid w:val="00861334"/>
    <w:rsid w:val="0086139F"/>
    <w:rsid w:val="008615A4"/>
    <w:rsid w:val="00861800"/>
    <w:rsid w:val="00861E48"/>
    <w:rsid w:val="0086297D"/>
    <w:rsid w:val="00862AA4"/>
    <w:rsid w:val="00862EA2"/>
    <w:rsid w:val="00863181"/>
    <w:rsid w:val="00863275"/>
    <w:rsid w:val="008634DA"/>
    <w:rsid w:val="00863CAA"/>
    <w:rsid w:val="00863CB4"/>
    <w:rsid w:val="00864007"/>
    <w:rsid w:val="0086434B"/>
    <w:rsid w:val="008647FA"/>
    <w:rsid w:val="00864A0A"/>
    <w:rsid w:val="00864EE0"/>
    <w:rsid w:val="00865177"/>
    <w:rsid w:val="008655A3"/>
    <w:rsid w:val="00865671"/>
    <w:rsid w:val="0086591F"/>
    <w:rsid w:val="00865928"/>
    <w:rsid w:val="00865D66"/>
    <w:rsid w:val="00865DAC"/>
    <w:rsid w:val="00866592"/>
    <w:rsid w:val="00866985"/>
    <w:rsid w:val="00866B24"/>
    <w:rsid w:val="008677DE"/>
    <w:rsid w:val="00867C65"/>
    <w:rsid w:val="00867C9F"/>
    <w:rsid w:val="00867DF6"/>
    <w:rsid w:val="008707D8"/>
    <w:rsid w:val="0087099D"/>
    <w:rsid w:val="00870BC0"/>
    <w:rsid w:val="00870F8D"/>
    <w:rsid w:val="00871059"/>
    <w:rsid w:val="0087146E"/>
    <w:rsid w:val="00871849"/>
    <w:rsid w:val="00872198"/>
    <w:rsid w:val="008727E3"/>
    <w:rsid w:val="00872C62"/>
    <w:rsid w:val="00872CA6"/>
    <w:rsid w:val="00872CFD"/>
    <w:rsid w:val="00873076"/>
    <w:rsid w:val="008732E5"/>
    <w:rsid w:val="00873343"/>
    <w:rsid w:val="00873490"/>
    <w:rsid w:val="008734FF"/>
    <w:rsid w:val="008735D2"/>
    <w:rsid w:val="00873A55"/>
    <w:rsid w:val="00873D37"/>
    <w:rsid w:val="00874478"/>
    <w:rsid w:val="008749DD"/>
    <w:rsid w:val="00874B7C"/>
    <w:rsid w:val="008750B3"/>
    <w:rsid w:val="008751A0"/>
    <w:rsid w:val="008756E6"/>
    <w:rsid w:val="00875872"/>
    <w:rsid w:val="00875E00"/>
    <w:rsid w:val="008761CD"/>
    <w:rsid w:val="0087679E"/>
    <w:rsid w:val="00876BC6"/>
    <w:rsid w:val="00876D62"/>
    <w:rsid w:val="008772DE"/>
    <w:rsid w:val="00877D8A"/>
    <w:rsid w:val="00877E08"/>
    <w:rsid w:val="00877E3D"/>
    <w:rsid w:val="0088036F"/>
    <w:rsid w:val="008804F8"/>
    <w:rsid w:val="008806F5"/>
    <w:rsid w:val="008809AE"/>
    <w:rsid w:val="00880A5A"/>
    <w:rsid w:val="00881198"/>
    <w:rsid w:val="008812A8"/>
    <w:rsid w:val="0088141C"/>
    <w:rsid w:val="0088145F"/>
    <w:rsid w:val="0088188D"/>
    <w:rsid w:val="00881FDD"/>
    <w:rsid w:val="00882293"/>
    <w:rsid w:val="00882361"/>
    <w:rsid w:val="008827F7"/>
    <w:rsid w:val="00882A61"/>
    <w:rsid w:val="00882E26"/>
    <w:rsid w:val="00882ED5"/>
    <w:rsid w:val="00882F6E"/>
    <w:rsid w:val="0088316F"/>
    <w:rsid w:val="008833AE"/>
    <w:rsid w:val="008837B5"/>
    <w:rsid w:val="00883AAE"/>
    <w:rsid w:val="00883AFF"/>
    <w:rsid w:val="00883D0E"/>
    <w:rsid w:val="00883F8E"/>
    <w:rsid w:val="00884394"/>
    <w:rsid w:val="008844D3"/>
    <w:rsid w:val="008845F3"/>
    <w:rsid w:val="00884E26"/>
    <w:rsid w:val="00885077"/>
    <w:rsid w:val="008858C6"/>
    <w:rsid w:val="00885A8A"/>
    <w:rsid w:val="00885C13"/>
    <w:rsid w:val="00885DC4"/>
    <w:rsid w:val="00885FE7"/>
    <w:rsid w:val="00886A44"/>
    <w:rsid w:val="00886B77"/>
    <w:rsid w:val="00886C71"/>
    <w:rsid w:val="0088729F"/>
    <w:rsid w:val="00887698"/>
    <w:rsid w:val="00887AF9"/>
    <w:rsid w:val="00887D5D"/>
    <w:rsid w:val="00887DC5"/>
    <w:rsid w:val="00887EB1"/>
    <w:rsid w:val="008902B0"/>
    <w:rsid w:val="00890475"/>
    <w:rsid w:val="00890895"/>
    <w:rsid w:val="0089161F"/>
    <w:rsid w:val="00891B71"/>
    <w:rsid w:val="00891D1A"/>
    <w:rsid w:val="00891FD7"/>
    <w:rsid w:val="008927D7"/>
    <w:rsid w:val="00892843"/>
    <w:rsid w:val="00892AB6"/>
    <w:rsid w:val="0089337E"/>
    <w:rsid w:val="0089369D"/>
    <w:rsid w:val="008939F9"/>
    <w:rsid w:val="00894049"/>
    <w:rsid w:val="00894576"/>
    <w:rsid w:val="00894813"/>
    <w:rsid w:val="00894E03"/>
    <w:rsid w:val="0089527B"/>
    <w:rsid w:val="0089541A"/>
    <w:rsid w:val="00895DB3"/>
    <w:rsid w:val="00895EA0"/>
    <w:rsid w:val="00896032"/>
    <w:rsid w:val="00896149"/>
    <w:rsid w:val="00896174"/>
    <w:rsid w:val="00896220"/>
    <w:rsid w:val="00896811"/>
    <w:rsid w:val="00896884"/>
    <w:rsid w:val="008968B0"/>
    <w:rsid w:val="0089733F"/>
    <w:rsid w:val="00897390"/>
    <w:rsid w:val="008975C8"/>
    <w:rsid w:val="00897660"/>
    <w:rsid w:val="008A05EE"/>
    <w:rsid w:val="008A0BA5"/>
    <w:rsid w:val="008A0E16"/>
    <w:rsid w:val="008A10ED"/>
    <w:rsid w:val="008A154C"/>
    <w:rsid w:val="008A1819"/>
    <w:rsid w:val="008A1FA8"/>
    <w:rsid w:val="008A22E3"/>
    <w:rsid w:val="008A2797"/>
    <w:rsid w:val="008A2A78"/>
    <w:rsid w:val="008A3A03"/>
    <w:rsid w:val="008A3A05"/>
    <w:rsid w:val="008A3A27"/>
    <w:rsid w:val="008A3CA6"/>
    <w:rsid w:val="008A4087"/>
    <w:rsid w:val="008A467D"/>
    <w:rsid w:val="008A46EB"/>
    <w:rsid w:val="008A4AE6"/>
    <w:rsid w:val="008A522B"/>
    <w:rsid w:val="008A5354"/>
    <w:rsid w:val="008A538A"/>
    <w:rsid w:val="008A5877"/>
    <w:rsid w:val="008A5985"/>
    <w:rsid w:val="008A60C7"/>
    <w:rsid w:val="008A668E"/>
    <w:rsid w:val="008A6B29"/>
    <w:rsid w:val="008A6D9E"/>
    <w:rsid w:val="008A7694"/>
    <w:rsid w:val="008A7943"/>
    <w:rsid w:val="008A7F35"/>
    <w:rsid w:val="008B01CF"/>
    <w:rsid w:val="008B0A41"/>
    <w:rsid w:val="008B1296"/>
    <w:rsid w:val="008B175D"/>
    <w:rsid w:val="008B1BE9"/>
    <w:rsid w:val="008B1FD9"/>
    <w:rsid w:val="008B2433"/>
    <w:rsid w:val="008B2518"/>
    <w:rsid w:val="008B268E"/>
    <w:rsid w:val="008B2CB2"/>
    <w:rsid w:val="008B369A"/>
    <w:rsid w:val="008B463B"/>
    <w:rsid w:val="008B4B92"/>
    <w:rsid w:val="008B4F37"/>
    <w:rsid w:val="008B51FD"/>
    <w:rsid w:val="008B55DE"/>
    <w:rsid w:val="008B57C1"/>
    <w:rsid w:val="008B6033"/>
    <w:rsid w:val="008B64A1"/>
    <w:rsid w:val="008B7874"/>
    <w:rsid w:val="008B7877"/>
    <w:rsid w:val="008B78D8"/>
    <w:rsid w:val="008B7A3F"/>
    <w:rsid w:val="008C0022"/>
    <w:rsid w:val="008C028E"/>
    <w:rsid w:val="008C03E8"/>
    <w:rsid w:val="008C043D"/>
    <w:rsid w:val="008C0CB7"/>
    <w:rsid w:val="008C0CC1"/>
    <w:rsid w:val="008C147E"/>
    <w:rsid w:val="008C1C45"/>
    <w:rsid w:val="008C2234"/>
    <w:rsid w:val="008C26C4"/>
    <w:rsid w:val="008C2770"/>
    <w:rsid w:val="008C3EE4"/>
    <w:rsid w:val="008C4080"/>
    <w:rsid w:val="008C4138"/>
    <w:rsid w:val="008C4F03"/>
    <w:rsid w:val="008C511B"/>
    <w:rsid w:val="008C5322"/>
    <w:rsid w:val="008C584B"/>
    <w:rsid w:val="008C5EC0"/>
    <w:rsid w:val="008C63F0"/>
    <w:rsid w:val="008C693A"/>
    <w:rsid w:val="008C7074"/>
    <w:rsid w:val="008C71E7"/>
    <w:rsid w:val="008C7725"/>
    <w:rsid w:val="008D0213"/>
    <w:rsid w:val="008D0865"/>
    <w:rsid w:val="008D10C1"/>
    <w:rsid w:val="008D1770"/>
    <w:rsid w:val="008D179A"/>
    <w:rsid w:val="008D1978"/>
    <w:rsid w:val="008D1E9C"/>
    <w:rsid w:val="008D2D58"/>
    <w:rsid w:val="008D2DA7"/>
    <w:rsid w:val="008D306E"/>
    <w:rsid w:val="008D30A2"/>
    <w:rsid w:val="008D30F9"/>
    <w:rsid w:val="008D3151"/>
    <w:rsid w:val="008D31CE"/>
    <w:rsid w:val="008D34B8"/>
    <w:rsid w:val="008D371B"/>
    <w:rsid w:val="008D38F4"/>
    <w:rsid w:val="008D3AB8"/>
    <w:rsid w:val="008D3FBD"/>
    <w:rsid w:val="008D453E"/>
    <w:rsid w:val="008D48A5"/>
    <w:rsid w:val="008D48EE"/>
    <w:rsid w:val="008D4B48"/>
    <w:rsid w:val="008D4D10"/>
    <w:rsid w:val="008D4D3B"/>
    <w:rsid w:val="008D4E0A"/>
    <w:rsid w:val="008D5055"/>
    <w:rsid w:val="008D514F"/>
    <w:rsid w:val="008D5229"/>
    <w:rsid w:val="008D5235"/>
    <w:rsid w:val="008D52BB"/>
    <w:rsid w:val="008D58C7"/>
    <w:rsid w:val="008D5A37"/>
    <w:rsid w:val="008D6561"/>
    <w:rsid w:val="008D6C3B"/>
    <w:rsid w:val="008D6E41"/>
    <w:rsid w:val="008D73A2"/>
    <w:rsid w:val="008D7514"/>
    <w:rsid w:val="008D78ED"/>
    <w:rsid w:val="008D7FD2"/>
    <w:rsid w:val="008E013D"/>
    <w:rsid w:val="008E025E"/>
    <w:rsid w:val="008E033D"/>
    <w:rsid w:val="008E0563"/>
    <w:rsid w:val="008E060F"/>
    <w:rsid w:val="008E0960"/>
    <w:rsid w:val="008E122A"/>
    <w:rsid w:val="008E1321"/>
    <w:rsid w:val="008E1B96"/>
    <w:rsid w:val="008E201D"/>
    <w:rsid w:val="008E2078"/>
    <w:rsid w:val="008E22E1"/>
    <w:rsid w:val="008E23AC"/>
    <w:rsid w:val="008E2E2D"/>
    <w:rsid w:val="008E3858"/>
    <w:rsid w:val="008E3961"/>
    <w:rsid w:val="008E3A20"/>
    <w:rsid w:val="008E3D63"/>
    <w:rsid w:val="008E4AA0"/>
    <w:rsid w:val="008E4C77"/>
    <w:rsid w:val="008E52D9"/>
    <w:rsid w:val="008E562F"/>
    <w:rsid w:val="008E58B7"/>
    <w:rsid w:val="008E5BE4"/>
    <w:rsid w:val="008E5FFD"/>
    <w:rsid w:val="008E611D"/>
    <w:rsid w:val="008E61D7"/>
    <w:rsid w:val="008E624D"/>
    <w:rsid w:val="008E6605"/>
    <w:rsid w:val="008E66A5"/>
    <w:rsid w:val="008E6A51"/>
    <w:rsid w:val="008E6FA3"/>
    <w:rsid w:val="008E72F1"/>
    <w:rsid w:val="008E734B"/>
    <w:rsid w:val="008E74E8"/>
    <w:rsid w:val="008E76A4"/>
    <w:rsid w:val="008E76E1"/>
    <w:rsid w:val="008E7C07"/>
    <w:rsid w:val="008F0150"/>
    <w:rsid w:val="008F05C5"/>
    <w:rsid w:val="008F05DC"/>
    <w:rsid w:val="008F060E"/>
    <w:rsid w:val="008F0719"/>
    <w:rsid w:val="008F085B"/>
    <w:rsid w:val="008F08A2"/>
    <w:rsid w:val="008F0E03"/>
    <w:rsid w:val="008F112B"/>
    <w:rsid w:val="008F1F45"/>
    <w:rsid w:val="008F225E"/>
    <w:rsid w:val="008F2CFC"/>
    <w:rsid w:val="008F2F71"/>
    <w:rsid w:val="008F3204"/>
    <w:rsid w:val="008F34B5"/>
    <w:rsid w:val="008F37A1"/>
    <w:rsid w:val="008F3CDD"/>
    <w:rsid w:val="008F3E04"/>
    <w:rsid w:val="008F478B"/>
    <w:rsid w:val="008F51A3"/>
    <w:rsid w:val="008F5961"/>
    <w:rsid w:val="008F5B27"/>
    <w:rsid w:val="008F5FF8"/>
    <w:rsid w:val="008F614E"/>
    <w:rsid w:val="008F6B41"/>
    <w:rsid w:val="008F6D86"/>
    <w:rsid w:val="008F7B8C"/>
    <w:rsid w:val="008F7F35"/>
    <w:rsid w:val="009005DD"/>
    <w:rsid w:val="0090066B"/>
    <w:rsid w:val="00900817"/>
    <w:rsid w:val="00900A58"/>
    <w:rsid w:val="009012E8"/>
    <w:rsid w:val="009014F3"/>
    <w:rsid w:val="0090199D"/>
    <w:rsid w:val="00902736"/>
    <w:rsid w:val="00903673"/>
    <w:rsid w:val="009037AE"/>
    <w:rsid w:val="0090383D"/>
    <w:rsid w:val="0090385F"/>
    <w:rsid w:val="00903B3B"/>
    <w:rsid w:val="00903B9A"/>
    <w:rsid w:val="00903D0B"/>
    <w:rsid w:val="00903D58"/>
    <w:rsid w:val="00903DE1"/>
    <w:rsid w:val="00904161"/>
    <w:rsid w:val="0090455E"/>
    <w:rsid w:val="0090471F"/>
    <w:rsid w:val="00904D8D"/>
    <w:rsid w:val="00905061"/>
    <w:rsid w:val="009058A7"/>
    <w:rsid w:val="00905D4E"/>
    <w:rsid w:val="009063FC"/>
    <w:rsid w:val="00906D2C"/>
    <w:rsid w:val="009070E9"/>
    <w:rsid w:val="00907661"/>
    <w:rsid w:val="00907674"/>
    <w:rsid w:val="009077FF"/>
    <w:rsid w:val="009100B5"/>
    <w:rsid w:val="009103CA"/>
    <w:rsid w:val="009106B6"/>
    <w:rsid w:val="00910B5E"/>
    <w:rsid w:val="00910E95"/>
    <w:rsid w:val="00911038"/>
    <w:rsid w:val="009111B2"/>
    <w:rsid w:val="0091126B"/>
    <w:rsid w:val="0091152D"/>
    <w:rsid w:val="00911709"/>
    <w:rsid w:val="009117B6"/>
    <w:rsid w:val="009118BC"/>
    <w:rsid w:val="00911A71"/>
    <w:rsid w:val="00911F34"/>
    <w:rsid w:val="0091231A"/>
    <w:rsid w:val="0091243F"/>
    <w:rsid w:val="00912602"/>
    <w:rsid w:val="00912C70"/>
    <w:rsid w:val="00912D1A"/>
    <w:rsid w:val="0091323E"/>
    <w:rsid w:val="009134BE"/>
    <w:rsid w:val="00913720"/>
    <w:rsid w:val="0091388F"/>
    <w:rsid w:val="0091428D"/>
    <w:rsid w:val="00914632"/>
    <w:rsid w:val="009153FE"/>
    <w:rsid w:val="009158CD"/>
    <w:rsid w:val="0091615E"/>
    <w:rsid w:val="00916313"/>
    <w:rsid w:val="00916615"/>
    <w:rsid w:val="0091696D"/>
    <w:rsid w:val="00916A1E"/>
    <w:rsid w:val="0091742B"/>
    <w:rsid w:val="00917883"/>
    <w:rsid w:val="00917B3D"/>
    <w:rsid w:val="00917BC2"/>
    <w:rsid w:val="0091B52A"/>
    <w:rsid w:val="009203B1"/>
    <w:rsid w:val="00920945"/>
    <w:rsid w:val="00921717"/>
    <w:rsid w:val="0092192E"/>
    <w:rsid w:val="00921BF7"/>
    <w:rsid w:val="00921F40"/>
    <w:rsid w:val="0092216D"/>
    <w:rsid w:val="0092223E"/>
    <w:rsid w:val="00922347"/>
    <w:rsid w:val="00922762"/>
    <w:rsid w:val="009227A5"/>
    <w:rsid w:val="00922EBA"/>
    <w:rsid w:val="009234D6"/>
    <w:rsid w:val="009240ED"/>
    <w:rsid w:val="0092414A"/>
    <w:rsid w:val="0092425C"/>
    <w:rsid w:val="0092494E"/>
    <w:rsid w:val="00924D63"/>
    <w:rsid w:val="00924FB3"/>
    <w:rsid w:val="009254A7"/>
    <w:rsid w:val="0092580F"/>
    <w:rsid w:val="009258F3"/>
    <w:rsid w:val="00926306"/>
    <w:rsid w:val="009266C3"/>
    <w:rsid w:val="00926D41"/>
    <w:rsid w:val="009273EF"/>
    <w:rsid w:val="00927C47"/>
    <w:rsid w:val="009303CC"/>
    <w:rsid w:val="009312E6"/>
    <w:rsid w:val="0093145A"/>
    <w:rsid w:val="009317BD"/>
    <w:rsid w:val="009318A1"/>
    <w:rsid w:val="00931999"/>
    <w:rsid w:val="00931AEC"/>
    <w:rsid w:val="00931DCA"/>
    <w:rsid w:val="00931E06"/>
    <w:rsid w:val="00931F3C"/>
    <w:rsid w:val="00932072"/>
    <w:rsid w:val="00932392"/>
    <w:rsid w:val="00932AB4"/>
    <w:rsid w:val="00932FC0"/>
    <w:rsid w:val="0093328C"/>
    <w:rsid w:val="00933607"/>
    <w:rsid w:val="009336FF"/>
    <w:rsid w:val="00933894"/>
    <w:rsid w:val="00934469"/>
    <w:rsid w:val="009344EF"/>
    <w:rsid w:val="009347FB"/>
    <w:rsid w:val="00934A18"/>
    <w:rsid w:val="00934DFC"/>
    <w:rsid w:val="00934F22"/>
    <w:rsid w:val="0093576C"/>
    <w:rsid w:val="00935937"/>
    <w:rsid w:val="00935A59"/>
    <w:rsid w:val="00935A74"/>
    <w:rsid w:val="009368CC"/>
    <w:rsid w:val="009369BF"/>
    <w:rsid w:val="00936EAC"/>
    <w:rsid w:val="00937049"/>
    <w:rsid w:val="009378C9"/>
    <w:rsid w:val="00937A16"/>
    <w:rsid w:val="00937D6A"/>
    <w:rsid w:val="009402E8"/>
    <w:rsid w:val="009406AC"/>
    <w:rsid w:val="00940BAA"/>
    <w:rsid w:val="0094132E"/>
    <w:rsid w:val="00941392"/>
    <w:rsid w:val="009413BC"/>
    <w:rsid w:val="00941609"/>
    <w:rsid w:val="009418C6"/>
    <w:rsid w:val="009424B3"/>
    <w:rsid w:val="0094266C"/>
    <w:rsid w:val="0094272F"/>
    <w:rsid w:val="009429C1"/>
    <w:rsid w:val="00942B19"/>
    <w:rsid w:val="00942E2D"/>
    <w:rsid w:val="00943073"/>
    <w:rsid w:val="009431FC"/>
    <w:rsid w:val="00943351"/>
    <w:rsid w:val="0094335D"/>
    <w:rsid w:val="00943BF5"/>
    <w:rsid w:val="00943DD7"/>
    <w:rsid w:val="009443EF"/>
    <w:rsid w:val="00944AE3"/>
    <w:rsid w:val="009452F0"/>
    <w:rsid w:val="0094544D"/>
    <w:rsid w:val="009455FA"/>
    <w:rsid w:val="00945979"/>
    <w:rsid w:val="0094606A"/>
    <w:rsid w:val="00946351"/>
    <w:rsid w:val="009464E9"/>
    <w:rsid w:val="00946A04"/>
    <w:rsid w:val="00946AF7"/>
    <w:rsid w:val="00946F97"/>
    <w:rsid w:val="00947277"/>
    <w:rsid w:val="009474C2"/>
    <w:rsid w:val="0094754E"/>
    <w:rsid w:val="00947E7C"/>
    <w:rsid w:val="009500A3"/>
    <w:rsid w:val="009500B7"/>
    <w:rsid w:val="00950126"/>
    <w:rsid w:val="00950338"/>
    <w:rsid w:val="00950D80"/>
    <w:rsid w:val="00950FD8"/>
    <w:rsid w:val="009514B2"/>
    <w:rsid w:val="0095154D"/>
    <w:rsid w:val="00951F52"/>
    <w:rsid w:val="00951F8A"/>
    <w:rsid w:val="0095217F"/>
    <w:rsid w:val="00952645"/>
    <w:rsid w:val="00952962"/>
    <w:rsid w:val="0095297A"/>
    <w:rsid w:val="009529AB"/>
    <w:rsid w:val="00952E28"/>
    <w:rsid w:val="00952E3C"/>
    <w:rsid w:val="00952E4E"/>
    <w:rsid w:val="00952F1A"/>
    <w:rsid w:val="00952F9E"/>
    <w:rsid w:val="009530BC"/>
    <w:rsid w:val="009535F6"/>
    <w:rsid w:val="00953E10"/>
    <w:rsid w:val="00954377"/>
    <w:rsid w:val="0095462B"/>
    <w:rsid w:val="00954ABF"/>
    <w:rsid w:val="00954F26"/>
    <w:rsid w:val="00955269"/>
    <w:rsid w:val="009552E7"/>
    <w:rsid w:val="009559E8"/>
    <w:rsid w:val="00955D07"/>
    <w:rsid w:val="00955E45"/>
    <w:rsid w:val="009565AD"/>
    <w:rsid w:val="0095685F"/>
    <w:rsid w:val="00956898"/>
    <w:rsid w:val="00956BD2"/>
    <w:rsid w:val="00956DCA"/>
    <w:rsid w:val="0095723E"/>
    <w:rsid w:val="0095729F"/>
    <w:rsid w:val="00957B5F"/>
    <w:rsid w:val="00957E7E"/>
    <w:rsid w:val="00960250"/>
    <w:rsid w:val="009608E3"/>
    <w:rsid w:val="00960E4E"/>
    <w:rsid w:val="009612D2"/>
    <w:rsid w:val="00961914"/>
    <w:rsid w:val="0096211C"/>
    <w:rsid w:val="00962160"/>
    <w:rsid w:val="00962182"/>
    <w:rsid w:val="0096275E"/>
    <w:rsid w:val="009629FF"/>
    <w:rsid w:val="00962C0E"/>
    <w:rsid w:val="00962F9C"/>
    <w:rsid w:val="00962FBA"/>
    <w:rsid w:val="00962FC0"/>
    <w:rsid w:val="0096348B"/>
    <w:rsid w:val="0096386E"/>
    <w:rsid w:val="00963EC8"/>
    <w:rsid w:val="00963EF4"/>
    <w:rsid w:val="00964068"/>
    <w:rsid w:val="009640A3"/>
    <w:rsid w:val="00964112"/>
    <w:rsid w:val="0096466B"/>
    <w:rsid w:val="00964A1E"/>
    <w:rsid w:val="00964CF4"/>
    <w:rsid w:val="00964D49"/>
    <w:rsid w:val="00964D5C"/>
    <w:rsid w:val="009650B0"/>
    <w:rsid w:val="00965205"/>
    <w:rsid w:val="00965BD8"/>
    <w:rsid w:val="00965D76"/>
    <w:rsid w:val="00965D94"/>
    <w:rsid w:val="009665A5"/>
    <w:rsid w:val="00966A38"/>
    <w:rsid w:val="00966B99"/>
    <w:rsid w:val="00966FFB"/>
    <w:rsid w:val="009671D3"/>
    <w:rsid w:val="0096741A"/>
    <w:rsid w:val="009674FE"/>
    <w:rsid w:val="0096770B"/>
    <w:rsid w:val="009678D7"/>
    <w:rsid w:val="00967BCA"/>
    <w:rsid w:val="00970E53"/>
    <w:rsid w:val="00970F97"/>
    <w:rsid w:val="009719CC"/>
    <w:rsid w:val="00971AD0"/>
    <w:rsid w:val="00971B32"/>
    <w:rsid w:val="009721B1"/>
    <w:rsid w:val="0097220F"/>
    <w:rsid w:val="00972916"/>
    <w:rsid w:val="00972926"/>
    <w:rsid w:val="00972DAE"/>
    <w:rsid w:val="00972EA6"/>
    <w:rsid w:val="0097306D"/>
    <w:rsid w:val="0097316A"/>
    <w:rsid w:val="00973400"/>
    <w:rsid w:val="0097354A"/>
    <w:rsid w:val="009736A6"/>
    <w:rsid w:val="00973942"/>
    <w:rsid w:val="00974984"/>
    <w:rsid w:val="00975263"/>
    <w:rsid w:val="009753B8"/>
    <w:rsid w:val="00975528"/>
    <w:rsid w:val="00975CDA"/>
    <w:rsid w:val="009761C9"/>
    <w:rsid w:val="009771C9"/>
    <w:rsid w:val="00977A4D"/>
    <w:rsid w:val="00977E2A"/>
    <w:rsid w:val="009789EE"/>
    <w:rsid w:val="009800C5"/>
    <w:rsid w:val="0098041B"/>
    <w:rsid w:val="009808DE"/>
    <w:rsid w:val="009811BE"/>
    <w:rsid w:val="009813F0"/>
    <w:rsid w:val="00981ED2"/>
    <w:rsid w:val="0098267F"/>
    <w:rsid w:val="00982C4B"/>
    <w:rsid w:val="009830A9"/>
    <w:rsid w:val="00983204"/>
    <w:rsid w:val="009832E5"/>
    <w:rsid w:val="00983FF3"/>
    <w:rsid w:val="00984336"/>
    <w:rsid w:val="009843F5"/>
    <w:rsid w:val="009848AE"/>
    <w:rsid w:val="00984EDB"/>
    <w:rsid w:val="00984EFE"/>
    <w:rsid w:val="00985125"/>
    <w:rsid w:val="009855D6"/>
    <w:rsid w:val="0098570F"/>
    <w:rsid w:val="0098659F"/>
    <w:rsid w:val="0098674C"/>
    <w:rsid w:val="00986A10"/>
    <w:rsid w:val="00986D7A"/>
    <w:rsid w:val="009877B8"/>
    <w:rsid w:val="00987AC2"/>
    <w:rsid w:val="0098815C"/>
    <w:rsid w:val="00990249"/>
    <w:rsid w:val="00990CC8"/>
    <w:rsid w:val="00990D52"/>
    <w:rsid w:val="00990FC1"/>
    <w:rsid w:val="0099108B"/>
    <w:rsid w:val="009910B5"/>
    <w:rsid w:val="009914E6"/>
    <w:rsid w:val="00991503"/>
    <w:rsid w:val="00992368"/>
    <w:rsid w:val="009924CC"/>
    <w:rsid w:val="00992C3A"/>
    <w:rsid w:val="00992CCD"/>
    <w:rsid w:val="00992EA3"/>
    <w:rsid w:val="00993EEF"/>
    <w:rsid w:val="0099490C"/>
    <w:rsid w:val="00995702"/>
    <w:rsid w:val="009957F3"/>
    <w:rsid w:val="00995914"/>
    <w:rsid w:val="00995975"/>
    <w:rsid w:val="00996345"/>
    <w:rsid w:val="0099680B"/>
    <w:rsid w:val="00996847"/>
    <w:rsid w:val="00996859"/>
    <w:rsid w:val="00997830"/>
    <w:rsid w:val="009983BE"/>
    <w:rsid w:val="009A01C8"/>
    <w:rsid w:val="009A0553"/>
    <w:rsid w:val="009A11B3"/>
    <w:rsid w:val="009A1574"/>
    <w:rsid w:val="009A16A9"/>
    <w:rsid w:val="009A1776"/>
    <w:rsid w:val="009A1ACE"/>
    <w:rsid w:val="009A1B75"/>
    <w:rsid w:val="009A2080"/>
    <w:rsid w:val="009A2172"/>
    <w:rsid w:val="009A28E4"/>
    <w:rsid w:val="009A2A33"/>
    <w:rsid w:val="009A2D00"/>
    <w:rsid w:val="009A2D40"/>
    <w:rsid w:val="009A2DDB"/>
    <w:rsid w:val="009A30DB"/>
    <w:rsid w:val="009A3271"/>
    <w:rsid w:val="009A33EE"/>
    <w:rsid w:val="009A39DF"/>
    <w:rsid w:val="009A3EF4"/>
    <w:rsid w:val="009A42D1"/>
    <w:rsid w:val="009A463F"/>
    <w:rsid w:val="009A4648"/>
    <w:rsid w:val="009A4C8F"/>
    <w:rsid w:val="009A5040"/>
    <w:rsid w:val="009A52E5"/>
    <w:rsid w:val="009A55B0"/>
    <w:rsid w:val="009A55F0"/>
    <w:rsid w:val="009A5AB3"/>
    <w:rsid w:val="009A5C71"/>
    <w:rsid w:val="009A6362"/>
    <w:rsid w:val="009A6965"/>
    <w:rsid w:val="009A6B02"/>
    <w:rsid w:val="009A76C4"/>
    <w:rsid w:val="009A787F"/>
    <w:rsid w:val="009A78C3"/>
    <w:rsid w:val="009A7C25"/>
    <w:rsid w:val="009A7EB7"/>
    <w:rsid w:val="009AB4B6"/>
    <w:rsid w:val="009B0099"/>
    <w:rsid w:val="009B02AB"/>
    <w:rsid w:val="009B05E3"/>
    <w:rsid w:val="009B06C6"/>
    <w:rsid w:val="009B0B4A"/>
    <w:rsid w:val="009B0C3A"/>
    <w:rsid w:val="009B0E16"/>
    <w:rsid w:val="009B109F"/>
    <w:rsid w:val="009B1139"/>
    <w:rsid w:val="009B1250"/>
    <w:rsid w:val="009B14CC"/>
    <w:rsid w:val="009B15CD"/>
    <w:rsid w:val="009B1F99"/>
    <w:rsid w:val="009B20A7"/>
    <w:rsid w:val="009B24DA"/>
    <w:rsid w:val="009B25B2"/>
    <w:rsid w:val="009B30DC"/>
    <w:rsid w:val="009B33A9"/>
    <w:rsid w:val="009B4A3F"/>
    <w:rsid w:val="009B5651"/>
    <w:rsid w:val="009B5729"/>
    <w:rsid w:val="009B5AE4"/>
    <w:rsid w:val="009B5E7E"/>
    <w:rsid w:val="009B66F7"/>
    <w:rsid w:val="009B6707"/>
    <w:rsid w:val="009B69FB"/>
    <w:rsid w:val="009B6B51"/>
    <w:rsid w:val="009B6F92"/>
    <w:rsid w:val="009B712B"/>
    <w:rsid w:val="009B776A"/>
    <w:rsid w:val="009B7903"/>
    <w:rsid w:val="009B7AF9"/>
    <w:rsid w:val="009C0006"/>
    <w:rsid w:val="009C0208"/>
    <w:rsid w:val="009C0220"/>
    <w:rsid w:val="009C0890"/>
    <w:rsid w:val="009C0A1A"/>
    <w:rsid w:val="009C0A67"/>
    <w:rsid w:val="009C12ED"/>
    <w:rsid w:val="009C17E2"/>
    <w:rsid w:val="009C1F09"/>
    <w:rsid w:val="009C20C9"/>
    <w:rsid w:val="009C23C2"/>
    <w:rsid w:val="009C24CE"/>
    <w:rsid w:val="009C2AFE"/>
    <w:rsid w:val="009C2E81"/>
    <w:rsid w:val="009C2F34"/>
    <w:rsid w:val="009C315C"/>
    <w:rsid w:val="009C3339"/>
    <w:rsid w:val="009C35F8"/>
    <w:rsid w:val="009C3C68"/>
    <w:rsid w:val="009C3F32"/>
    <w:rsid w:val="009C4093"/>
    <w:rsid w:val="009C41C1"/>
    <w:rsid w:val="009C435D"/>
    <w:rsid w:val="009C4498"/>
    <w:rsid w:val="009C4A74"/>
    <w:rsid w:val="009C4B7B"/>
    <w:rsid w:val="009C4EB2"/>
    <w:rsid w:val="009C5018"/>
    <w:rsid w:val="009C5412"/>
    <w:rsid w:val="009C5AC7"/>
    <w:rsid w:val="009C5C4A"/>
    <w:rsid w:val="009C5D2A"/>
    <w:rsid w:val="009C5F64"/>
    <w:rsid w:val="009C6486"/>
    <w:rsid w:val="009C69EB"/>
    <w:rsid w:val="009C6A99"/>
    <w:rsid w:val="009C6D3D"/>
    <w:rsid w:val="009C74B5"/>
    <w:rsid w:val="009C7BBE"/>
    <w:rsid w:val="009D062D"/>
    <w:rsid w:val="009D08E4"/>
    <w:rsid w:val="009D0B28"/>
    <w:rsid w:val="009D0C9D"/>
    <w:rsid w:val="009D0DFC"/>
    <w:rsid w:val="009D10D3"/>
    <w:rsid w:val="009D317A"/>
    <w:rsid w:val="009D3325"/>
    <w:rsid w:val="009D385D"/>
    <w:rsid w:val="009D400D"/>
    <w:rsid w:val="009D439D"/>
    <w:rsid w:val="009D48FF"/>
    <w:rsid w:val="009D49A6"/>
    <w:rsid w:val="009D5620"/>
    <w:rsid w:val="009D577A"/>
    <w:rsid w:val="009D57F6"/>
    <w:rsid w:val="009D59FC"/>
    <w:rsid w:val="009D5A38"/>
    <w:rsid w:val="009D5B13"/>
    <w:rsid w:val="009D5B9B"/>
    <w:rsid w:val="009D5ED6"/>
    <w:rsid w:val="009D5EFB"/>
    <w:rsid w:val="009D604B"/>
    <w:rsid w:val="009D6356"/>
    <w:rsid w:val="009D65D1"/>
    <w:rsid w:val="009D67C2"/>
    <w:rsid w:val="009D69F2"/>
    <w:rsid w:val="009D6B67"/>
    <w:rsid w:val="009D6BED"/>
    <w:rsid w:val="009D6CF8"/>
    <w:rsid w:val="009D7581"/>
    <w:rsid w:val="009D7ABA"/>
    <w:rsid w:val="009D7C2E"/>
    <w:rsid w:val="009D9462"/>
    <w:rsid w:val="009E05A3"/>
    <w:rsid w:val="009E0755"/>
    <w:rsid w:val="009E1DF4"/>
    <w:rsid w:val="009E22CC"/>
    <w:rsid w:val="009E236C"/>
    <w:rsid w:val="009E2ADD"/>
    <w:rsid w:val="009E2C95"/>
    <w:rsid w:val="009E3098"/>
    <w:rsid w:val="009E394B"/>
    <w:rsid w:val="009E3C29"/>
    <w:rsid w:val="009E3F12"/>
    <w:rsid w:val="009E48D4"/>
    <w:rsid w:val="009E4FD9"/>
    <w:rsid w:val="009E50B4"/>
    <w:rsid w:val="009E51EA"/>
    <w:rsid w:val="009E561A"/>
    <w:rsid w:val="009E5839"/>
    <w:rsid w:val="009E58B9"/>
    <w:rsid w:val="009E5E32"/>
    <w:rsid w:val="009E6081"/>
    <w:rsid w:val="009E6CBB"/>
    <w:rsid w:val="009E6DA9"/>
    <w:rsid w:val="009E74BA"/>
    <w:rsid w:val="009E7682"/>
    <w:rsid w:val="009E788E"/>
    <w:rsid w:val="009E7E6B"/>
    <w:rsid w:val="009F0152"/>
    <w:rsid w:val="009F0206"/>
    <w:rsid w:val="009F0740"/>
    <w:rsid w:val="009F0793"/>
    <w:rsid w:val="009F0D1C"/>
    <w:rsid w:val="009F10A2"/>
    <w:rsid w:val="009F12BB"/>
    <w:rsid w:val="009F147D"/>
    <w:rsid w:val="009F156A"/>
    <w:rsid w:val="009F1587"/>
    <w:rsid w:val="009F15F3"/>
    <w:rsid w:val="009F17DE"/>
    <w:rsid w:val="009F1A32"/>
    <w:rsid w:val="009F1A62"/>
    <w:rsid w:val="009F2321"/>
    <w:rsid w:val="009F2528"/>
    <w:rsid w:val="009F2D63"/>
    <w:rsid w:val="009F2FB3"/>
    <w:rsid w:val="009F32A7"/>
    <w:rsid w:val="009F3504"/>
    <w:rsid w:val="009F3B41"/>
    <w:rsid w:val="009F449C"/>
    <w:rsid w:val="009F44E3"/>
    <w:rsid w:val="009F4953"/>
    <w:rsid w:val="009F53E3"/>
    <w:rsid w:val="009F55B2"/>
    <w:rsid w:val="009F56BB"/>
    <w:rsid w:val="009F5A53"/>
    <w:rsid w:val="009F5BF2"/>
    <w:rsid w:val="009F5C59"/>
    <w:rsid w:val="009F5E1F"/>
    <w:rsid w:val="009F6EC4"/>
    <w:rsid w:val="009F6ECA"/>
    <w:rsid w:val="009F708B"/>
    <w:rsid w:val="009F7385"/>
    <w:rsid w:val="00A0054F"/>
    <w:rsid w:val="00A00DDA"/>
    <w:rsid w:val="00A00F04"/>
    <w:rsid w:val="00A01455"/>
    <w:rsid w:val="00A017CB"/>
    <w:rsid w:val="00A0183E"/>
    <w:rsid w:val="00A0190F"/>
    <w:rsid w:val="00A01B23"/>
    <w:rsid w:val="00A020DA"/>
    <w:rsid w:val="00A02D68"/>
    <w:rsid w:val="00A02E1B"/>
    <w:rsid w:val="00A0342C"/>
    <w:rsid w:val="00A03470"/>
    <w:rsid w:val="00A036A1"/>
    <w:rsid w:val="00A03B30"/>
    <w:rsid w:val="00A03E75"/>
    <w:rsid w:val="00A04021"/>
    <w:rsid w:val="00A0458B"/>
    <w:rsid w:val="00A050B5"/>
    <w:rsid w:val="00A0589E"/>
    <w:rsid w:val="00A05DBE"/>
    <w:rsid w:val="00A05EFF"/>
    <w:rsid w:val="00A06629"/>
    <w:rsid w:val="00A067A0"/>
    <w:rsid w:val="00A06854"/>
    <w:rsid w:val="00A0693F"/>
    <w:rsid w:val="00A06A1A"/>
    <w:rsid w:val="00A07ABF"/>
    <w:rsid w:val="00A07D28"/>
    <w:rsid w:val="00A100E5"/>
    <w:rsid w:val="00A10418"/>
    <w:rsid w:val="00A1053B"/>
    <w:rsid w:val="00A105B1"/>
    <w:rsid w:val="00A108BA"/>
    <w:rsid w:val="00A10A06"/>
    <w:rsid w:val="00A10A54"/>
    <w:rsid w:val="00A10ED7"/>
    <w:rsid w:val="00A1123B"/>
    <w:rsid w:val="00A1174D"/>
    <w:rsid w:val="00A1177B"/>
    <w:rsid w:val="00A119D4"/>
    <w:rsid w:val="00A11F15"/>
    <w:rsid w:val="00A12052"/>
    <w:rsid w:val="00A1214F"/>
    <w:rsid w:val="00A124F6"/>
    <w:rsid w:val="00A12590"/>
    <w:rsid w:val="00A126D3"/>
    <w:rsid w:val="00A12947"/>
    <w:rsid w:val="00A12A52"/>
    <w:rsid w:val="00A12BB3"/>
    <w:rsid w:val="00A12DE8"/>
    <w:rsid w:val="00A12FD3"/>
    <w:rsid w:val="00A13358"/>
    <w:rsid w:val="00A1361E"/>
    <w:rsid w:val="00A13672"/>
    <w:rsid w:val="00A13D3C"/>
    <w:rsid w:val="00A13D72"/>
    <w:rsid w:val="00A13DA7"/>
    <w:rsid w:val="00A13F34"/>
    <w:rsid w:val="00A140AE"/>
    <w:rsid w:val="00A14846"/>
    <w:rsid w:val="00A14F09"/>
    <w:rsid w:val="00A15634"/>
    <w:rsid w:val="00A1569D"/>
    <w:rsid w:val="00A156FA"/>
    <w:rsid w:val="00A15923"/>
    <w:rsid w:val="00A1592E"/>
    <w:rsid w:val="00A159C8"/>
    <w:rsid w:val="00A15D01"/>
    <w:rsid w:val="00A164C3"/>
    <w:rsid w:val="00A16F9C"/>
    <w:rsid w:val="00A1756A"/>
    <w:rsid w:val="00A17713"/>
    <w:rsid w:val="00A177D9"/>
    <w:rsid w:val="00A17CDE"/>
    <w:rsid w:val="00A17D94"/>
    <w:rsid w:val="00A203EC"/>
    <w:rsid w:val="00A206FC"/>
    <w:rsid w:val="00A2085C"/>
    <w:rsid w:val="00A211C8"/>
    <w:rsid w:val="00A2193E"/>
    <w:rsid w:val="00A21BE7"/>
    <w:rsid w:val="00A21D6E"/>
    <w:rsid w:val="00A21E58"/>
    <w:rsid w:val="00A2247F"/>
    <w:rsid w:val="00A227A8"/>
    <w:rsid w:val="00A22925"/>
    <w:rsid w:val="00A22B8D"/>
    <w:rsid w:val="00A22E1B"/>
    <w:rsid w:val="00A231EE"/>
    <w:rsid w:val="00A2325A"/>
    <w:rsid w:val="00A23625"/>
    <w:rsid w:val="00A24238"/>
    <w:rsid w:val="00A24CB2"/>
    <w:rsid w:val="00A24D75"/>
    <w:rsid w:val="00A24FDE"/>
    <w:rsid w:val="00A25072"/>
    <w:rsid w:val="00A2515F"/>
    <w:rsid w:val="00A25172"/>
    <w:rsid w:val="00A2565D"/>
    <w:rsid w:val="00A25E92"/>
    <w:rsid w:val="00A2636D"/>
    <w:rsid w:val="00A26B42"/>
    <w:rsid w:val="00A26DAF"/>
    <w:rsid w:val="00A26FE4"/>
    <w:rsid w:val="00A2725E"/>
    <w:rsid w:val="00A2748A"/>
    <w:rsid w:val="00A27720"/>
    <w:rsid w:val="00A27D90"/>
    <w:rsid w:val="00A30250"/>
    <w:rsid w:val="00A30461"/>
    <w:rsid w:val="00A31339"/>
    <w:rsid w:val="00A31756"/>
    <w:rsid w:val="00A321AC"/>
    <w:rsid w:val="00A32464"/>
    <w:rsid w:val="00A32799"/>
    <w:rsid w:val="00A32826"/>
    <w:rsid w:val="00A3298E"/>
    <w:rsid w:val="00A331B9"/>
    <w:rsid w:val="00A33770"/>
    <w:rsid w:val="00A33A0F"/>
    <w:rsid w:val="00A33E22"/>
    <w:rsid w:val="00A33F0F"/>
    <w:rsid w:val="00A340C1"/>
    <w:rsid w:val="00A3442F"/>
    <w:rsid w:val="00A347CD"/>
    <w:rsid w:val="00A35003"/>
    <w:rsid w:val="00A350CA"/>
    <w:rsid w:val="00A3540F"/>
    <w:rsid w:val="00A354E4"/>
    <w:rsid w:val="00A359E0"/>
    <w:rsid w:val="00A35C0F"/>
    <w:rsid w:val="00A35F38"/>
    <w:rsid w:val="00A3611A"/>
    <w:rsid w:val="00A36220"/>
    <w:rsid w:val="00A36534"/>
    <w:rsid w:val="00A36599"/>
    <w:rsid w:val="00A3673D"/>
    <w:rsid w:val="00A37097"/>
    <w:rsid w:val="00A372CE"/>
    <w:rsid w:val="00A373D7"/>
    <w:rsid w:val="00A375EA"/>
    <w:rsid w:val="00A37AC4"/>
    <w:rsid w:val="00A37C1D"/>
    <w:rsid w:val="00A37ED6"/>
    <w:rsid w:val="00A40021"/>
    <w:rsid w:val="00A401DA"/>
    <w:rsid w:val="00A401E0"/>
    <w:rsid w:val="00A402BF"/>
    <w:rsid w:val="00A4087F"/>
    <w:rsid w:val="00A41564"/>
    <w:rsid w:val="00A415FC"/>
    <w:rsid w:val="00A41DC4"/>
    <w:rsid w:val="00A41FF5"/>
    <w:rsid w:val="00A420D8"/>
    <w:rsid w:val="00A421DC"/>
    <w:rsid w:val="00A42462"/>
    <w:rsid w:val="00A43464"/>
    <w:rsid w:val="00A438A1"/>
    <w:rsid w:val="00A43A1C"/>
    <w:rsid w:val="00A43B76"/>
    <w:rsid w:val="00A43E63"/>
    <w:rsid w:val="00A4429F"/>
    <w:rsid w:val="00A442B9"/>
    <w:rsid w:val="00A44874"/>
    <w:rsid w:val="00A4490C"/>
    <w:rsid w:val="00A44B61"/>
    <w:rsid w:val="00A44FD8"/>
    <w:rsid w:val="00A451C4"/>
    <w:rsid w:val="00A456B0"/>
    <w:rsid w:val="00A457D1"/>
    <w:rsid w:val="00A46403"/>
    <w:rsid w:val="00A4675C"/>
    <w:rsid w:val="00A468AA"/>
    <w:rsid w:val="00A46C68"/>
    <w:rsid w:val="00A47006"/>
    <w:rsid w:val="00A472C9"/>
    <w:rsid w:val="00A47389"/>
    <w:rsid w:val="00A4746D"/>
    <w:rsid w:val="00A47743"/>
    <w:rsid w:val="00A47870"/>
    <w:rsid w:val="00A47B1E"/>
    <w:rsid w:val="00A47BBC"/>
    <w:rsid w:val="00A47DE6"/>
    <w:rsid w:val="00A47E29"/>
    <w:rsid w:val="00A50C75"/>
    <w:rsid w:val="00A50F63"/>
    <w:rsid w:val="00A51123"/>
    <w:rsid w:val="00A51296"/>
    <w:rsid w:val="00A51A7A"/>
    <w:rsid w:val="00A52025"/>
    <w:rsid w:val="00A520B1"/>
    <w:rsid w:val="00A5215A"/>
    <w:rsid w:val="00A52659"/>
    <w:rsid w:val="00A52B12"/>
    <w:rsid w:val="00A52D4C"/>
    <w:rsid w:val="00A52EFB"/>
    <w:rsid w:val="00A52F9B"/>
    <w:rsid w:val="00A53480"/>
    <w:rsid w:val="00A534A7"/>
    <w:rsid w:val="00A53599"/>
    <w:rsid w:val="00A53C5A"/>
    <w:rsid w:val="00A53D6E"/>
    <w:rsid w:val="00A54570"/>
    <w:rsid w:val="00A548B7"/>
    <w:rsid w:val="00A54A80"/>
    <w:rsid w:val="00A54B27"/>
    <w:rsid w:val="00A54D77"/>
    <w:rsid w:val="00A54D93"/>
    <w:rsid w:val="00A54E69"/>
    <w:rsid w:val="00A54F45"/>
    <w:rsid w:val="00A55161"/>
    <w:rsid w:val="00A55240"/>
    <w:rsid w:val="00A55442"/>
    <w:rsid w:val="00A554FD"/>
    <w:rsid w:val="00A55CF4"/>
    <w:rsid w:val="00A56AF9"/>
    <w:rsid w:val="00A56B60"/>
    <w:rsid w:val="00A56E4D"/>
    <w:rsid w:val="00A5714C"/>
    <w:rsid w:val="00A5727C"/>
    <w:rsid w:val="00A57514"/>
    <w:rsid w:val="00A577E2"/>
    <w:rsid w:val="00A601AF"/>
    <w:rsid w:val="00A60875"/>
    <w:rsid w:val="00A60A9F"/>
    <w:rsid w:val="00A613C7"/>
    <w:rsid w:val="00A6169F"/>
    <w:rsid w:val="00A61839"/>
    <w:rsid w:val="00A61BBE"/>
    <w:rsid w:val="00A62212"/>
    <w:rsid w:val="00A625C8"/>
    <w:rsid w:val="00A626AD"/>
    <w:rsid w:val="00A62716"/>
    <w:rsid w:val="00A62B1E"/>
    <w:rsid w:val="00A63706"/>
    <w:rsid w:val="00A64843"/>
    <w:rsid w:val="00A6497A"/>
    <w:rsid w:val="00A64D9A"/>
    <w:rsid w:val="00A650BF"/>
    <w:rsid w:val="00A6542F"/>
    <w:rsid w:val="00A6561F"/>
    <w:rsid w:val="00A65B30"/>
    <w:rsid w:val="00A65CA5"/>
    <w:rsid w:val="00A6700B"/>
    <w:rsid w:val="00A6712F"/>
    <w:rsid w:val="00A67898"/>
    <w:rsid w:val="00A679A7"/>
    <w:rsid w:val="00A715C4"/>
    <w:rsid w:val="00A71673"/>
    <w:rsid w:val="00A71C80"/>
    <w:rsid w:val="00A71FD7"/>
    <w:rsid w:val="00A72727"/>
    <w:rsid w:val="00A72BCD"/>
    <w:rsid w:val="00A73274"/>
    <w:rsid w:val="00A733A3"/>
    <w:rsid w:val="00A7344E"/>
    <w:rsid w:val="00A73485"/>
    <w:rsid w:val="00A735E4"/>
    <w:rsid w:val="00A737C7"/>
    <w:rsid w:val="00A74060"/>
    <w:rsid w:val="00A75259"/>
    <w:rsid w:val="00A760EC"/>
    <w:rsid w:val="00A761B4"/>
    <w:rsid w:val="00A76352"/>
    <w:rsid w:val="00A77192"/>
    <w:rsid w:val="00A778C5"/>
    <w:rsid w:val="00A77982"/>
    <w:rsid w:val="00A779C5"/>
    <w:rsid w:val="00A77FD0"/>
    <w:rsid w:val="00A8055D"/>
    <w:rsid w:val="00A80A44"/>
    <w:rsid w:val="00A80DC1"/>
    <w:rsid w:val="00A81335"/>
    <w:rsid w:val="00A81DB9"/>
    <w:rsid w:val="00A81E07"/>
    <w:rsid w:val="00A81E92"/>
    <w:rsid w:val="00A82246"/>
    <w:rsid w:val="00A82603"/>
    <w:rsid w:val="00A8261C"/>
    <w:rsid w:val="00A829B0"/>
    <w:rsid w:val="00A82DB5"/>
    <w:rsid w:val="00A83201"/>
    <w:rsid w:val="00A83717"/>
    <w:rsid w:val="00A83BD0"/>
    <w:rsid w:val="00A83C89"/>
    <w:rsid w:val="00A83F87"/>
    <w:rsid w:val="00A844FD"/>
    <w:rsid w:val="00A84A4B"/>
    <w:rsid w:val="00A84D6E"/>
    <w:rsid w:val="00A84F13"/>
    <w:rsid w:val="00A85679"/>
    <w:rsid w:val="00A85AF9"/>
    <w:rsid w:val="00A8633A"/>
    <w:rsid w:val="00A869FD"/>
    <w:rsid w:val="00A87092"/>
    <w:rsid w:val="00A870CA"/>
    <w:rsid w:val="00A87A87"/>
    <w:rsid w:val="00A87E58"/>
    <w:rsid w:val="00A90085"/>
    <w:rsid w:val="00A901CD"/>
    <w:rsid w:val="00A903BB"/>
    <w:rsid w:val="00A9097D"/>
    <w:rsid w:val="00A913C6"/>
    <w:rsid w:val="00A91A2C"/>
    <w:rsid w:val="00A921C5"/>
    <w:rsid w:val="00A9222C"/>
    <w:rsid w:val="00A9267A"/>
    <w:rsid w:val="00A92950"/>
    <w:rsid w:val="00A92BAD"/>
    <w:rsid w:val="00A92BC6"/>
    <w:rsid w:val="00A92C5A"/>
    <w:rsid w:val="00A93057"/>
    <w:rsid w:val="00A930CE"/>
    <w:rsid w:val="00A93374"/>
    <w:rsid w:val="00A9374C"/>
    <w:rsid w:val="00A938A1"/>
    <w:rsid w:val="00A93BA7"/>
    <w:rsid w:val="00A94365"/>
    <w:rsid w:val="00A94454"/>
    <w:rsid w:val="00A94784"/>
    <w:rsid w:val="00A94C74"/>
    <w:rsid w:val="00A94D0B"/>
    <w:rsid w:val="00A95662"/>
    <w:rsid w:val="00A9577E"/>
    <w:rsid w:val="00A958C8"/>
    <w:rsid w:val="00A9597F"/>
    <w:rsid w:val="00A95A18"/>
    <w:rsid w:val="00A96CD5"/>
    <w:rsid w:val="00A96D65"/>
    <w:rsid w:val="00A97AB3"/>
    <w:rsid w:val="00A97C2E"/>
    <w:rsid w:val="00AA06CC"/>
    <w:rsid w:val="00AA0763"/>
    <w:rsid w:val="00AA0BAC"/>
    <w:rsid w:val="00AA0D76"/>
    <w:rsid w:val="00AA0E47"/>
    <w:rsid w:val="00AA1521"/>
    <w:rsid w:val="00AA16A9"/>
    <w:rsid w:val="00AA1B42"/>
    <w:rsid w:val="00AA1F49"/>
    <w:rsid w:val="00AA20E4"/>
    <w:rsid w:val="00AA2267"/>
    <w:rsid w:val="00AA266D"/>
    <w:rsid w:val="00AA2862"/>
    <w:rsid w:val="00AA291A"/>
    <w:rsid w:val="00AA2ADC"/>
    <w:rsid w:val="00AA2E34"/>
    <w:rsid w:val="00AA2E8E"/>
    <w:rsid w:val="00AA2F0E"/>
    <w:rsid w:val="00AA310A"/>
    <w:rsid w:val="00AA382B"/>
    <w:rsid w:val="00AA3C82"/>
    <w:rsid w:val="00AA3C94"/>
    <w:rsid w:val="00AA400E"/>
    <w:rsid w:val="00AA4160"/>
    <w:rsid w:val="00AA4458"/>
    <w:rsid w:val="00AA46BF"/>
    <w:rsid w:val="00AA4958"/>
    <w:rsid w:val="00AA61DB"/>
    <w:rsid w:val="00AA7232"/>
    <w:rsid w:val="00AA7748"/>
    <w:rsid w:val="00AA78DC"/>
    <w:rsid w:val="00AA7CDC"/>
    <w:rsid w:val="00AB0324"/>
    <w:rsid w:val="00AB07A7"/>
    <w:rsid w:val="00AB0AF1"/>
    <w:rsid w:val="00AB0FA1"/>
    <w:rsid w:val="00AB13D1"/>
    <w:rsid w:val="00AB1426"/>
    <w:rsid w:val="00AB1E1C"/>
    <w:rsid w:val="00AB1F49"/>
    <w:rsid w:val="00AB2EB5"/>
    <w:rsid w:val="00AB343B"/>
    <w:rsid w:val="00AB3647"/>
    <w:rsid w:val="00AB36DA"/>
    <w:rsid w:val="00AB385F"/>
    <w:rsid w:val="00AB3C69"/>
    <w:rsid w:val="00AB3F60"/>
    <w:rsid w:val="00AB3FF5"/>
    <w:rsid w:val="00AB408A"/>
    <w:rsid w:val="00AB419A"/>
    <w:rsid w:val="00AB4327"/>
    <w:rsid w:val="00AB459D"/>
    <w:rsid w:val="00AB4844"/>
    <w:rsid w:val="00AB4BDB"/>
    <w:rsid w:val="00AB50C1"/>
    <w:rsid w:val="00AB5E84"/>
    <w:rsid w:val="00AB6462"/>
    <w:rsid w:val="00AB671C"/>
    <w:rsid w:val="00AB6D7C"/>
    <w:rsid w:val="00AB7394"/>
    <w:rsid w:val="00AB7608"/>
    <w:rsid w:val="00AB7647"/>
    <w:rsid w:val="00AB796B"/>
    <w:rsid w:val="00AC0821"/>
    <w:rsid w:val="00AC0C60"/>
    <w:rsid w:val="00AC1028"/>
    <w:rsid w:val="00AC113B"/>
    <w:rsid w:val="00AC1546"/>
    <w:rsid w:val="00AC16B8"/>
    <w:rsid w:val="00AC1BF3"/>
    <w:rsid w:val="00AC1CFC"/>
    <w:rsid w:val="00AC26A5"/>
    <w:rsid w:val="00AC2C4A"/>
    <w:rsid w:val="00AC2CA3"/>
    <w:rsid w:val="00AC2F23"/>
    <w:rsid w:val="00AC31BF"/>
    <w:rsid w:val="00AC31CB"/>
    <w:rsid w:val="00AC33A4"/>
    <w:rsid w:val="00AC3A79"/>
    <w:rsid w:val="00AC3D9F"/>
    <w:rsid w:val="00AC3F98"/>
    <w:rsid w:val="00AC4420"/>
    <w:rsid w:val="00AC4479"/>
    <w:rsid w:val="00AC44DC"/>
    <w:rsid w:val="00AC4650"/>
    <w:rsid w:val="00AC4CA0"/>
    <w:rsid w:val="00AC4CF5"/>
    <w:rsid w:val="00AC51B9"/>
    <w:rsid w:val="00AC51C6"/>
    <w:rsid w:val="00AC5938"/>
    <w:rsid w:val="00AC5AA8"/>
    <w:rsid w:val="00AC5CCB"/>
    <w:rsid w:val="00AC5DA5"/>
    <w:rsid w:val="00AC66AF"/>
    <w:rsid w:val="00AC6B24"/>
    <w:rsid w:val="00AC6E04"/>
    <w:rsid w:val="00AC75D2"/>
    <w:rsid w:val="00AD069D"/>
    <w:rsid w:val="00AD0937"/>
    <w:rsid w:val="00AD0AD5"/>
    <w:rsid w:val="00AD0BB6"/>
    <w:rsid w:val="00AD0CC6"/>
    <w:rsid w:val="00AD0D4D"/>
    <w:rsid w:val="00AD0D83"/>
    <w:rsid w:val="00AD0E63"/>
    <w:rsid w:val="00AD1128"/>
    <w:rsid w:val="00AD123F"/>
    <w:rsid w:val="00AD16AF"/>
    <w:rsid w:val="00AD1821"/>
    <w:rsid w:val="00AD1B1B"/>
    <w:rsid w:val="00AD2591"/>
    <w:rsid w:val="00AD265F"/>
    <w:rsid w:val="00AD289B"/>
    <w:rsid w:val="00AD2A70"/>
    <w:rsid w:val="00AD2BF0"/>
    <w:rsid w:val="00AD32BE"/>
    <w:rsid w:val="00AD37B3"/>
    <w:rsid w:val="00AD39B2"/>
    <w:rsid w:val="00AD3E8D"/>
    <w:rsid w:val="00AD466E"/>
    <w:rsid w:val="00AD48C0"/>
    <w:rsid w:val="00AD4B5C"/>
    <w:rsid w:val="00AD4BCC"/>
    <w:rsid w:val="00AD4CDF"/>
    <w:rsid w:val="00AD500D"/>
    <w:rsid w:val="00AD5268"/>
    <w:rsid w:val="00AD5DE5"/>
    <w:rsid w:val="00AD6028"/>
    <w:rsid w:val="00AD6188"/>
    <w:rsid w:val="00AD64F1"/>
    <w:rsid w:val="00AD68DA"/>
    <w:rsid w:val="00AD6973"/>
    <w:rsid w:val="00AD6A36"/>
    <w:rsid w:val="00AD6A4F"/>
    <w:rsid w:val="00AD722B"/>
    <w:rsid w:val="00AD7580"/>
    <w:rsid w:val="00AD7737"/>
    <w:rsid w:val="00AE0445"/>
    <w:rsid w:val="00AE0A38"/>
    <w:rsid w:val="00AE0BB9"/>
    <w:rsid w:val="00AE1117"/>
    <w:rsid w:val="00AE14D1"/>
    <w:rsid w:val="00AE1A8D"/>
    <w:rsid w:val="00AE1B5D"/>
    <w:rsid w:val="00AE1C52"/>
    <w:rsid w:val="00AE1D14"/>
    <w:rsid w:val="00AE21F5"/>
    <w:rsid w:val="00AE2343"/>
    <w:rsid w:val="00AE259F"/>
    <w:rsid w:val="00AE2B52"/>
    <w:rsid w:val="00AE2DAE"/>
    <w:rsid w:val="00AE36E0"/>
    <w:rsid w:val="00AE373B"/>
    <w:rsid w:val="00AE39F1"/>
    <w:rsid w:val="00AE42C3"/>
    <w:rsid w:val="00AE4641"/>
    <w:rsid w:val="00AE4D62"/>
    <w:rsid w:val="00AE4E23"/>
    <w:rsid w:val="00AE4E54"/>
    <w:rsid w:val="00AE540F"/>
    <w:rsid w:val="00AE54F3"/>
    <w:rsid w:val="00AE5A82"/>
    <w:rsid w:val="00AE5B7E"/>
    <w:rsid w:val="00AE5C92"/>
    <w:rsid w:val="00AE62D5"/>
    <w:rsid w:val="00AE66B9"/>
    <w:rsid w:val="00AE672E"/>
    <w:rsid w:val="00AE6DBD"/>
    <w:rsid w:val="00AE6FB2"/>
    <w:rsid w:val="00AE7409"/>
    <w:rsid w:val="00AE7714"/>
    <w:rsid w:val="00AE77B2"/>
    <w:rsid w:val="00AEB5BB"/>
    <w:rsid w:val="00AF0897"/>
    <w:rsid w:val="00AF0BC3"/>
    <w:rsid w:val="00AF0DDD"/>
    <w:rsid w:val="00AF1057"/>
    <w:rsid w:val="00AF1960"/>
    <w:rsid w:val="00AF2949"/>
    <w:rsid w:val="00AF2C4D"/>
    <w:rsid w:val="00AF2D86"/>
    <w:rsid w:val="00AF2EEC"/>
    <w:rsid w:val="00AF3072"/>
    <w:rsid w:val="00AF314F"/>
    <w:rsid w:val="00AF3ADC"/>
    <w:rsid w:val="00AF3BE4"/>
    <w:rsid w:val="00AF3F83"/>
    <w:rsid w:val="00AF4041"/>
    <w:rsid w:val="00AF4888"/>
    <w:rsid w:val="00AF4C14"/>
    <w:rsid w:val="00AF510B"/>
    <w:rsid w:val="00AF51D3"/>
    <w:rsid w:val="00AF53D2"/>
    <w:rsid w:val="00AF5987"/>
    <w:rsid w:val="00AF6079"/>
    <w:rsid w:val="00AF60B8"/>
    <w:rsid w:val="00AF61D2"/>
    <w:rsid w:val="00AF6441"/>
    <w:rsid w:val="00AF6786"/>
    <w:rsid w:val="00AF6FF1"/>
    <w:rsid w:val="00AF72BD"/>
    <w:rsid w:val="00AF72D3"/>
    <w:rsid w:val="00AF72DB"/>
    <w:rsid w:val="00AF7523"/>
    <w:rsid w:val="00AF7AFF"/>
    <w:rsid w:val="00AF7DE4"/>
    <w:rsid w:val="00AF7F64"/>
    <w:rsid w:val="00B00101"/>
    <w:rsid w:val="00B00552"/>
    <w:rsid w:val="00B008D5"/>
    <w:rsid w:val="00B01391"/>
    <w:rsid w:val="00B0159B"/>
    <w:rsid w:val="00B0174C"/>
    <w:rsid w:val="00B01A86"/>
    <w:rsid w:val="00B01AFD"/>
    <w:rsid w:val="00B01B1C"/>
    <w:rsid w:val="00B01C58"/>
    <w:rsid w:val="00B01F6E"/>
    <w:rsid w:val="00B02113"/>
    <w:rsid w:val="00B021DD"/>
    <w:rsid w:val="00B026D4"/>
    <w:rsid w:val="00B02847"/>
    <w:rsid w:val="00B02A9D"/>
    <w:rsid w:val="00B02D95"/>
    <w:rsid w:val="00B032FB"/>
    <w:rsid w:val="00B03362"/>
    <w:rsid w:val="00B033AE"/>
    <w:rsid w:val="00B039E8"/>
    <w:rsid w:val="00B04972"/>
    <w:rsid w:val="00B049B6"/>
    <w:rsid w:val="00B04DCD"/>
    <w:rsid w:val="00B0532E"/>
    <w:rsid w:val="00B058F1"/>
    <w:rsid w:val="00B05C01"/>
    <w:rsid w:val="00B05CA9"/>
    <w:rsid w:val="00B0616B"/>
    <w:rsid w:val="00B06721"/>
    <w:rsid w:val="00B069EC"/>
    <w:rsid w:val="00B06CCF"/>
    <w:rsid w:val="00B06E6F"/>
    <w:rsid w:val="00B070D6"/>
    <w:rsid w:val="00B0712C"/>
    <w:rsid w:val="00B07909"/>
    <w:rsid w:val="00B07F59"/>
    <w:rsid w:val="00B0FEAC"/>
    <w:rsid w:val="00B10047"/>
    <w:rsid w:val="00B100C7"/>
    <w:rsid w:val="00B102AE"/>
    <w:rsid w:val="00B10458"/>
    <w:rsid w:val="00B10504"/>
    <w:rsid w:val="00B105F4"/>
    <w:rsid w:val="00B106DC"/>
    <w:rsid w:val="00B10A30"/>
    <w:rsid w:val="00B1192B"/>
    <w:rsid w:val="00B11993"/>
    <w:rsid w:val="00B11B5A"/>
    <w:rsid w:val="00B120BD"/>
    <w:rsid w:val="00B1248B"/>
    <w:rsid w:val="00B12A5C"/>
    <w:rsid w:val="00B12B3A"/>
    <w:rsid w:val="00B12CF9"/>
    <w:rsid w:val="00B12EC8"/>
    <w:rsid w:val="00B13202"/>
    <w:rsid w:val="00B132D1"/>
    <w:rsid w:val="00B13540"/>
    <w:rsid w:val="00B13A49"/>
    <w:rsid w:val="00B13AB0"/>
    <w:rsid w:val="00B14FC0"/>
    <w:rsid w:val="00B153BE"/>
    <w:rsid w:val="00B153D9"/>
    <w:rsid w:val="00B15611"/>
    <w:rsid w:val="00B15CF0"/>
    <w:rsid w:val="00B16573"/>
    <w:rsid w:val="00B16AE0"/>
    <w:rsid w:val="00B179C5"/>
    <w:rsid w:val="00B17DDE"/>
    <w:rsid w:val="00B20441"/>
    <w:rsid w:val="00B20685"/>
    <w:rsid w:val="00B209EE"/>
    <w:rsid w:val="00B20FC5"/>
    <w:rsid w:val="00B21003"/>
    <w:rsid w:val="00B21502"/>
    <w:rsid w:val="00B2178E"/>
    <w:rsid w:val="00B21D10"/>
    <w:rsid w:val="00B22201"/>
    <w:rsid w:val="00B226A0"/>
    <w:rsid w:val="00B22747"/>
    <w:rsid w:val="00B2286A"/>
    <w:rsid w:val="00B2299A"/>
    <w:rsid w:val="00B22A6F"/>
    <w:rsid w:val="00B22E73"/>
    <w:rsid w:val="00B230C2"/>
    <w:rsid w:val="00B231FE"/>
    <w:rsid w:val="00B23325"/>
    <w:rsid w:val="00B2376B"/>
    <w:rsid w:val="00B237E8"/>
    <w:rsid w:val="00B23859"/>
    <w:rsid w:val="00B23DB0"/>
    <w:rsid w:val="00B24041"/>
    <w:rsid w:val="00B244B8"/>
    <w:rsid w:val="00B24828"/>
    <w:rsid w:val="00B248AE"/>
    <w:rsid w:val="00B25D78"/>
    <w:rsid w:val="00B2613D"/>
    <w:rsid w:val="00B26539"/>
    <w:rsid w:val="00B266F0"/>
    <w:rsid w:val="00B267F5"/>
    <w:rsid w:val="00B30074"/>
    <w:rsid w:val="00B303F7"/>
    <w:rsid w:val="00B30542"/>
    <w:rsid w:val="00B309C3"/>
    <w:rsid w:val="00B311FF"/>
    <w:rsid w:val="00B312E2"/>
    <w:rsid w:val="00B31CD1"/>
    <w:rsid w:val="00B31D88"/>
    <w:rsid w:val="00B31E86"/>
    <w:rsid w:val="00B32DCE"/>
    <w:rsid w:val="00B32E07"/>
    <w:rsid w:val="00B3322C"/>
    <w:rsid w:val="00B3341F"/>
    <w:rsid w:val="00B33780"/>
    <w:rsid w:val="00B337D3"/>
    <w:rsid w:val="00B33855"/>
    <w:rsid w:val="00B33DAA"/>
    <w:rsid w:val="00B33E22"/>
    <w:rsid w:val="00B34B4B"/>
    <w:rsid w:val="00B34F8D"/>
    <w:rsid w:val="00B35328"/>
    <w:rsid w:val="00B35612"/>
    <w:rsid w:val="00B356EC"/>
    <w:rsid w:val="00B3600E"/>
    <w:rsid w:val="00B36097"/>
    <w:rsid w:val="00B362C6"/>
    <w:rsid w:val="00B36405"/>
    <w:rsid w:val="00B36A8D"/>
    <w:rsid w:val="00B37063"/>
    <w:rsid w:val="00B371D0"/>
    <w:rsid w:val="00B374B9"/>
    <w:rsid w:val="00B376BC"/>
    <w:rsid w:val="00B37839"/>
    <w:rsid w:val="00B401EE"/>
    <w:rsid w:val="00B40B9F"/>
    <w:rsid w:val="00B40C32"/>
    <w:rsid w:val="00B40F1C"/>
    <w:rsid w:val="00B41448"/>
    <w:rsid w:val="00B4145B"/>
    <w:rsid w:val="00B418A5"/>
    <w:rsid w:val="00B41B1A"/>
    <w:rsid w:val="00B41BFF"/>
    <w:rsid w:val="00B41EA3"/>
    <w:rsid w:val="00B41EFB"/>
    <w:rsid w:val="00B41FA1"/>
    <w:rsid w:val="00B421C2"/>
    <w:rsid w:val="00B428CB"/>
    <w:rsid w:val="00B42BDD"/>
    <w:rsid w:val="00B42C8F"/>
    <w:rsid w:val="00B42DD3"/>
    <w:rsid w:val="00B42F41"/>
    <w:rsid w:val="00B43073"/>
    <w:rsid w:val="00B43255"/>
    <w:rsid w:val="00B437D9"/>
    <w:rsid w:val="00B43C6C"/>
    <w:rsid w:val="00B43CC1"/>
    <w:rsid w:val="00B43F24"/>
    <w:rsid w:val="00B44037"/>
    <w:rsid w:val="00B442DF"/>
    <w:rsid w:val="00B4431D"/>
    <w:rsid w:val="00B445F0"/>
    <w:rsid w:val="00B44782"/>
    <w:rsid w:val="00B447E0"/>
    <w:rsid w:val="00B44832"/>
    <w:rsid w:val="00B4488F"/>
    <w:rsid w:val="00B449D1"/>
    <w:rsid w:val="00B44EFF"/>
    <w:rsid w:val="00B45586"/>
    <w:rsid w:val="00B4597C"/>
    <w:rsid w:val="00B45E66"/>
    <w:rsid w:val="00B46EAA"/>
    <w:rsid w:val="00B471A7"/>
    <w:rsid w:val="00B47532"/>
    <w:rsid w:val="00B47835"/>
    <w:rsid w:val="00B47D99"/>
    <w:rsid w:val="00B504E1"/>
    <w:rsid w:val="00B50B83"/>
    <w:rsid w:val="00B50C1D"/>
    <w:rsid w:val="00B50F8B"/>
    <w:rsid w:val="00B510AB"/>
    <w:rsid w:val="00B51879"/>
    <w:rsid w:val="00B51BAF"/>
    <w:rsid w:val="00B51C0B"/>
    <w:rsid w:val="00B51DF5"/>
    <w:rsid w:val="00B521D7"/>
    <w:rsid w:val="00B522D0"/>
    <w:rsid w:val="00B5287D"/>
    <w:rsid w:val="00B529F8"/>
    <w:rsid w:val="00B52A71"/>
    <w:rsid w:val="00B52B38"/>
    <w:rsid w:val="00B52B78"/>
    <w:rsid w:val="00B53D5D"/>
    <w:rsid w:val="00B53D82"/>
    <w:rsid w:val="00B53E74"/>
    <w:rsid w:val="00B549D8"/>
    <w:rsid w:val="00B549F3"/>
    <w:rsid w:val="00B54CC1"/>
    <w:rsid w:val="00B54EB7"/>
    <w:rsid w:val="00B5501C"/>
    <w:rsid w:val="00B55A69"/>
    <w:rsid w:val="00B55EEA"/>
    <w:rsid w:val="00B5618D"/>
    <w:rsid w:val="00B5633E"/>
    <w:rsid w:val="00B5635A"/>
    <w:rsid w:val="00B56662"/>
    <w:rsid w:val="00B5687C"/>
    <w:rsid w:val="00B56A83"/>
    <w:rsid w:val="00B56AA6"/>
    <w:rsid w:val="00B56C67"/>
    <w:rsid w:val="00B57739"/>
    <w:rsid w:val="00B5BC6E"/>
    <w:rsid w:val="00B600BA"/>
    <w:rsid w:val="00B60735"/>
    <w:rsid w:val="00B60960"/>
    <w:rsid w:val="00B60AF2"/>
    <w:rsid w:val="00B60BEA"/>
    <w:rsid w:val="00B60C23"/>
    <w:rsid w:val="00B60C39"/>
    <w:rsid w:val="00B60DCA"/>
    <w:rsid w:val="00B60DE6"/>
    <w:rsid w:val="00B61E38"/>
    <w:rsid w:val="00B622BE"/>
    <w:rsid w:val="00B62398"/>
    <w:rsid w:val="00B63037"/>
    <w:rsid w:val="00B6355A"/>
    <w:rsid w:val="00B6472B"/>
    <w:rsid w:val="00B64AA7"/>
    <w:rsid w:val="00B65107"/>
    <w:rsid w:val="00B6569E"/>
    <w:rsid w:val="00B65BF8"/>
    <w:rsid w:val="00B65CCC"/>
    <w:rsid w:val="00B65CF4"/>
    <w:rsid w:val="00B65CF7"/>
    <w:rsid w:val="00B66115"/>
    <w:rsid w:val="00B6613A"/>
    <w:rsid w:val="00B6632F"/>
    <w:rsid w:val="00B66911"/>
    <w:rsid w:val="00B66F5C"/>
    <w:rsid w:val="00B67083"/>
    <w:rsid w:val="00B67D0B"/>
    <w:rsid w:val="00B70932"/>
    <w:rsid w:val="00B70C50"/>
    <w:rsid w:val="00B70C55"/>
    <w:rsid w:val="00B70EA6"/>
    <w:rsid w:val="00B70F03"/>
    <w:rsid w:val="00B710F3"/>
    <w:rsid w:val="00B714BA"/>
    <w:rsid w:val="00B714C4"/>
    <w:rsid w:val="00B72737"/>
    <w:rsid w:val="00B7326F"/>
    <w:rsid w:val="00B73470"/>
    <w:rsid w:val="00B73487"/>
    <w:rsid w:val="00B735AA"/>
    <w:rsid w:val="00B737A0"/>
    <w:rsid w:val="00B7380D"/>
    <w:rsid w:val="00B738D9"/>
    <w:rsid w:val="00B73904"/>
    <w:rsid w:val="00B73AE3"/>
    <w:rsid w:val="00B73F7B"/>
    <w:rsid w:val="00B74262"/>
    <w:rsid w:val="00B74379"/>
    <w:rsid w:val="00B74F0B"/>
    <w:rsid w:val="00B754C1"/>
    <w:rsid w:val="00B7554F"/>
    <w:rsid w:val="00B75CAF"/>
    <w:rsid w:val="00B763ED"/>
    <w:rsid w:val="00B766DE"/>
    <w:rsid w:val="00B76A91"/>
    <w:rsid w:val="00B76D67"/>
    <w:rsid w:val="00B803F8"/>
    <w:rsid w:val="00B805EA"/>
    <w:rsid w:val="00B80976"/>
    <w:rsid w:val="00B811FA"/>
    <w:rsid w:val="00B81219"/>
    <w:rsid w:val="00B81320"/>
    <w:rsid w:val="00B813DD"/>
    <w:rsid w:val="00B818E0"/>
    <w:rsid w:val="00B821CC"/>
    <w:rsid w:val="00B826DA"/>
    <w:rsid w:val="00B826DB"/>
    <w:rsid w:val="00B8272E"/>
    <w:rsid w:val="00B827E9"/>
    <w:rsid w:val="00B8315D"/>
    <w:rsid w:val="00B8369B"/>
    <w:rsid w:val="00B83B11"/>
    <w:rsid w:val="00B841F0"/>
    <w:rsid w:val="00B84868"/>
    <w:rsid w:val="00B848CC"/>
    <w:rsid w:val="00B8533D"/>
    <w:rsid w:val="00B85343"/>
    <w:rsid w:val="00B854A8"/>
    <w:rsid w:val="00B85900"/>
    <w:rsid w:val="00B86D92"/>
    <w:rsid w:val="00B86EB5"/>
    <w:rsid w:val="00B87550"/>
    <w:rsid w:val="00B878A9"/>
    <w:rsid w:val="00B9028E"/>
    <w:rsid w:val="00B90504"/>
    <w:rsid w:val="00B90544"/>
    <w:rsid w:val="00B905A1"/>
    <w:rsid w:val="00B907D8"/>
    <w:rsid w:val="00B91245"/>
    <w:rsid w:val="00B912E7"/>
    <w:rsid w:val="00B9135E"/>
    <w:rsid w:val="00B91732"/>
    <w:rsid w:val="00B918AD"/>
    <w:rsid w:val="00B91ACA"/>
    <w:rsid w:val="00B91C2E"/>
    <w:rsid w:val="00B91F9C"/>
    <w:rsid w:val="00B9213D"/>
    <w:rsid w:val="00B922F8"/>
    <w:rsid w:val="00B926EF"/>
    <w:rsid w:val="00B92CA5"/>
    <w:rsid w:val="00B930DA"/>
    <w:rsid w:val="00B934A7"/>
    <w:rsid w:val="00B934DF"/>
    <w:rsid w:val="00B93B7B"/>
    <w:rsid w:val="00B942EA"/>
    <w:rsid w:val="00B94845"/>
    <w:rsid w:val="00B94D14"/>
    <w:rsid w:val="00B95193"/>
    <w:rsid w:val="00B9542F"/>
    <w:rsid w:val="00B9595A"/>
    <w:rsid w:val="00B959DE"/>
    <w:rsid w:val="00B95B1C"/>
    <w:rsid w:val="00B95C1C"/>
    <w:rsid w:val="00B96F8A"/>
    <w:rsid w:val="00B96FDB"/>
    <w:rsid w:val="00B97222"/>
    <w:rsid w:val="00B973B8"/>
    <w:rsid w:val="00B97BDA"/>
    <w:rsid w:val="00BA0241"/>
    <w:rsid w:val="00BA1B79"/>
    <w:rsid w:val="00BA1BEB"/>
    <w:rsid w:val="00BA231F"/>
    <w:rsid w:val="00BA2608"/>
    <w:rsid w:val="00BA27CE"/>
    <w:rsid w:val="00BA2D1F"/>
    <w:rsid w:val="00BA2F73"/>
    <w:rsid w:val="00BA3070"/>
    <w:rsid w:val="00BA3876"/>
    <w:rsid w:val="00BA3A2C"/>
    <w:rsid w:val="00BA3DE4"/>
    <w:rsid w:val="00BA4490"/>
    <w:rsid w:val="00BA48A3"/>
    <w:rsid w:val="00BA4F86"/>
    <w:rsid w:val="00BA55B3"/>
    <w:rsid w:val="00BA56DA"/>
    <w:rsid w:val="00BA5876"/>
    <w:rsid w:val="00BA5B33"/>
    <w:rsid w:val="00BA5BFB"/>
    <w:rsid w:val="00BA5F22"/>
    <w:rsid w:val="00BA62ED"/>
    <w:rsid w:val="00BA63DD"/>
    <w:rsid w:val="00BA6494"/>
    <w:rsid w:val="00BA66C4"/>
    <w:rsid w:val="00BA70F9"/>
    <w:rsid w:val="00BACCDE"/>
    <w:rsid w:val="00BB0137"/>
    <w:rsid w:val="00BB0225"/>
    <w:rsid w:val="00BB08E1"/>
    <w:rsid w:val="00BB1545"/>
    <w:rsid w:val="00BB1C23"/>
    <w:rsid w:val="00BB1D41"/>
    <w:rsid w:val="00BB2B2D"/>
    <w:rsid w:val="00BB2C69"/>
    <w:rsid w:val="00BB2DA7"/>
    <w:rsid w:val="00BB2DD3"/>
    <w:rsid w:val="00BB3414"/>
    <w:rsid w:val="00BB3E8D"/>
    <w:rsid w:val="00BB3F30"/>
    <w:rsid w:val="00BB53BA"/>
    <w:rsid w:val="00BB5AE2"/>
    <w:rsid w:val="00BB70AC"/>
    <w:rsid w:val="00BB7484"/>
    <w:rsid w:val="00BB7712"/>
    <w:rsid w:val="00BB7A7D"/>
    <w:rsid w:val="00BB7DAD"/>
    <w:rsid w:val="00BC02D4"/>
    <w:rsid w:val="00BC0A84"/>
    <w:rsid w:val="00BC0ABA"/>
    <w:rsid w:val="00BC0D02"/>
    <w:rsid w:val="00BC16E3"/>
    <w:rsid w:val="00BC219C"/>
    <w:rsid w:val="00BC3092"/>
    <w:rsid w:val="00BC336E"/>
    <w:rsid w:val="00BC3EDC"/>
    <w:rsid w:val="00BC4105"/>
    <w:rsid w:val="00BC4B66"/>
    <w:rsid w:val="00BC4F7D"/>
    <w:rsid w:val="00BC50BF"/>
    <w:rsid w:val="00BC5163"/>
    <w:rsid w:val="00BC57DB"/>
    <w:rsid w:val="00BC5E62"/>
    <w:rsid w:val="00BC601F"/>
    <w:rsid w:val="00BC6258"/>
    <w:rsid w:val="00BC6496"/>
    <w:rsid w:val="00BC6B82"/>
    <w:rsid w:val="00BC6BE3"/>
    <w:rsid w:val="00BC6EAF"/>
    <w:rsid w:val="00BC7102"/>
    <w:rsid w:val="00BC7174"/>
    <w:rsid w:val="00BC766B"/>
    <w:rsid w:val="00BC76AF"/>
    <w:rsid w:val="00BC7AEE"/>
    <w:rsid w:val="00BC7C1C"/>
    <w:rsid w:val="00BD040A"/>
    <w:rsid w:val="00BD04FC"/>
    <w:rsid w:val="00BD06C5"/>
    <w:rsid w:val="00BD0CB2"/>
    <w:rsid w:val="00BD0DEC"/>
    <w:rsid w:val="00BD0E31"/>
    <w:rsid w:val="00BD127D"/>
    <w:rsid w:val="00BD1944"/>
    <w:rsid w:val="00BD1964"/>
    <w:rsid w:val="00BD1A18"/>
    <w:rsid w:val="00BD210F"/>
    <w:rsid w:val="00BD24AB"/>
    <w:rsid w:val="00BD26BD"/>
    <w:rsid w:val="00BD27DF"/>
    <w:rsid w:val="00BD2C36"/>
    <w:rsid w:val="00BD37C4"/>
    <w:rsid w:val="00BD3E0A"/>
    <w:rsid w:val="00BD400C"/>
    <w:rsid w:val="00BD4775"/>
    <w:rsid w:val="00BD477F"/>
    <w:rsid w:val="00BD4CC8"/>
    <w:rsid w:val="00BD507B"/>
    <w:rsid w:val="00BD58B8"/>
    <w:rsid w:val="00BD61A9"/>
    <w:rsid w:val="00BD61C7"/>
    <w:rsid w:val="00BD6690"/>
    <w:rsid w:val="00BD6697"/>
    <w:rsid w:val="00BD6747"/>
    <w:rsid w:val="00BD6F08"/>
    <w:rsid w:val="00BD721A"/>
    <w:rsid w:val="00BD795E"/>
    <w:rsid w:val="00BD7993"/>
    <w:rsid w:val="00BD7CFE"/>
    <w:rsid w:val="00BD7DD1"/>
    <w:rsid w:val="00BDA483"/>
    <w:rsid w:val="00BE01CE"/>
    <w:rsid w:val="00BE01EB"/>
    <w:rsid w:val="00BE03B3"/>
    <w:rsid w:val="00BE04D9"/>
    <w:rsid w:val="00BE0761"/>
    <w:rsid w:val="00BE15D9"/>
    <w:rsid w:val="00BE1A1E"/>
    <w:rsid w:val="00BE1FF5"/>
    <w:rsid w:val="00BE20E7"/>
    <w:rsid w:val="00BE2541"/>
    <w:rsid w:val="00BE2D20"/>
    <w:rsid w:val="00BE2F89"/>
    <w:rsid w:val="00BE4327"/>
    <w:rsid w:val="00BE46C9"/>
    <w:rsid w:val="00BE4B57"/>
    <w:rsid w:val="00BE4F5B"/>
    <w:rsid w:val="00BE4F71"/>
    <w:rsid w:val="00BE518B"/>
    <w:rsid w:val="00BE543C"/>
    <w:rsid w:val="00BE5A07"/>
    <w:rsid w:val="00BE5CB0"/>
    <w:rsid w:val="00BE5CF1"/>
    <w:rsid w:val="00BE5E78"/>
    <w:rsid w:val="00BE5E90"/>
    <w:rsid w:val="00BE63B6"/>
    <w:rsid w:val="00BE6595"/>
    <w:rsid w:val="00BE68E0"/>
    <w:rsid w:val="00BE6A2E"/>
    <w:rsid w:val="00BE6F95"/>
    <w:rsid w:val="00BE7179"/>
    <w:rsid w:val="00BE7290"/>
    <w:rsid w:val="00BE7B6F"/>
    <w:rsid w:val="00BE7F5D"/>
    <w:rsid w:val="00BF00BE"/>
    <w:rsid w:val="00BF05A0"/>
    <w:rsid w:val="00BF0D1D"/>
    <w:rsid w:val="00BF11EF"/>
    <w:rsid w:val="00BF1BEF"/>
    <w:rsid w:val="00BF1F40"/>
    <w:rsid w:val="00BF2354"/>
    <w:rsid w:val="00BF25A2"/>
    <w:rsid w:val="00BF2794"/>
    <w:rsid w:val="00BF2BB8"/>
    <w:rsid w:val="00BF2C5E"/>
    <w:rsid w:val="00BF300D"/>
    <w:rsid w:val="00BF30D4"/>
    <w:rsid w:val="00BF30F0"/>
    <w:rsid w:val="00BF3697"/>
    <w:rsid w:val="00BF3C2A"/>
    <w:rsid w:val="00BF3DEA"/>
    <w:rsid w:val="00BF3E1B"/>
    <w:rsid w:val="00BF3E9E"/>
    <w:rsid w:val="00BF450C"/>
    <w:rsid w:val="00BF4599"/>
    <w:rsid w:val="00BF488B"/>
    <w:rsid w:val="00BF4CF2"/>
    <w:rsid w:val="00BF5358"/>
    <w:rsid w:val="00BF5C17"/>
    <w:rsid w:val="00BF6B7F"/>
    <w:rsid w:val="00BF78FD"/>
    <w:rsid w:val="00BF7A7F"/>
    <w:rsid w:val="00BF7BA4"/>
    <w:rsid w:val="00BF7F8D"/>
    <w:rsid w:val="00C002F7"/>
    <w:rsid w:val="00C0076D"/>
    <w:rsid w:val="00C0080B"/>
    <w:rsid w:val="00C00B75"/>
    <w:rsid w:val="00C00BCC"/>
    <w:rsid w:val="00C00DBE"/>
    <w:rsid w:val="00C0154A"/>
    <w:rsid w:val="00C01DBC"/>
    <w:rsid w:val="00C01F91"/>
    <w:rsid w:val="00C02883"/>
    <w:rsid w:val="00C03207"/>
    <w:rsid w:val="00C03753"/>
    <w:rsid w:val="00C0380E"/>
    <w:rsid w:val="00C03936"/>
    <w:rsid w:val="00C03DFC"/>
    <w:rsid w:val="00C0424E"/>
    <w:rsid w:val="00C04F37"/>
    <w:rsid w:val="00C05126"/>
    <w:rsid w:val="00C052C0"/>
    <w:rsid w:val="00C057AB"/>
    <w:rsid w:val="00C057DF"/>
    <w:rsid w:val="00C05AE8"/>
    <w:rsid w:val="00C05BA4"/>
    <w:rsid w:val="00C05DF3"/>
    <w:rsid w:val="00C06E0C"/>
    <w:rsid w:val="00C0711C"/>
    <w:rsid w:val="00C104E9"/>
    <w:rsid w:val="00C10582"/>
    <w:rsid w:val="00C1094A"/>
    <w:rsid w:val="00C10D08"/>
    <w:rsid w:val="00C10E60"/>
    <w:rsid w:val="00C10EE7"/>
    <w:rsid w:val="00C10FB3"/>
    <w:rsid w:val="00C10FE0"/>
    <w:rsid w:val="00C115F3"/>
    <w:rsid w:val="00C115FF"/>
    <w:rsid w:val="00C11A88"/>
    <w:rsid w:val="00C12001"/>
    <w:rsid w:val="00C12395"/>
    <w:rsid w:val="00C126B0"/>
    <w:rsid w:val="00C133B8"/>
    <w:rsid w:val="00C136EF"/>
    <w:rsid w:val="00C13D0A"/>
    <w:rsid w:val="00C14267"/>
    <w:rsid w:val="00C1429E"/>
    <w:rsid w:val="00C14C8C"/>
    <w:rsid w:val="00C14D0F"/>
    <w:rsid w:val="00C15228"/>
    <w:rsid w:val="00C15534"/>
    <w:rsid w:val="00C1588E"/>
    <w:rsid w:val="00C15CEC"/>
    <w:rsid w:val="00C15EE8"/>
    <w:rsid w:val="00C163A4"/>
    <w:rsid w:val="00C16415"/>
    <w:rsid w:val="00C167B1"/>
    <w:rsid w:val="00C16E29"/>
    <w:rsid w:val="00C17020"/>
    <w:rsid w:val="00C17422"/>
    <w:rsid w:val="00C175D4"/>
    <w:rsid w:val="00C17667"/>
    <w:rsid w:val="00C17DE5"/>
    <w:rsid w:val="00C20502"/>
    <w:rsid w:val="00C20B3D"/>
    <w:rsid w:val="00C20C35"/>
    <w:rsid w:val="00C20D38"/>
    <w:rsid w:val="00C20E4B"/>
    <w:rsid w:val="00C2105F"/>
    <w:rsid w:val="00C21BDA"/>
    <w:rsid w:val="00C21F2F"/>
    <w:rsid w:val="00C21F30"/>
    <w:rsid w:val="00C220DF"/>
    <w:rsid w:val="00C222FC"/>
    <w:rsid w:val="00C223BD"/>
    <w:rsid w:val="00C223C9"/>
    <w:rsid w:val="00C22572"/>
    <w:rsid w:val="00C22677"/>
    <w:rsid w:val="00C2268C"/>
    <w:rsid w:val="00C22708"/>
    <w:rsid w:val="00C22AEF"/>
    <w:rsid w:val="00C22F34"/>
    <w:rsid w:val="00C23173"/>
    <w:rsid w:val="00C23192"/>
    <w:rsid w:val="00C231E6"/>
    <w:rsid w:val="00C23265"/>
    <w:rsid w:val="00C23295"/>
    <w:rsid w:val="00C23405"/>
    <w:rsid w:val="00C23CA5"/>
    <w:rsid w:val="00C24441"/>
    <w:rsid w:val="00C245A8"/>
    <w:rsid w:val="00C24617"/>
    <w:rsid w:val="00C24D1A"/>
    <w:rsid w:val="00C24F4C"/>
    <w:rsid w:val="00C254B6"/>
    <w:rsid w:val="00C2583F"/>
    <w:rsid w:val="00C25874"/>
    <w:rsid w:val="00C2597E"/>
    <w:rsid w:val="00C25BDD"/>
    <w:rsid w:val="00C26038"/>
    <w:rsid w:val="00C26DAA"/>
    <w:rsid w:val="00C273D7"/>
    <w:rsid w:val="00C2749F"/>
    <w:rsid w:val="00C27955"/>
    <w:rsid w:val="00C27C14"/>
    <w:rsid w:val="00C27DAC"/>
    <w:rsid w:val="00C27E9F"/>
    <w:rsid w:val="00C3005A"/>
    <w:rsid w:val="00C30341"/>
    <w:rsid w:val="00C3042F"/>
    <w:rsid w:val="00C30860"/>
    <w:rsid w:val="00C30863"/>
    <w:rsid w:val="00C30C61"/>
    <w:rsid w:val="00C31077"/>
    <w:rsid w:val="00C31CC1"/>
    <w:rsid w:val="00C3212D"/>
    <w:rsid w:val="00C326CA"/>
    <w:rsid w:val="00C32F07"/>
    <w:rsid w:val="00C33528"/>
    <w:rsid w:val="00C3362E"/>
    <w:rsid w:val="00C33C73"/>
    <w:rsid w:val="00C33EF0"/>
    <w:rsid w:val="00C341D3"/>
    <w:rsid w:val="00C3478E"/>
    <w:rsid w:val="00C348E6"/>
    <w:rsid w:val="00C348F8"/>
    <w:rsid w:val="00C34AB5"/>
    <w:rsid w:val="00C34E06"/>
    <w:rsid w:val="00C35586"/>
    <w:rsid w:val="00C355FA"/>
    <w:rsid w:val="00C35A03"/>
    <w:rsid w:val="00C361DF"/>
    <w:rsid w:val="00C36249"/>
    <w:rsid w:val="00C36AC9"/>
    <w:rsid w:val="00C36F2F"/>
    <w:rsid w:val="00C37210"/>
    <w:rsid w:val="00C377C3"/>
    <w:rsid w:val="00C37AB8"/>
    <w:rsid w:val="00C402E9"/>
    <w:rsid w:val="00C40363"/>
    <w:rsid w:val="00C40676"/>
    <w:rsid w:val="00C40AFF"/>
    <w:rsid w:val="00C40C0A"/>
    <w:rsid w:val="00C40D56"/>
    <w:rsid w:val="00C4213C"/>
    <w:rsid w:val="00C4281E"/>
    <w:rsid w:val="00C43B95"/>
    <w:rsid w:val="00C43C8E"/>
    <w:rsid w:val="00C440BB"/>
    <w:rsid w:val="00C44468"/>
    <w:rsid w:val="00C4517A"/>
    <w:rsid w:val="00C454C9"/>
    <w:rsid w:val="00C46469"/>
    <w:rsid w:val="00C46777"/>
    <w:rsid w:val="00C467BC"/>
    <w:rsid w:val="00C46967"/>
    <w:rsid w:val="00C46A29"/>
    <w:rsid w:val="00C46B27"/>
    <w:rsid w:val="00C47286"/>
    <w:rsid w:val="00C478B5"/>
    <w:rsid w:val="00C501B7"/>
    <w:rsid w:val="00C508E9"/>
    <w:rsid w:val="00C50E04"/>
    <w:rsid w:val="00C50E17"/>
    <w:rsid w:val="00C513CF"/>
    <w:rsid w:val="00C51528"/>
    <w:rsid w:val="00C51BDA"/>
    <w:rsid w:val="00C51D26"/>
    <w:rsid w:val="00C52318"/>
    <w:rsid w:val="00C524BE"/>
    <w:rsid w:val="00C52576"/>
    <w:rsid w:val="00C52720"/>
    <w:rsid w:val="00C52878"/>
    <w:rsid w:val="00C528FA"/>
    <w:rsid w:val="00C52A16"/>
    <w:rsid w:val="00C52BE7"/>
    <w:rsid w:val="00C52F0A"/>
    <w:rsid w:val="00C53152"/>
    <w:rsid w:val="00C533FD"/>
    <w:rsid w:val="00C535FC"/>
    <w:rsid w:val="00C539EF"/>
    <w:rsid w:val="00C544E5"/>
    <w:rsid w:val="00C5479E"/>
    <w:rsid w:val="00C557C6"/>
    <w:rsid w:val="00C55D38"/>
    <w:rsid w:val="00C56AB0"/>
    <w:rsid w:val="00C56D57"/>
    <w:rsid w:val="00C56DE0"/>
    <w:rsid w:val="00C5721E"/>
    <w:rsid w:val="00C573B9"/>
    <w:rsid w:val="00C575C1"/>
    <w:rsid w:val="00C575D2"/>
    <w:rsid w:val="00C575D6"/>
    <w:rsid w:val="00C6049F"/>
    <w:rsid w:val="00C60585"/>
    <w:rsid w:val="00C60D6E"/>
    <w:rsid w:val="00C60ED5"/>
    <w:rsid w:val="00C61312"/>
    <w:rsid w:val="00C61B2A"/>
    <w:rsid w:val="00C61C1D"/>
    <w:rsid w:val="00C6230C"/>
    <w:rsid w:val="00C62B36"/>
    <w:rsid w:val="00C62C55"/>
    <w:rsid w:val="00C63141"/>
    <w:rsid w:val="00C639FF"/>
    <w:rsid w:val="00C63FAE"/>
    <w:rsid w:val="00C6409D"/>
    <w:rsid w:val="00C64253"/>
    <w:rsid w:val="00C646E9"/>
    <w:rsid w:val="00C648F0"/>
    <w:rsid w:val="00C64DD1"/>
    <w:rsid w:val="00C64FF7"/>
    <w:rsid w:val="00C65794"/>
    <w:rsid w:val="00C660E1"/>
    <w:rsid w:val="00C661C2"/>
    <w:rsid w:val="00C66438"/>
    <w:rsid w:val="00C66A34"/>
    <w:rsid w:val="00C671DE"/>
    <w:rsid w:val="00C673A4"/>
    <w:rsid w:val="00C67A43"/>
    <w:rsid w:val="00C67FBD"/>
    <w:rsid w:val="00C7011A"/>
    <w:rsid w:val="00C704C3"/>
    <w:rsid w:val="00C706D1"/>
    <w:rsid w:val="00C70834"/>
    <w:rsid w:val="00C708C8"/>
    <w:rsid w:val="00C711F4"/>
    <w:rsid w:val="00C718C8"/>
    <w:rsid w:val="00C71B27"/>
    <w:rsid w:val="00C7202D"/>
    <w:rsid w:val="00C72461"/>
    <w:rsid w:val="00C72CE4"/>
    <w:rsid w:val="00C72EC7"/>
    <w:rsid w:val="00C740DD"/>
    <w:rsid w:val="00C748FA"/>
    <w:rsid w:val="00C74EFE"/>
    <w:rsid w:val="00C7506D"/>
    <w:rsid w:val="00C75D5C"/>
    <w:rsid w:val="00C760C0"/>
    <w:rsid w:val="00C76652"/>
    <w:rsid w:val="00C77248"/>
    <w:rsid w:val="00C77259"/>
    <w:rsid w:val="00C77616"/>
    <w:rsid w:val="00C77A03"/>
    <w:rsid w:val="00C77FA7"/>
    <w:rsid w:val="00C79569"/>
    <w:rsid w:val="00C80120"/>
    <w:rsid w:val="00C80C20"/>
    <w:rsid w:val="00C80FE9"/>
    <w:rsid w:val="00C81351"/>
    <w:rsid w:val="00C8147E"/>
    <w:rsid w:val="00C8148A"/>
    <w:rsid w:val="00C817F3"/>
    <w:rsid w:val="00C81C79"/>
    <w:rsid w:val="00C81EBE"/>
    <w:rsid w:val="00C822A8"/>
    <w:rsid w:val="00C8236C"/>
    <w:rsid w:val="00C825C7"/>
    <w:rsid w:val="00C831AA"/>
    <w:rsid w:val="00C839F4"/>
    <w:rsid w:val="00C840A8"/>
    <w:rsid w:val="00C8423D"/>
    <w:rsid w:val="00C843C2"/>
    <w:rsid w:val="00C85033"/>
    <w:rsid w:val="00C851E9"/>
    <w:rsid w:val="00C8521E"/>
    <w:rsid w:val="00C85787"/>
    <w:rsid w:val="00C857A4"/>
    <w:rsid w:val="00C8583C"/>
    <w:rsid w:val="00C85E1B"/>
    <w:rsid w:val="00C861EB"/>
    <w:rsid w:val="00C86376"/>
    <w:rsid w:val="00C8660E"/>
    <w:rsid w:val="00C8666A"/>
    <w:rsid w:val="00C866BD"/>
    <w:rsid w:val="00C871CD"/>
    <w:rsid w:val="00C873FE"/>
    <w:rsid w:val="00C87ABA"/>
    <w:rsid w:val="00C87F5B"/>
    <w:rsid w:val="00C90111"/>
    <w:rsid w:val="00C902F6"/>
    <w:rsid w:val="00C9105E"/>
    <w:rsid w:val="00C91118"/>
    <w:rsid w:val="00C9135E"/>
    <w:rsid w:val="00C9139A"/>
    <w:rsid w:val="00C91432"/>
    <w:rsid w:val="00C914DA"/>
    <w:rsid w:val="00C91A3E"/>
    <w:rsid w:val="00C92274"/>
    <w:rsid w:val="00C922BA"/>
    <w:rsid w:val="00C92915"/>
    <w:rsid w:val="00C92ED0"/>
    <w:rsid w:val="00C93E94"/>
    <w:rsid w:val="00C9402F"/>
    <w:rsid w:val="00C94078"/>
    <w:rsid w:val="00C941EA"/>
    <w:rsid w:val="00C9586C"/>
    <w:rsid w:val="00C95DF0"/>
    <w:rsid w:val="00C960A5"/>
    <w:rsid w:val="00C96C6C"/>
    <w:rsid w:val="00C96FA2"/>
    <w:rsid w:val="00C97097"/>
    <w:rsid w:val="00C970B6"/>
    <w:rsid w:val="00C97600"/>
    <w:rsid w:val="00C978F7"/>
    <w:rsid w:val="00C97F45"/>
    <w:rsid w:val="00CA01D3"/>
    <w:rsid w:val="00CA0327"/>
    <w:rsid w:val="00CA068B"/>
    <w:rsid w:val="00CA06EE"/>
    <w:rsid w:val="00CA07C7"/>
    <w:rsid w:val="00CA0A6E"/>
    <w:rsid w:val="00CA118C"/>
    <w:rsid w:val="00CA1236"/>
    <w:rsid w:val="00CA12B4"/>
    <w:rsid w:val="00CA14EE"/>
    <w:rsid w:val="00CA16D9"/>
    <w:rsid w:val="00CA1A44"/>
    <w:rsid w:val="00CA1AB2"/>
    <w:rsid w:val="00CA2243"/>
    <w:rsid w:val="00CA2252"/>
    <w:rsid w:val="00CA2281"/>
    <w:rsid w:val="00CA291F"/>
    <w:rsid w:val="00CA293C"/>
    <w:rsid w:val="00CA2E65"/>
    <w:rsid w:val="00CA3022"/>
    <w:rsid w:val="00CA3948"/>
    <w:rsid w:val="00CA3BDA"/>
    <w:rsid w:val="00CA4009"/>
    <w:rsid w:val="00CA40F0"/>
    <w:rsid w:val="00CA44BB"/>
    <w:rsid w:val="00CA45AA"/>
    <w:rsid w:val="00CA48FD"/>
    <w:rsid w:val="00CA4A9B"/>
    <w:rsid w:val="00CA4E65"/>
    <w:rsid w:val="00CA5059"/>
    <w:rsid w:val="00CA5347"/>
    <w:rsid w:val="00CA5392"/>
    <w:rsid w:val="00CA5864"/>
    <w:rsid w:val="00CA5994"/>
    <w:rsid w:val="00CA5BDA"/>
    <w:rsid w:val="00CA607C"/>
    <w:rsid w:val="00CA607D"/>
    <w:rsid w:val="00CA6CCA"/>
    <w:rsid w:val="00CA70CD"/>
    <w:rsid w:val="00CA72A5"/>
    <w:rsid w:val="00CA7B94"/>
    <w:rsid w:val="00CB06C1"/>
    <w:rsid w:val="00CB07A8"/>
    <w:rsid w:val="00CB0AA2"/>
    <w:rsid w:val="00CB0B2A"/>
    <w:rsid w:val="00CB0F63"/>
    <w:rsid w:val="00CB1489"/>
    <w:rsid w:val="00CB14AF"/>
    <w:rsid w:val="00CB1C78"/>
    <w:rsid w:val="00CB2436"/>
    <w:rsid w:val="00CB2730"/>
    <w:rsid w:val="00CB2839"/>
    <w:rsid w:val="00CB2972"/>
    <w:rsid w:val="00CB340A"/>
    <w:rsid w:val="00CB3724"/>
    <w:rsid w:val="00CB37D6"/>
    <w:rsid w:val="00CB3E0B"/>
    <w:rsid w:val="00CB43D3"/>
    <w:rsid w:val="00CB46C4"/>
    <w:rsid w:val="00CB4C5C"/>
    <w:rsid w:val="00CB50A2"/>
    <w:rsid w:val="00CB53F0"/>
    <w:rsid w:val="00CB5D13"/>
    <w:rsid w:val="00CB5F1E"/>
    <w:rsid w:val="00CB61A7"/>
    <w:rsid w:val="00CB6F0D"/>
    <w:rsid w:val="00CB75F7"/>
    <w:rsid w:val="00CB7B53"/>
    <w:rsid w:val="00CB7D28"/>
    <w:rsid w:val="00CC0308"/>
    <w:rsid w:val="00CC0944"/>
    <w:rsid w:val="00CC0987"/>
    <w:rsid w:val="00CC20A8"/>
    <w:rsid w:val="00CC21F4"/>
    <w:rsid w:val="00CC295B"/>
    <w:rsid w:val="00CC2EDC"/>
    <w:rsid w:val="00CC324A"/>
    <w:rsid w:val="00CC326C"/>
    <w:rsid w:val="00CC3570"/>
    <w:rsid w:val="00CC3AA1"/>
    <w:rsid w:val="00CC4AF5"/>
    <w:rsid w:val="00CC4B09"/>
    <w:rsid w:val="00CC4D85"/>
    <w:rsid w:val="00CC4E4C"/>
    <w:rsid w:val="00CC4FC3"/>
    <w:rsid w:val="00CC5010"/>
    <w:rsid w:val="00CC5050"/>
    <w:rsid w:val="00CC55ED"/>
    <w:rsid w:val="00CC55F3"/>
    <w:rsid w:val="00CC56DF"/>
    <w:rsid w:val="00CC5D3A"/>
    <w:rsid w:val="00CC6123"/>
    <w:rsid w:val="00CC65E7"/>
    <w:rsid w:val="00CC6A02"/>
    <w:rsid w:val="00CC6DE1"/>
    <w:rsid w:val="00CC7751"/>
    <w:rsid w:val="00CC7755"/>
    <w:rsid w:val="00CC79A1"/>
    <w:rsid w:val="00CC7A08"/>
    <w:rsid w:val="00CC7C5D"/>
    <w:rsid w:val="00CC7D7C"/>
    <w:rsid w:val="00CD03C5"/>
    <w:rsid w:val="00CD085F"/>
    <w:rsid w:val="00CD0DB2"/>
    <w:rsid w:val="00CD115F"/>
    <w:rsid w:val="00CD1D36"/>
    <w:rsid w:val="00CD20D0"/>
    <w:rsid w:val="00CD2170"/>
    <w:rsid w:val="00CD2224"/>
    <w:rsid w:val="00CD2A3F"/>
    <w:rsid w:val="00CD2C13"/>
    <w:rsid w:val="00CD33B1"/>
    <w:rsid w:val="00CD33F3"/>
    <w:rsid w:val="00CD3563"/>
    <w:rsid w:val="00CD3BE7"/>
    <w:rsid w:val="00CD4066"/>
    <w:rsid w:val="00CD44E4"/>
    <w:rsid w:val="00CD4604"/>
    <w:rsid w:val="00CD4969"/>
    <w:rsid w:val="00CD5912"/>
    <w:rsid w:val="00CD62AD"/>
    <w:rsid w:val="00CD6BB8"/>
    <w:rsid w:val="00CD6E23"/>
    <w:rsid w:val="00CD6E75"/>
    <w:rsid w:val="00CD7070"/>
    <w:rsid w:val="00CD72EC"/>
    <w:rsid w:val="00CD77D8"/>
    <w:rsid w:val="00CD7879"/>
    <w:rsid w:val="00CD7E62"/>
    <w:rsid w:val="00CE085B"/>
    <w:rsid w:val="00CE0D75"/>
    <w:rsid w:val="00CE1114"/>
    <w:rsid w:val="00CE113E"/>
    <w:rsid w:val="00CE15E8"/>
    <w:rsid w:val="00CE1642"/>
    <w:rsid w:val="00CE213C"/>
    <w:rsid w:val="00CE22EE"/>
    <w:rsid w:val="00CE336E"/>
    <w:rsid w:val="00CE35F0"/>
    <w:rsid w:val="00CE3F2E"/>
    <w:rsid w:val="00CE3FDA"/>
    <w:rsid w:val="00CE3FE8"/>
    <w:rsid w:val="00CE400B"/>
    <w:rsid w:val="00CE4053"/>
    <w:rsid w:val="00CE40F5"/>
    <w:rsid w:val="00CE4424"/>
    <w:rsid w:val="00CE45C0"/>
    <w:rsid w:val="00CE45CE"/>
    <w:rsid w:val="00CE4892"/>
    <w:rsid w:val="00CE49DB"/>
    <w:rsid w:val="00CE539A"/>
    <w:rsid w:val="00CE54E7"/>
    <w:rsid w:val="00CE5BD1"/>
    <w:rsid w:val="00CE5F4E"/>
    <w:rsid w:val="00CE68FD"/>
    <w:rsid w:val="00CE7159"/>
    <w:rsid w:val="00CE771D"/>
    <w:rsid w:val="00CE78A5"/>
    <w:rsid w:val="00CE7B67"/>
    <w:rsid w:val="00CF02BE"/>
    <w:rsid w:val="00CF03F1"/>
    <w:rsid w:val="00CF044D"/>
    <w:rsid w:val="00CF05E0"/>
    <w:rsid w:val="00CF0676"/>
    <w:rsid w:val="00CF076B"/>
    <w:rsid w:val="00CF0801"/>
    <w:rsid w:val="00CF09EA"/>
    <w:rsid w:val="00CF09F9"/>
    <w:rsid w:val="00CF0B5A"/>
    <w:rsid w:val="00CF0CBD"/>
    <w:rsid w:val="00CF0E70"/>
    <w:rsid w:val="00CF11E8"/>
    <w:rsid w:val="00CF2450"/>
    <w:rsid w:val="00CF2480"/>
    <w:rsid w:val="00CF2C0A"/>
    <w:rsid w:val="00CF2FA3"/>
    <w:rsid w:val="00CF3164"/>
    <w:rsid w:val="00CF3366"/>
    <w:rsid w:val="00CF33A8"/>
    <w:rsid w:val="00CF3795"/>
    <w:rsid w:val="00CF39FF"/>
    <w:rsid w:val="00CF3C2D"/>
    <w:rsid w:val="00CF4142"/>
    <w:rsid w:val="00CF4FE2"/>
    <w:rsid w:val="00CF5046"/>
    <w:rsid w:val="00CF51FB"/>
    <w:rsid w:val="00CF5EC6"/>
    <w:rsid w:val="00CF624A"/>
    <w:rsid w:val="00CF637F"/>
    <w:rsid w:val="00CF68C4"/>
    <w:rsid w:val="00CF710A"/>
    <w:rsid w:val="00CF7733"/>
    <w:rsid w:val="00CF7861"/>
    <w:rsid w:val="00CF78A5"/>
    <w:rsid w:val="00CF7E4A"/>
    <w:rsid w:val="00CF7E96"/>
    <w:rsid w:val="00D000D1"/>
    <w:rsid w:val="00D001D3"/>
    <w:rsid w:val="00D00469"/>
    <w:rsid w:val="00D00503"/>
    <w:rsid w:val="00D02B27"/>
    <w:rsid w:val="00D02DD8"/>
    <w:rsid w:val="00D03758"/>
    <w:rsid w:val="00D03913"/>
    <w:rsid w:val="00D03ABC"/>
    <w:rsid w:val="00D03B69"/>
    <w:rsid w:val="00D03E8B"/>
    <w:rsid w:val="00D040F7"/>
    <w:rsid w:val="00D0411D"/>
    <w:rsid w:val="00D04951"/>
    <w:rsid w:val="00D05014"/>
    <w:rsid w:val="00D052CB"/>
    <w:rsid w:val="00D053B1"/>
    <w:rsid w:val="00D05597"/>
    <w:rsid w:val="00D055DC"/>
    <w:rsid w:val="00D057EC"/>
    <w:rsid w:val="00D05815"/>
    <w:rsid w:val="00D05979"/>
    <w:rsid w:val="00D05AEA"/>
    <w:rsid w:val="00D05D2F"/>
    <w:rsid w:val="00D06237"/>
    <w:rsid w:val="00D06EBD"/>
    <w:rsid w:val="00D071A8"/>
    <w:rsid w:val="00D078FB"/>
    <w:rsid w:val="00D079D2"/>
    <w:rsid w:val="00D07A3F"/>
    <w:rsid w:val="00D07B12"/>
    <w:rsid w:val="00D07D72"/>
    <w:rsid w:val="00D07FC7"/>
    <w:rsid w:val="00D10092"/>
    <w:rsid w:val="00D106D8"/>
    <w:rsid w:val="00D10DC2"/>
    <w:rsid w:val="00D1126A"/>
    <w:rsid w:val="00D112FD"/>
    <w:rsid w:val="00D12618"/>
    <w:rsid w:val="00D12C3B"/>
    <w:rsid w:val="00D12DA4"/>
    <w:rsid w:val="00D12F8F"/>
    <w:rsid w:val="00D13402"/>
    <w:rsid w:val="00D1350C"/>
    <w:rsid w:val="00D137C4"/>
    <w:rsid w:val="00D13AC1"/>
    <w:rsid w:val="00D13AFC"/>
    <w:rsid w:val="00D142F7"/>
    <w:rsid w:val="00D14334"/>
    <w:rsid w:val="00D14896"/>
    <w:rsid w:val="00D14A7B"/>
    <w:rsid w:val="00D152AB"/>
    <w:rsid w:val="00D1539B"/>
    <w:rsid w:val="00D154F6"/>
    <w:rsid w:val="00D154FC"/>
    <w:rsid w:val="00D15767"/>
    <w:rsid w:val="00D1618D"/>
    <w:rsid w:val="00D1620A"/>
    <w:rsid w:val="00D16705"/>
    <w:rsid w:val="00D16CAB"/>
    <w:rsid w:val="00D16CAF"/>
    <w:rsid w:val="00D17183"/>
    <w:rsid w:val="00D17267"/>
    <w:rsid w:val="00D17561"/>
    <w:rsid w:val="00D1773E"/>
    <w:rsid w:val="00D17AB7"/>
    <w:rsid w:val="00D17B69"/>
    <w:rsid w:val="00D2007E"/>
    <w:rsid w:val="00D204CC"/>
    <w:rsid w:val="00D20DE0"/>
    <w:rsid w:val="00D20E9B"/>
    <w:rsid w:val="00D210E6"/>
    <w:rsid w:val="00D2129B"/>
    <w:rsid w:val="00D216D0"/>
    <w:rsid w:val="00D21872"/>
    <w:rsid w:val="00D2224B"/>
    <w:rsid w:val="00D22AE0"/>
    <w:rsid w:val="00D22EB6"/>
    <w:rsid w:val="00D23061"/>
    <w:rsid w:val="00D23558"/>
    <w:rsid w:val="00D23663"/>
    <w:rsid w:val="00D23D62"/>
    <w:rsid w:val="00D23D75"/>
    <w:rsid w:val="00D23D78"/>
    <w:rsid w:val="00D23EDE"/>
    <w:rsid w:val="00D23FF0"/>
    <w:rsid w:val="00D24083"/>
    <w:rsid w:val="00D24085"/>
    <w:rsid w:val="00D240CF"/>
    <w:rsid w:val="00D24220"/>
    <w:rsid w:val="00D24409"/>
    <w:rsid w:val="00D24A5F"/>
    <w:rsid w:val="00D24D62"/>
    <w:rsid w:val="00D24F33"/>
    <w:rsid w:val="00D24F91"/>
    <w:rsid w:val="00D24FF1"/>
    <w:rsid w:val="00D252A7"/>
    <w:rsid w:val="00D2552E"/>
    <w:rsid w:val="00D25573"/>
    <w:rsid w:val="00D25720"/>
    <w:rsid w:val="00D25AC5"/>
    <w:rsid w:val="00D262D0"/>
    <w:rsid w:val="00D2639B"/>
    <w:rsid w:val="00D26ACD"/>
    <w:rsid w:val="00D26E3A"/>
    <w:rsid w:val="00D26F08"/>
    <w:rsid w:val="00D27C8B"/>
    <w:rsid w:val="00D27E40"/>
    <w:rsid w:val="00D302E7"/>
    <w:rsid w:val="00D31C5C"/>
    <w:rsid w:val="00D31F2C"/>
    <w:rsid w:val="00D31F7E"/>
    <w:rsid w:val="00D31FF5"/>
    <w:rsid w:val="00D32681"/>
    <w:rsid w:val="00D3293C"/>
    <w:rsid w:val="00D3345C"/>
    <w:rsid w:val="00D339DF"/>
    <w:rsid w:val="00D33FEF"/>
    <w:rsid w:val="00D34249"/>
    <w:rsid w:val="00D343C1"/>
    <w:rsid w:val="00D34C67"/>
    <w:rsid w:val="00D3519F"/>
    <w:rsid w:val="00D3576D"/>
    <w:rsid w:val="00D35856"/>
    <w:rsid w:val="00D35B6B"/>
    <w:rsid w:val="00D35E92"/>
    <w:rsid w:val="00D36809"/>
    <w:rsid w:val="00D36B4C"/>
    <w:rsid w:val="00D36DB7"/>
    <w:rsid w:val="00D36E5D"/>
    <w:rsid w:val="00D3793D"/>
    <w:rsid w:val="00D37E96"/>
    <w:rsid w:val="00D37EB0"/>
    <w:rsid w:val="00D40EAD"/>
    <w:rsid w:val="00D41120"/>
    <w:rsid w:val="00D41204"/>
    <w:rsid w:val="00D41724"/>
    <w:rsid w:val="00D41827"/>
    <w:rsid w:val="00D4183C"/>
    <w:rsid w:val="00D419A3"/>
    <w:rsid w:val="00D41FD1"/>
    <w:rsid w:val="00D4223A"/>
    <w:rsid w:val="00D42A55"/>
    <w:rsid w:val="00D42A80"/>
    <w:rsid w:val="00D42C3C"/>
    <w:rsid w:val="00D42CE5"/>
    <w:rsid w:val="00D4349F"/>
    <w:rsid w:val="00D43D25"/>
    <w:rsid w:val="00D43DD3"/>
    <w:rsid w:val="00D44209"/>
    <w:rsid w:val="00D4422C"/>
    <w:rsid w:val="00D44484"/>
    <w:rsid w:val="00D44548"/>
    <w:rsid w:val="00D445CC"/>
    <w:rsid w:val="00D446AD"/>
    <w:rsid w:val="00D44DEB"/>
    <w:rsid w:val="00D44E97"/>
    <w:rsid w:val="00D44F9F"/>
    <w:rsid w:val="00D4512E"/>
    <w:rsid w:val="00D459A6"/>
    <w:rsid w:val="00D45D2D"/>
    <w:rsid w:val="00D45E0F"/>
    <w:rsid w:val="00D460FD"/>
    <w:rsid w:val="00D4636B"/>
    <w:rsid w:val="00D46624"/>
    <w:rsid w:val="00D46FAB"/>
    <w:rsid w:val="00D4701C"/>
    <w:rsid w:val="00D479A9"/>
    <w:rsid w:val="00D47C14"/>
    <w:rsid w:val="00D50379"/>
    <w:rsid w:val="00D50841"/>
    <w:rsid w:val="00D50BDE"/>
    <w:rsid w:val="00D50D56"/>
    <w:rsid w:val="00D510B2"/>
    <w:rsid w:val="00D516CB"/>
    <w:rsid w:val="00D519A9"/>
    <w:rsid w:val="00D51C0A"/>
    <w:rsid w:val="00D52626"/>
    <w:rsid w:val="00D52D12"/>
    <w:rsid w:val="00D53155"/>
    <w:rsid w:val="00D53600"/>
    <w:rsid w:val="00D5369B"/>
    <w:rsid w:val="00D5388A"/>
    <w:rsid w:val="00D53A2B"/>
    <w:rsid w:val="00D53AE4"/>
    <w:rsid w:val="00D53C1A"/>
    <w:rsid w:val="00D54DFA"/>
    <w:rsid w:val="00D54EE4"/>
    <w:rsid w:val="00D556C6"/>
    <w:rsid w:val="00D55794"/>
    <w:rsid w:val="00D55AB4"/>
    <w:rsid w:val="00D55C9D"/>
    <w:rsid w:val="00D55CDA"/>
    <w:rsid w:val="00D55D84"/>
    <w:rsid w:val="00D5604E"/>
    <w:rsid w:val="00D560D5"/>
    <w:rsid w:val="00D5649C"/>
    <w:rsid w:val="00D564DD"/>
    <w:rsid w:val="00D5671E"/>
    <w:rsid w:val="00D56959"/>
    <w:rsid w:val="00D56B7E"/>
    <w:rsid w:val="00D571E8"/>
    <w:rsid w:val="00D573E7"/>
    <w:rsid w:val="00D578EE"/>
    <w:rsid w:val="00D6098D"/>
    <w:rsid w:val="00D60994"/>
    <w:rsid w:val="00D60A52"/>
    <w:rsid w:val="00D60B25"/>
    <w:rsid w:val="00D60CE4"/>
    <w:rsid w:val="00D614BB"/>
    <w:rsid w:val="00D615AB"/>
    <w:rsid w:val="00D62179"/>
    <w:rsid w:val="00D633E5"/>
    <w:rsid w:val="00D634FC"/>
    <w:rsid w:val="00D636B5"/>
    <w:rsid w:val="00D63727"/>
    <w:rsid w:val="00D6382B"/>
    <w:rsid w:val="00D63970"/>
    <w:rsid w:val="00D639F8"/>
    <w:rsid w:val="00D63D35"/>
    <w:rsid w:val="00D64040"/>
    <w:rsid w:val="00D640CC"/>
    <w:rsid w:val="00D6426B"/>
    <w:rsid w:val="00D652E8"/>
    <w:rsid w:val="00D657FE"/>
    <w:rsid w:val="00D66175"/>
    <w:rsid w:val="00D66541"/>
    <w:rsid w:val="00D66917"/>
    <w:rsid w:val="00D67329"/>
    <w:rsid w:val="00D67537"/>
    <w:rsid w:val="00D6761E"/>
    <w:rsid w:val="00D70156"/>
    <w:rsid w:val="00D7044D"/>
    <w:rsid w:val="00D70490"/>
    <w:rsid w:val="00D70779"/>
    <w:rsid w:val="00D7090A"/>
    <w:rsid w:val="00D70D7A"/>
    <w:rsid w:val="00D712C0"/>
    <w:rsid w:val="00D71456"/>
    <w:rsid w:val="00D716CF"/>
    <w:rsid w:val="00D716D1"/>
    <w:rsid w:val="00D7192E"/>
    <w:rsid w:val="00D71D17"/>
    <w:rsid w:val="00D72678"/>
    <w:rsid w:val="00D727B3"/>
    <w:rsid w:val="00D727CB"/>
    <w:rsid w:val="00D727E2"/>
    <w:rsid w:val="00D7388A"/>
    <w:rsid w:val="00D739C6"/>
    <w:rsid w:val="00D73B31"/>
    <w:rsid w:val="00D73D08"/>
    <w:rsid w:val="00D73E42"/>
    <w:rsid w:val="00D74250"/>
    <w:rsid w:val="00D748F6"/>
    <w:rsid w:val="00D74942"/>
    <w:rsid w:val="00D74E40"/>
    <w:rsid w:val="00D74E7F"/>
    <w:rsid w:val="00D75714"/>
    <w:rsid w:val="00D75E9A"/>
    <w:rsid w:val="00D75FFE"/>
    <w:rsid w:val="00D768E5"/>
    <w:rsid w:val="00D76AEF"/>
    <w:rsid w:val="00D77442"/>
    <w:rsid w:val="00D77717"/>
    <w:rsid w:val="00D77D09"/>
    <w:rsid w:val="00D77D2E"/>
    <w:rsid w:val="00D77D84"/>
    <w:rsid w:val="00D77DBB"/>
    <w:rsid w:val="00D77DDA"/>
    <w:rsid w:val="00D77F9C"/>
    <w:rsid w:val="00D80109"/>
    <w:rsid w:val="00D808A7"/>
    <w:rsid w:val="00D80C46"/>
    <w:rsid w:val="00D81065"/>
    <w:rsid w:val="00D8169A"/>
    <w:rsid w:val="00D816D6"/>
    <w:rsid w:val="00D81A8C"/>
    <w:rsid w:val="00D81C53"/>
    <w:rsid w:val="00D8213A"/>
    <w:rsid w:val="00D829E1"/>
    <w:rsid w:val="00D82A36"/>
    <w:rsid w:val="00D82BFC"/>
    <w:rsid w:val="00D82ED4"/>
    <w:rsid w:val="00D8308B"/>
    <w:rsid w:val="00D831A0"/>
    <w:rsid w:val="00D838AF"/>
    <w:rsid w:val="00D83B86"/>
    <w:rsid w:val="00D83FB1"/>
    <w:rsid w:val="00D84015"/>
    <w:rsid w:val="00D84569"/>
    <w:rsid w:val="00D84767"/>
    <w:rsid w:val="00D85214"/>
    <w:rsid w:val="00D8536B"/>
    <w:rsid w:val="00D853F9"/>
    <w:rsid w:val="00D85E42"/>
    <w:rsid w:val="00D85F8C"/>
    <w:rsid w:val="00D86040"/>
    <w:rsid w:val="00D86347"/>
    <w:rsid w:val="00D8676E"/>
    <w:rsid w:val="00D8696C"/>
    <w:rsid w:val="00D87182"/>
    <w:rsid w:val="00D87FA9"/>
    <w:rsid w:val="00D87FB9"/>
    <w:rsid w:val="00D903EB"/>
    <w:rsid w:val="00D90A22"/>
    <w:rsid w:val="00D90A9B"/>
    <w:rsid w:val="00D90CFE"/>
    <w:rsid w:val="00D92D9E"/>
    <w:rsid w:val="00D9375C"/>
    <w:rsid w:val="00D9388D"/>
    <w:rsid w:val="00D93E56"/>
    <w:rsid w:val="00D93F8F"/>
    <w:rsid w:val="00D944A8"/>
    <w:rsid w:val="00D94743"/>
    <w:rsid w:val="00D947AA"/>
    <w:rsid w:val="00D9499E"/>
    <w:rsid w:val="00D94A1D"/>
    <w:rsid w:val="00D9505A"/>
    <w:rsid w:val="00D955A4"/>
    <w:rsid w:val="00D9599E"/>
    <w:rsid w:val="00D95BA7"/>
    <w:rsid w:val="00D95C25"/>
    <w:rsid w:val="00D96098"/>
    <w:rsid w:val="00D9645A"/>
    <w:rsid w:val="00D97267"/>
    <w:rsid w:val="00D974C5"/>
    <w:rsid w:val="00DA02E3"/>
    <w:rsid w:val="00DA052A"/>
    <w:rsid w:val="00DA054D"/>
    <w:rsid w:val="00DA05C7"/>
    <w:rsid w:val="00DA0C12"/>
    <w:rsid w:val="00DA0DD2"/>
    <w:rsid w:val="00DA0F21"/>
    <w:rsid w:val="00DA0F9F"/>
    <w:rsid w:val="00DA1562"/>
    <w:rsid w:val="00DA15F0"/>
    <w:rsid w:val="00DA1835"/>
    <w:rsid w:val="00DA18B3"/>
    <w:rsid w:val="00DA18FC"/>
    <w:rsid w:val="00DA193F"/>
    <w:rsid w:val="00DA1FB8"/>
    <w:rsid w:val="00DA21D9"/>
    <w:rsid w:val="00DA26BD"/>
    <w:rsid w:val="00DA2A3C"/>
    <w:rsid w:val="00DA2ACE"/>
    <w:rsid w:val="00DA2AD3"/>
    <w:rsid w:val="00DA2C9E"/>
    <w:rsid w:val="00DA2E73"/>
    <w:rsid w:val="00DA2F4E"/>
    <w:rsid w:val="00DA3015"/>
    <w:rsid w:val="00DA31E3"/>
    <w:rsid w:val="00DA3DD1"/>
    <w:rsid w:val="00DA3E69"/>
    <w:rsid w:val="00DA4037"/>
    <w:rsid w:val="00DA4393"/>
    <w:rsid w:val="00DA46CD"/>
    <w:rsid w:val="00DA48D6"/>
    <w:rsid w:val="00DA5349"/>
    <w:rsid w:val="00DA5B62"/>
    <w:rsid w:val="00DA5B6D"/>
    <w:rsid w:val="00DA5C0B"/>
    <w:rsid w:val="00DA6320"/>
    <w:rsid w:val="00DA6C32"/>
    <w:rsid w:val="00DA7844"/>
    <w:rsid w:val="00DA7A74"/>
    <w:rsid w:val="00DA7D48"/>
    <w:rsid w:val="00DB00E9"/>
    <w:rsid w:val="00DB02DF"/>
    <w:rsid w:val="00DB072D"/>
    <w:rsid w:val="00DB07CA"/>
    <w:rsid w:val="00DB09FF"/>
    <w:rsid w:val="00DB15AB"/>
    <w:rsid w:val="00DB15B0"/>
    <w:rsid w:val="00DB1837"/>
    <w:rsid w:val="00DB1998"/>
    <w:rsid w:val="00DB1BC0"/>
    <w:rsid w:val="00DB1F1D"/>
    <w:rsid w:val="00DB1FAC"/>
    <w:rsid w:val="00DB1FD1"/>
    <w:rsid w:val="00DB2323"/>
    <w:rsid w:val="00DB2676"/>
    <w:rsid w:val="00DB27CD"/>
    <w:rsid w:val="00DB2A1E"/>
    <w:rsid w:val="00DB2CC2"/>
    <w:rsid w:val="00DB3A32"/>
    <w:rsid w:val="00DB3D3B"/>
    <w:rsid w:val="00DB4078"/>
    <w:rsid w:val="00DB40F4"/>
    <w:rsid w:val="00DB44E3"/>
    <w:rsid w:val="00DB45B7"/>
    <w:rsid w:val="00DB46F6"/>
    <w:rsid w:val="00DB47DD"/>
    <w:rsid w:val="00DB48AF"/>
    <w:rsid w:val="00DB491B"/>
    <w:rsid w:val="00DB4F36"/>
    <w:rsid w:val="00DB51A9"/>
    <w:rsid w:val="00DB533E"/>
    <w:rsid w:val="00DB56BF"/>
    <w:rsid w:val="00DB5AE0"/>
    <w:rsid w:val="00DB6010"/>
    <w:rsid w:val="00DB61D6"/>
    <w:rsid w:val="00DB64A5"/>
    <w:rsid w:val="00DB6647"/>
    <w:rsid w:val="00DB6974"/>
    <w:rsid w:val="00DB6F14"/>
    <w:rsid w:val="00DB723A"/>
    <w:rsid w:val="00DB7722"/>
    <w:rsid w:val="00DB7A44"/>
    <w:rsid w:val="00DB7B15"/>
    <w:rsid w:val="00DC018E"/>
    <w:rsid w:val="00DC0487"/>
    <w:rsid w:val="00DC09B0"/>
    <w:rsid w:val="00DC0E9F"/>
    <w:rsid w:val="00DC14C7"/>
    <w:rsid w:val="00DC1BE7"/>
    <w:rsid w:val="00DC20CB"/>
    <w:rsid w:val="00DC241B"/>
    <w:rsid w:val="00DC2491"/>
    <w:rsid w:val="00DC25FC"/>
    <w:rsid w:val="00DC26A7"/>
    <w:rsid w:val="00DC2751"/>
    <w:rsid w:val="00DC27BA"/>
    <w:rsid w:val="00DC2FE1"/>
    <w:rsid w:val="00DC3225"/>
    <w:rsid w:val="00DC33C1"/>
    <w:rsid w:val="00DC379F"/>
    <w:rsid w:val="00DC37D7"/>
    <w:rsid w:val="00DC3CA4"/>
    <w:rsid w:val="00DC4618"/>
    <w:rsid w:val="00DC4D2B"/>
    <w:rsid w:val="00DC4E1C"/>
    <w:rsid w:val="00DC50CA"/>
    <w:rsid w:val="00DC531F"/>
    <w:rsid w:val="00DC5B28"/>
    <w:rsid w:val="00DC5D28"/>
    <w:rsid w:val="00DC5E7C"/>
    <w:rsid w:val="00DC5F16"/>
    <w:rsid w:val="00DC605A"/>
    <w:rsid w:val="00DC6938"/>
    <w:rsid w:val="00DC696C"/>
    <w:rsid w:val="00DC6ABF"/>
    <w:rsid w:val="00DC6B00"/>
    <w:rsid w:val="00DC6F38"/>
    <w:rsid w:val="00DC72A3"/>
    <w:rsid w:val="00DC73E6"/>
    <w:rsid w:val="00DC785C"/>
    <w:rsid w:val="00DC7CDD"/>
    <w:rsid w:val="00DD0158"/>
    <w:rsid w:val="00DD0785"/>
    <w:rsid w:val="00DD081F"/>
    <w:rsid w:val="00DD1074"/>
    <w:rsid w:val="00DD111F"/>
    <w:rsid w:val="00DD12F0"/>
    <w:rsid w:val="00DD1310"/>
    <w:rsid w:val="00DD143B"/>
    <w:rsid w:val="00DD167E"/>
    <w:rsid w:val="00DD1A4E"/>
    <w:rsid w:val="00DD2440"/>
    <w:rsid w:val="00DD31F3"/>
    <w:rsid w:val="00DD3793"/>
    <w:rsid w:val="00DD3846"/>
    <w:rsid w:val="00DD450E"/>
    <w:rsid w:val="00DD4AB1"/>
    <w:rsid w:val="00DD5880"/>
    <w:rsid w:val="00DD5982"/>
    <w:rsid w:val="00DD59DC"/>
    <w:rsid w:val="00DD5A2D"/>
    <w:rsid w:val="00DD5CA1"/>
    <w:rsid w:val="00DD5CB8"/>
    <w:rsid w:val="00DD71FB"/>
    <w:rsid w:val="00DD744A"/>
    <w:rsid w:val="00DD7450"/>
    <w:rsid w:val="00DD78E8"/>
    <w:rsid w:val="00DD7993"/>
    <w:rsid w:val="00DDECC3"/>
    <w:rsid w:val="00DE0231"/>
    <w:rsid w:val="00DE0661"/>
    <w:rsid w:val="00DE06BB"/>
    <w:rsid w:val="00DE0729"/>
    <w:rsid w:val="00DE092E"/>
    <w:rsid w:val="00DE0DB6"/>
    <w:rsid w:val="00DE0E38"/>
    <w:rsid w:val="00DE1085"/>
    <w:rsid w:val="00DE1B42"/>
    <w:rsid w:val="00DE242F"/>
    <w:rsid w:val="00DE26E6"/>
    <w:rsid w:val="00DE2E56"/>
    <w:rsid w:val="00DE2EF1"/>
    <w:rsid w:val="00DE31DE"/>
    <w:rsid w:val="00DE3716"/>
    <w:rsid w:val="00DE3B3C"/>
    <w:rsid w:val="00DE4251"/>
    <w:rsid w:val="00DE45AE"/>
    <w:rsid w:val="00DE47B2"/>
    <w:rsid w:val="00DE49E1"/>
    <w:rsid w:val="00DE5F6E"/>
    <w:rsid w:val="00DE6711"/>
    <w:rsid w:val="00DE67CD"/>
    <w:rsid w:val="00DE6E26"/>
    <w:rsid w:val="00DE727A"/>
    <w:rsid w:val="00DE7371"/>
    <w:rsid w:val="00DE757F"/>
    <w:rsid w:val="00DE7687"/>
    <w:rsid w:val="00DE7C66"/>
    <w:rsid w:val="00DE7E99"/>
    <w:rsid w:val="00DF051E"/>
    <w:rsid w:val="00DF0CB5"/>
    <w:rsid w:val="00DF161B"/>
    <w:rsid w:val="00DF2BFC"/>
    <w:rsid w:val="00DF31B6"/>
    <w:rsid w:val="00DF3418"/>
    <w:rsid w:val="00DF3787"/>
    <w:rsid w:val="00DF3B2A"/>
    <w:rsid w:val="00DF3CAD"/>
    <w:rsid w:val="00DF3D22"/>
    <w:rsid w:val="00DF4C98"/>
    <w:rsid w:val="00DF5220"/>
    <w:rsid w:val="00DF58D1"/>
    <w:rsid w:val="00DF5900"/>
    <w:rsid w:val="00DF5B8C"/>
    <w:rsid w:val="00DF5D63"/>
    <w:rsid w:val="00DF60C3"/>
    <w:rsid w:val="00DF64D3"/>
    <w:rsid w:val="00DF6941"/>
    <w:rsid w:val="00DF6D01"/>
    <w:rsid w:val="00DFE58A"/>
    <w:rsid w:val="00E00053"/>
    <w:rsid w:val="00E008F4"/>
    <w:rsid w:val="00E00AB5"/>
    <w:rsid w:val="00E00B47"/>
    <w:rsid w:val="00E00C00"/>
    <w:rsid w:val="00E00C32"/>
    <w:rsid w:val="00E00EC2"/>
    <w:rsid w:val="00E018FF"/>
    <w:rsid w:val="00E02672"/>
    <w:rsid w:val="00E02744"/>
    <w:rsid w:val="00E030C1"/>
    <w:rsid w:val="00E03469"/>
    <w:rsid w:val="00E03C1C"/>
    <w:rsid w:val="00E03E0F"/>
    <w:rsid w:val="00E046AF"/>
    <w:rsid w:val="00E04865"/>
    <w:rsid w:val="00E04911"/>
    <w:rsid w:val="00E055A2"/>
    <w:rsid w:val="00E0566C"/>
    <w:rsid w:val="00E05726"/>
    <w:rsid w:val="00E05965"/>
    <w:rsid w:val="00E05D40"/>
    <w:rsid w:val="00E062F1"/>
    <w:rsid w:val="00E0636B"/>
    <w:rsid w:val="00E067C4"/>
    <w:rsid w:val="00E06825"/>
    <w:rsid w:val="00E069F8"/>
    <w:rsid w:val="00E06BCF"/>
    <w:rsid w:val="00E06EA6"/>
    <w:rsid w:val="00E07511"/>
    <w:rsid w:val="00E07851"/>
    <w:rsid w:val="00E07E2C"/>
    <w:rsid w:val="00E100F5"/>
    <w:rsid w:val="00E1017A"/>
    <w:rsid w:val="00E102BE"/>
    <w:rsid w:val="00E10506"/>
    <w:rsid w:val="00E10B49"/>
    <w:rsid w:val="00E10E35"/>
    <w:rsid w:val="00E11012"/>
    <w:rsid w:val="00E11261"/>
    <w:rsid w:val="00E1145E"/>
    <w:rsid w:val="00E114C4"/>
    <w:rsid w:val="00E11551"/>
    <w:rsid w:val="00E11D1B"/>
    <w:rsid w:val="00E125CA"/>
    <w:rsid w:val="00E128A5"/>
    <w:rsid w:val="00E128B6"/>
    <w:rsid w:val="00E12942"/>
    <w:rsid w:val="00E12C96"/>
    <w:rsid w:val="00E12CE0"/>
    <w:rsid w:val="00E130A1"/>
    <w:rsid w:val="00E132C3"/>
    <w:rsid w:val="00E13319"/>
    <w:rsid w:val="00E13B42"/>
    <w:rsid w:val="00E14210"/>
    <w:rsid w:val="00E14236"/>
    <w:rsid w:val="00E148E7"/>
    <w:rsid w:val="00E14AB8"/>
    <w:rsid w:val="00E15099"/>
    <w:rsid w:val="00E15139"/>
    <w:rsid w:val="00E152D5"/>
    <w:rsid w:val="00E154B9"/>
    <w:rsid w:val="00E15503"/>
    <w:rsid w:val="00E1652F"/>
    <w:rsid w:val="00E166AF"/>
    <w:rsid w:val="00E168F7"/>
    <w:rsid w:val="00E16A1F"/>
    <w:rsid w:val="00E170D1"/>
    <w:rsid w:val="00E172F7"/>
    <w:rsid w:val="00E17F45"/>
    <w:rsid w:val="00E20010"/>
    <w:rsid w:val="00E2018B"/>
    <w:rsid w:val="00E2030B"/>
    <w:rsid w:val="00E2031E"/>
    <w:rsid w:val="00E20526"/>
    <w:rsid w:val="00E20574"/>
    <w:rsid w:val="00E205CF"/>
    <w:rsid w:val="00E20B4B"/>
    <w:rsid w:val="00E20E5C"/>
    <w:rsid w:val="00E21527"/>
    <w:rsid w:val="00E21B9E"/>
    <w:rsid w:val="00E21C50"/>
    <w:rsid w:val="00E21C6A"/>
    <w:rsid w:val="00E22566"/>
    <w:rsid w:val="00E226C6"/>
    <w:rsid w:val="00E22C78"/>
    <w:rsid w:val="00E234DE"/>
    <w:rsid w:val="00E235E7"/>
    <w:rsid w:val="00E23E3B"/>
    <w:rsid w:val="00E240E8"/>
    <w:rsid w:val="00E248A6"/>
    <w:rsid w:val="00E24CDF"/>
    <w:rsid w:val="00E24F04"/>
    <w:rsid w:val="00E252A4"/>
    <w:rsid w:val="00E256D0"/>
    <w:rsid w:val="00E25CCB"/>
    <w:rsid w:val="00E2609B"/>
    <w:rsid w:val="00E2652D"/>
    <w:rsid w:val="00E268AA"/>
    <w:rsid w:val="00E26F47"/>
    <w:rsid w:val="00E271E3"/>
    <w:rsid w:val="00E273FE"/>
    <w:rsid w:val="00E275F5"/>
    <w:rsid w:val="00E278D8"/>
    <w:rsid w:val="00E279A3"/>
    <w:rsid w:val="00E30B20"/>
    <w:rsid w:val="00E30F37"/>
    <w:rsid w:val="00E3122F"/>
    <w:rsid w:val="00E3156A"/>
    <w:rsid w:val="00E32026"/>
    <w:rsid w:val="00E321FA"/>
    <w:rsid w:val="00E32494"/>
    <w:rsid w:val="00E32D38"/>
    <w:rsid w:val="00E32EAA"/>
    <w:rsid w:val="00E33661"/>
    <w:rsid w:val="00E3372A"/>
    <w:rsid w:val="00E337D9"/>
    <w:rsid w:val="00E33B0E"/>
    <w:rsid w:val="00E33C1C"/>
    <w:rsid w:val="00E340E0"/>
    <w:rsid w:val="00E349BE"/>
    <w:rsid w:val="00E34ED5"/>
    <w:rsid w:val="00E34F59"/>
    <w:rsid w:val="00E352BA"/>
    <w:rsid w:val="00E359B6"/>
    <w:rsid w:val="00E35E7E"/>
    <w:rsid w:val="00E36668"/>
    <w:rsid w:val="00E36AB8"/>
    <w:rsid w:val="00E36DFF"/>
    <w:rsid w:val="00E370A0"/>
    <w:rsid w:val="00E37AD7"/>
    <w:rsid w:val="00E37EAC"/>
    <w:rsid w:val="00E401F9"/>
    <w:rsid w:val="00E4047B"/>
    <w:rsid w:val="00E40C19"/>
    <w:rsid w:val="00E40EC5"/>
    <w:rsid w:val="00E40EDB"/>
    <w:rsid w:val="00E411B6"/>
    <w:rsid w:val="00E4189A"/>
    <w:rsid w:val="00E430F2"/>
    <w:rsid w:val="00E43199"/>
    <w:rsid w:val="00E43C0C"/>
    <w:rsid w:val="00E44293"/>
    <w:rsid w:val="00E44993"/>
    <w:rsid w:val="00E44DA3"/>
    <w:rsid w:val="00E455B7"/>
    <w:rsid w:val="00E45904"/>
    <w:rsid w:val="00E45ABC"/>
    <w:rsid w:val="00E45BB2"/>
    <w:rsid w:val="00E46037"/>
    <w:rsid w:val="00E4667D"/>
    <w:rsid w:val="00E46697"/>
    <w:rsid w:val="00E467D1"/>
    <w:rsid w:val="00E469E6"/>
    <w:rsid w:val="00E46ADE"/>
    <w:rsid w:val="00E46DDE"/>
    <w:rsid w:val="00E47134"/>
    <w:rsid w:val="00E47167"/>
    <w:rsid w:val="00E47262"/>
    <w:rsid w:val="00E47280"/>
    <w:rsid w:val="00E472DF"/>
    <w:rsid w:val="00E478ED"/>
    <w:rsid w:val="00E47917"/>
    <w:rsid w:val="00E47A05"/>
    <w:rsid w:val="00E506E4"/>
    <w:rsid w:val="00E5088B"/>
    <w:rsid w:val="00E50B81"/>
    <w:rsid w:val="00E5121D"/>
    <w:rsid w:val="00E5185F"/>
    <w:rsid w:val="00E52006"/>
    <w:rsid w:val="00E539A7"/>
    <w:rsid w:val="00E540C6"/>
    <w:rsid w:val="00E54498"/>
    <w:rsid w:val="00E54544"/>
    <w:rsid w:val="00E5461A"/>
    <w:rsid w:val="00E548DB"/>
    <w:rsid w:val="00E5494C"/>
    <w:rsid w:val="00E554B1"/>
    <w:rsid w:val="00E5571F"/>
    <w:rsid w:val="00E5577A"/>
    <w:rsid w:val="00E55A1E"/>
    <w:rsid w:val="00E55D35"/>
    <w:rsid w:val="00E5642C"/>
    <w:rsid w:val="00E56579"/>
    <w:rsid w:val="00E5664E"/>
    <w:rsid w:val="00E566D7"/>
    <w:rsid w:val="00E57A72"/>
    <w:rsid w:val="00E57B42"/>
    <w:rsid w:val="00E57F4E"/>
    <w:rsid w:val="00E60301"/>
    <w:rsid w:val="00E60A87"/>
    <w:rsid w:val="00E60AEE"/>
    <w:rsid w:val="00E60ECF"/>
    <w:rsid w:val="00E613E6"/>
    <w:rsid w:val="00E61D55"/>
    <w:rsid w:val="00E61DBC"/>
    <w:rsid w:val="00E62678"/>
    <w:rsid w:val="00E62847"/>
    <w:rsid w:val="00E629B0"/>
    <w:rsid w:val="00E62DF6"/>
    <w:rsid w:val="00E62E70"/>
    <w:rsid w:val="00E6317C"/>
    <w:rsid w:val="00E632F4"/>
    <w:rsid w:val="00E637D0"/>
    <w:rsid w:val="00E637D3"/>
    <w:rsid w:val="00E63A9C"/>
    <w:rsid w:val="00E64331"/>
    <w:rsid w:val="00E644B6"/>
    <w:rsid w:val="00E648D0"/>
    <w:rsid w:val="00E64D69"/>
    <w:rsid w:val="00E64F85"/>
    <w:rsid w:val="00E6513D"/>
    <w:rsid w:val="00E6526F"/>
    <w:rsid w:val="00E6543B"/>
    <w:rsid w:val="00E65656"/>
    <w:rsid w:val="00E65939"/>
    <w:rsid w:val="00E65BB3"/>
    <w:rsid w:val="00E65D95"/>
    <w:rsid w:val="00E66610"/>
    <w:rsid w:val="00E6685B"/>
    <w:rsid w:val="00E668DA"/>
    <w:rsid w:val="00E66A48"/>
    <w:rsid w:val="00E66BA8"/>
    <w:rsid w:val="00E66CB7"/>
    <w:rsid w:val="00E67218"/>
    <w:rsid w:val="00E676B2"/>
    <w:rsid w:val="00E67CF7"/>
    <w:rsid w:val="00E67E5B"/>
    <w:rsid w:val="00E67EA2"/>
    <w:rsid w:val="00E703F2"/>
    <w:rsid w:val="00E70A35"/>
    <w:rsid w:val="00E71403"/>
    <w:rsid w:val="00E7232E"/>
    <w:rsid w:val="00E724B8"/>
    <w:rsid w:val="00E7377D"/>
    <w:rsid w:val="00E7392C"/>
    <w:rsid w:val="00E73C30"/>
    <w:rsid w:val="00E74087"/>
    <w:rsid w:val="00E743B9"/>
    <w:rsid w:val="00E743FE"/>
    <w:rsid w:val="00E74868"/>
    <w:rsid w:val="00E749F1"/>
    <w:rsid w:val="00E74BA5"/>
    <w:rsid w:val="00E75E3C"/>
    <w:rsid w:val="00E7633B"/>
    <w:rsid w:val="00E7636C"/>
    <w:rsid w:val="00E764E0"/>
    <w:rsid w:val="00E7652E"/>
    <w:rsid w:val="00E7659E"/>
    <w:rsid w:val="00E767E4"/>
    <w:rsid w:val="00E77178"/>
    <w:rsid w:val="00E7741B"/>
    <w:rsid w:val="00E77497"/>
    <w:rsid w:val="00E774F3"/>
    <w:rsid w:val="00E77929"/>
    <w:rsid w:val="00E7CE27"/>
    <w:rsid w:val="00E8011E"/>
    <w:rsid w:val="00E80273"/>
    <w:rsid w:val="00E804AB"/>
    <w:rsid w:val="00E807D0"/>
    <w:rsid w:val="00E80C5A"/>
    <w:rsid w:val="00E80F97"/>
    <w:rsid w:val="00E820F1"/>
    <w:rsid w:val="00E82355"/>
    <w:rsid w:val="00E82634"/>
    <w:rsid w:val="00E82BCB"/>
    <w:rsid w:val="00E838DA"/>
    <w:rsid w:val="00E83EB6"/>
    <w:rsid w:val="00E845B5"/>
    <w:rsid w:val="00E8521F"/>
    <w:rsid w:val="00E85652"/>
    <w:rsid w:val="00E85BFD"/>
    <w:rsid w:val="00E85E4C"/>
    <w:rsid w:val="00E85FC2"/>
    <w:rsid w:val="00E864DF"/>
    <w:rsid w:val="00E866B1"/>
    <w:rsid w:val="00E868E4"/>
    <w:rsid w:val="00E86C73"/>
    <w:rsid w:val="00E87C30"/>
    <w:rsid w:val="00E900DE"/>
    <w:rsid w:val="00E90368"/>
    <w:rsid w:val="00E90834"/>
    <w:rsid w:val="00E90A3A"/>
    <w:rsid w:val="00E90B9A"/>
    <w:rsid w:val="00E90D44"/>
    <w:rsid w:val="00E90FDE"/>
    <w:rsid w:val="00E919E0"/>
    <w:rsid w:val="00E91E4F"/>
    <w:rsid w:val="00E92282"/>
    <w:rsid w:val="00E928C1"/>
    <w:rsid w:val="00E92F39"/>
    <w:rsid w:val="00E933B9"/>
    <w:rsid w:val="00E93A49"/>
    <w:rsid w:val="00E93B59"/>
    <w:rsid w:val="00E93F7C"/>
    <w:rsid w:val="00E93FC5"/>
    <w:rsid w:val="00E9402E"/>
    <w:rsid w:val="00E94860"/>
    <w:rsid w:val="00E94883"/>
    <w:rsid w:val="00E94DD6"/>
    <w:rsid w:val="00E95034"/>
    <w:rsid w:val="00E95216"/>
    <w:rsid w:val="00E95344"/>
    <w:rsid w:val="00E953B5"/>
    <w:rsid w:val="00E953CD"/>
    <w:rsid w:val="00E95BE8"/>
    <w:rsid w:val="00E96164"/>
    <w:rsid w:val="00E966EB"/>
    <w:rsid w:val="00E96818"/>
    <w:rsid w:val="00E96895"/>
    <w:rsid w:val="00E96A93"/>
    <w:rsid w:val="00E96FB0"/>
    <w:rsid w:val="00E973CD"/>
    <w:rsid w:val="00E976A0"/>
    <w:rsid w:val="00E97BDF"/>
    <w:rsid w:val="00E97C8C"/>
    <w:rsid w:val="00EA0172"/>
    <w:rsid w:val="00EA027B"/>
    <w:rsid w:val="00EA02AD"/>
    <w:rsid w:val="00EA04F3"/>
    <w:rsid w:val="00EA0569"/>
    <w:rsid w:val="00EA0709"/>
    <w:rsid w:val="00EA074E"/>
    <w:rsid w:val="00EA0913"/>
    <w:rsid w:val="00EA128C"/>
    <w:rsid w:val="00EA1889"/>
    <w:rsid w:val="00EA193D"/>
    <w:rsid w:val="00EA1B6E"/>
    <w:rsid w:val="00EA1CFC"/>
    <w:rsid w:val="00EA1E87"/>
    <w:rsid w:val="00EA21A5"/>
    <w:rsid w:val="00EA2A31"/>
    <w:rsid w:val="00EA2DF9"/>
    <w:rsid w:val="00EA2F45"/>
    <w:rsid w:val="00EA309A"/>
    <w:rsid w:val="00EA3418"/>
    <w:rsid w:val="00EA3686"/>
    <w:rsid w:val="00EA3BC0"/>
    <w:rsid w:val="00EA3FA4"/>
    <w:rsid w:val="00EA40D4"/>
    <w:rsid w:val="00EA4255"/>
    <w:rsid w:val="00EA4CBA"/>
    <w:rsid w:val="00EA526E"/>
    <w:rsid w:val="00EA56DE"/>
    <w:rsid w:val="00EA625F"/>
    <w:rsid w:val="00EA6B41"/>
    <w:rsid w:val="00EA6B42"/>
    <w:rsid w:val="00EA6C97"/>
    <w:rsid w:val="00EA6DE5"/>
    <w:rsid w:val="00EA7165"/>
    <w:rsid w:val="00EA7515"/>
    <w:rsid w:val="00EA779F"/>
    <w:rsid w:val="00EA78FE"/>
    <w:rsid w:val="00EA794F"/>
    <w:rsid w:val="00EA7A5D"/>
    <w:rsid w:val="00EA7ADB"/>
    <w:rsid w:val="00EB035B"/>
    <w:rsid w:val="00EB0E4C"/>
    <w:rsid w:val="00EB0F25"/>
    <w:rsid w:val="00EB18B4"/>
    <w:rsid w:val="00EB2242"/>
    <w:rsid w:val="00EB2357"/>
    <w:rsid w:val="00EB25FE"/>
    <w:rsid w:val="00EB2762"/>
    <w:rsid w:val="00EB2B6B"/>
    <w:rsid w:val="00EB32E4"/>
    <w:rsid w:val="00EB40A5"/>
    <w:rsid w:val="00EB43D0"/>
    <w:rsid w:val="00EB457E"/>
    <w:rsid w:val="00EB47C4"/>
    <w:rsid w:val="00EB503D"/>
    <w:rsid w:val="00EB52EF"/>
    <w:rsid w:val="00EB56B1"/>
    <w:rsid w:val="00EB57ED"/>
    <w:rsid w:val="00EB582F"/>
    <w:rsid w:val="00EB5E9E"/>
    <w:rsid w:val="00EB5F07"/>
    <w:rsid w:val="00EB5FEF"/>
    <w:rsid w:val="00EB6110"/>
    <w:rsid w:val="00EB648C"/>
    <w:rsid w:val="00EB698B"/>
    <w:rsid w:val="00EB6E67"/>
    <w:rsid w:val="00EB7344"/>
    <w:rsid w:val="00EB7A1E"/>
    <w:rsid w:val="00EB7AA7"/>
    <w:rsid w:val="00EC08C3"/>
    <w:rsid w:val="00EC08EF"/>
    <w:rsid w:val="00EC1934"/>
    <w:rsid w:val="00EC1B5A"/>
    <w:rsid w:val="00EC2343"/>
    <w:rsid w:val="00EC2942"/>
    <w:rsid w:val="00EC29B2"/>
    <w:rsid w:val="00EC2A21"/>
    <w:rsid w:val="00EC2ABB"/>
    <w:rsid w:val="00EC2E86"/>
    <w:rsid w:val="00EC311C"/>
    <w:rsid w:val="00EC3204"/>
    <w:rsid w:val="00EC33DF"/>
    <w:rsid w:val="00EC3C1E"/>
    <w:rsid w:val="00EC3F98"/>
    <w:rsid w:val="00EC3FDA"/>
    <w:rsid w:val="00EC44E8"/>
    <w:rsid w:val="00EC4AC9"/>
    <w:rsid w:val="00EC4B71"/>
    <w:rsid w:val="00EC4C99"/>
    <w:rsid w:val="00EC4DBF"/>
    <w:rsid w:val="00EC50C4"/>
    <w:rsid w:val="00EC5421"/>
    <w:rsid w:val="00EC57EA"/>
    <w:rsid w:val="00EC643B"/>
    <w:rsid w:val="00EC6984"/>
    <w:rsid w:val="00EC6DBC"/>
    <w:rsid w:val="00EC7294"/>
    <w:rsid w:val="00EC762F"/>
    <w:rsid w:val="00EC7E01"/>
    <w:rsid w:val="00ED01F2"/>
    <w:rsid w:val="00ED05AD"/>
    <w:rsid w:val="00ED0BB6"/>
    <w:rsid w:val="00ED0F0C"/>
    <w:rsid w:val="00ED13E5"/>
    <w:rsid w:val="00ED1490"/>
    <w:rsid w:val="00ED168B"/>
    <w:rsid w:val="00ED1D82"/>
    <w:rsid w:val="00ED2398"/>
    <w:rsid w:val="00ED2615"/>
    <w:rsid w:val="00ED2763"/>
    <w:rsid w:val="00ED288D"/>
    <w:rsid w:val="00ED29E7"/>
    <w:rsid w:val="00ED2C4D"/>
    <w:rsid w:val="00ED2C78"/>
    <w:rsid w:val="00ED2DA6"/>
    <w:rsid w:val="00ED302A"/>
    <w:rsid w:val="00ED351E"/>
    <w:rsid w:val="00ED38FF"/>
    <w:rsid w:val="00ED3902"/>
    <w:rsid w:val="00ED3D7E"/>
    <w:rsid w:val="00ED3E34"/>
    <w:rsid w:val="00ED4CE2"/>
    <w:rsid w:val="00ED4E6D"/>
    <w:rsid w:val="00ED4EA0"/>
    <w:rsid w:val="00ED50E6"/>
    <w:rsid w:val="00ED609A"/>
    <w:rsid w:val="00ED6808"/>
    <w:rsid w:val="00ED6B10"/>
    <w:rsid w:val="00ED6C0C"/>
    <w:rsid w:val="00ED6C76"/>
    <w:rsid w:val="00ED70BD"/>
    <w:rsid w:val="00ED7889"/>
    <w:rsid w:val="00ED7A6C"/>
    <w:rsid w:val="00ED7C6E"/>
    <w:rsid w:val="00ED7EF8"/>
    <w:rsid w:val="00ED7F42"/>
    <w:rsid w:val="00EE02B4"/>
    <w:rsid w:val="00EE04DF"/>
    <w:rsid w:val="00EE0976"/>
    <w:rsid w:val="00EE0D23"/>
    <w:rsid w:val="00EE1563"/>
    <w:rsid w:val="00EE189E"/>
    <w:rsid w:val="00EE1BF1"/>
    <w:rsid w:val="00EE210C"/>
    <w:rsid w:val="00EE217B"/>
    <w:rsid w:val="00EE2234"/>
    <w:rsid w:val="00EE261E"/>
    <w:rsid w:val="00EE27EF"/>
    <w:rsid w:val="00EE29BB"/>
    <w:rsid w:val="00EE2F3F"/>
    <w:rsid w:val="00EE33EC"/>
    <w:rsid w:val="00EE36E2"/>
    <w:rsid w:val="00EE3D05"/>
    <w:rsid w:val="00EE3E93"/>
    <w:rsid w:val="00EE3FCA"/>
    <w:rsid w:val="00EE413A"/>
    <w:rsid w:val="00EE4658"/>
    <w:rsid w:val="00EE4763"/>
    <w:rsid w:val="00EE4A7C"/>
    <w:rsid w:val="00EE4CB6"/>
    <w:rsid w:val="00EE4DDB"/>
    <w:rsid w:val="00EE50DF"/>
    <w:rsid w:val="00EE5134"/>
    <w:rsid w:val="00EE533D"/>
    <w:rsid w:val="00EE5375"/>
    <w:rsid w:val="00EE59B9"/>
    <w:rsid w:val="00EE5B41"/>
    <w:rsid w:val="00EE5CAF"/>
    <w:rsid w:val="00EE5CDA"/>
    <w:rsid w:val="00EE5ED0"/>
    <w:rsid w:val="00EE5F36"/>
    <w:rsid w:val="00EE6133"/>
    <w:rsid w:val="00EE640D"/>
    <w:rsid w:val="00EE6642"/>
    <w:rsid w:val="00EE684A"/>
    <w:rsid w:val="00EE6CB8"/>
    <w:rsid w:val="00EE6E3C"/>
    <w:rsid w:val="00EE7B20"/>
    <w:rsid w:val="00EE7B6F"/>
    <w:rsid w:val="00EE7E3C"/>
    <w:rsid w:val="00EE7FF5"/>
    <w:rsid w:val="00EF0DC6"/>
    <w:rsid w:val="00EF10F9"/>
    <w:rsid w:val="00EF157A"/>
    <w:rsid w:val="00EF15ED"/>
    <w:rsid w:val="00EF17D5"/>
    <w:rsid w:val="00EF1B89"/>
    <w:rsid w:val="00EF1E51"/>
    <w:rsid w:val="00EF21A4"/>
    <w:rsid w:val="00EF23F7"/>
    <w:rsid w:val="00EF270F"/>
    <w:rsid w:val="00EF29B1"/>
    <w:rsid w:val="00EF2B68"/>
    <w:rsid w:val="00EF2B7F"/>
    <w:rsid w:val="00EF2BC8"/>
    <w:rsid w:val="00EF2BC9"/>
    <w:rsid w:val="00EF314D"/>
    <w:rsid w:val="00EF35D7"/>
    <w:rsid w:val="00EF3FE8"/>
    <w:rsid w:val="00EF410E"/>
    <w:rsid w:val="00EF5192"/>
    <w:rsid w:val="00EF5888"/>
    <w:rsid w:val="00EF5A03"/>
    <w:rsid w:val="00EF5B27"/>
    <w:rsid w:val="00EF6356"/>
    <w:rsid w:val="00EF63C8"/>
    <w:rsid w:val="00EF6B4E"/>
    <w:rsid w:val="00EF6C9F"/>
    <w:rsid w:val="00EF710B"/>
    <w:rsid w:val="00EF7303"/>
    <w:rsid w:val="00EF750E"/>
    <w:rsid w:val="00EF7AC9"/>
    <w:rsid w:val="00EF7B60"/>
    <w:rsid w:val="00F000D8"/>
    <w:rsid w:val="00F00444"/>
    <w:rsid w:val="00F006A9"/>
    <w:rsid w:val="00F006EB"/>
    <w:rsid w:val="00F00A74"/>
    <w:rsid w:val="00F00F86"/>
    <w:rsid w:val="00F015B4"/>
    <w:rsid w:val="00F01F73"/>
    <w:rsid w:val="00F02FD9"/>
    <w:rsid w:val="00F03BCB"/>
    <w:rsid w:val="00F04089"/>
    <w:rsid w:val="00F0449D"/>
    <w:rsid w:val="00F04A87"/>
    <w:rsid w:val="00F050BD"/>
    <w:rsid w:val="00F05A20"/>
    <w:rsid w:val="00F05B31"/>
    <w:rsid w:val="00F06035"/>
    <w:rsid w:val="00F0648B"/>
    <w:rsid w:val="00F06EC1"/>
    <w:rsid w:val="00F072BD"/>
    <w:rsid w:val="00F07840"/>
    <w:rsid w:val="00F07FE9"/>
    <w:rsid w:val="00F105D4"/>
    <w:rsid w:val="00F10BE5"/>
    <w:rsid w:val="00F10CEA"/>
    <w:rsid w:val="00F10E62"/>
    <w:rsid w:val="00F111FF"/>
    <w:rsid w:val="00F115AA"/>
    <w:rsid w:val="00F11C6D"/>
    <w:rsid w:val="00F11FF9"/>
    <w:rsid w:val="00F122DE"/>
    <w:rsid w:val="00F12615"/>
    <w:rsid w:val="00F128C2"/>
    <w:rsid w:val="00F12A29"/>
    <w:rsid w:val="00F12DDA"/>
    <w:rsid w:val="00F1328B"/>
    <w:rsid w:val="00F13586"/>
    <w:rsid w:val="00F135AE"/>
    <w:rsid w:val="00F139A2"/>
    <w:rsid w:val="00F139A3"/>
    <w:rsid w:val="00F13A4C"/>
    <w:rsid w:val="00F14F19"/>
    <w:rsid w:val="00F14F63"/>
    <w:rsid w:val="00F1529C"/>
    <w:rsid w:val="00F15447"/>
    <w:rsid w:val="00F1570B"/>
    <w:rsid w:val="00F1593B"/>
    <w:rsid w:val="00F16BDF"/>
    <w:rsid w:val="00F20A79"/>
    <w:rsid w:val="00F20D76"/>
    <w:rsid w:val="00F20E75"/>
    <w:rsid w:val="00F21469"/>
    <w:rsid w:val="00F21499"/>
    <w:rsid w:val="00F2155B"/>
    <w:rsid w:val="00F21CA4"/>
    <w:rsid w:val="00F226EA"/>
    <w:rsid w:val="00F22AB1"/>
    <w:rsid w:val="00F22F7F"/>
    <w:rsid w:val="00F23163"/>
    <w:rsid w:val="00F232DC"/>
    <w:rsid w:val="00F23E6F"/>
    <w:rsid w:val="00F23FF4"/>
    <w:rsid w:val="00F240C2"/>
    <w:rsid w:val="00F2419E"/>
    <w:rsid w:val="00F24A2F"/>
    <w:rsid w:val="00F24ACF"/>
    <w:rsid w:val="00F24DE8"/>
    <w:rsid w:val="00F25070"/>
    <w:rsid w:val="00F25241"/>
    <w:rsid w:val="00F25687"/>
    <w:rsid w:val="00F2574F"/>
    <w:rsid w:val="00F2575C"/>
    <w:rsid w:val="00F25D96"/>
    <w:rsid w:val="00F25F9D"/>
    <w:rsid w:val="00F262CF"/>
    <w:rsid w:val="00F26BE3"/>
    <w:rsid w:val="00F26FD7"/>
    <w:rsid w:val="00F270CE"/>
    <w:rsid w:val="00F27107"/>
    <w:rsid w:val="00F273F1"/>
    <w:rsid w:val="00F2757D"/>
    <w:rsid w:val="00F27AFD"/>
    <w:rsid w:val="00F27E27"/>
    <w:rsid w:val="00F27F91"/>
    <w:rsid w:val="00F309C0"/>
    <w:rsid w:val="00F309DD"/>
    <w:rsid w:val="00F30A2A"/>
    <w:rsid w:val="00F30B09"/>
    <w:rsid w:val="00F30C4A"/>
    <w:rsid w:val="00F30F55"/>
    <w:rsid w:val="00F31837"/>
    <w:rsid w:val="00F31C95"/>
    <w:rsid w:val="00F32001"/>
    <w:rsid w:val="00F321CA"/>
    <w:rsid w:val="00F3274D"/>
    <w:rsid w:val="00F32A77"/>
    <w:rsid w:val="00F32B8A"/>
    <w:rsid w:val="00F32CAD"/>
    <w:rsid w:val="00F32FD5"/>
    <w:rsid w:val="00F32FFC"/>
    <w:rsid w:val="00F3331E"/>
    <w:rsid w:val="00F3336C"/>
    <w:rsid w:val="00F33AD2"/>
    <w:rsid w:val="00F33DCC"/>
    <w:rsid w:val="00F33EEE"/>
    <w:rsid w:val="00F347C0"/>
    <w:rsid w:val="00F34A35"/>
    <w:rsid w:val="00F34BD9"/>
    <w:rsid w:val="00F35051"/>
    <w:rsid w:val="00F35DA2"/>
    <w:rsid w:val="00F35DFF"/>
    <w:rsid w:val="00F3643C"/>
    <w:rsid w:val="00F3662E"/>
    <w:rsid w:val="00F36965"/>
    <w:rsid w:val="00F377C8"/>
    <w:rsid w:val="00F3F2AA"/>
    <w:rsid w:val="00F40818"/>
    <w:rsid w:val="00F408EE"/>
    <w:rsid w:val="00F409AE"/>
    <w:rsid w:val="00F409D6"/>
    <w:rsid w:val="00F40B11"/>
    <w:rsid w:val="00F40B7F"/>
    <w:rsid w:val="00F4151E"/>
    <w:rsid w:val="00F41BDF"/>
    <w:rsid w:val="00F42052"/>
    <w:rsid w:val="00F42BAB"/>
    <w:rsid w:val="00F42CDD"/>
    <w:rsid w:val="00F433A7"/>
    <w:rsid w:val="00F436E6"/>
    <w:rsid w:val="00F439C8"/>
    <w:rsid w:val="00F43AA3"/>
    <w:rsid w:val="00F44D51"/>
    <w:rsid w:val="00F4518D"/>
    <w:rsid w:val="00F47B1A"/>
    <w:rsid w:val="00F47B50"/>
    <w:rsid w:val="00F47C2A"/>
    <w:rsid w:val="00F47F81"/>
    <w:rsid w:val="00F50799"/>
    <w:rsid w:val="00F50907"/>
    <w:rsid w:val="00F50941"/>
    <w:rsid w:val="00F50DE3"/>
    <w:rsid w:val="00F50DE5"/>
    <w:rsid w:val="00F51308"/>
    <w:rsid w:val="00F51568"/>
    <w:rsid w:val="00F51B8A"/>
    <w:rsid w:val="00F52000"/>
    <w:rsid w:val="00F5240C"/>
    <w:rsid w:val="00F52AB2"/>
    <w:rsid w:val="00F52C34"/>
    <w:rsid w:val="00F532D2"/>
    <w:rsid w:val="00F53A68"/>
    <w:rsid w:val="00F541B0"/>
    <w:rsid w:val="00F54252"/>
    <w:rsid w:val="00F542FF"/>
    <w:rsid w:val="00F54539"/>
    <w:rsid w:val="00F54632"/>
    <w:rsid w:val="00F54BFB"/>
    <w:rsid w:val="00F54CE3"/>
    <w:rsid w:val="00F551C6"/>
    <w:rsid w:val="00F55AEA"/>
    <w:rsid w:val="00F55D89"/>
    <w:rsid w:val="00F55FC7"/>
    <w:rsid w:val="00F5674A"/>
    <w:rsid w:val="00F56A9D"/>
    <w:rsid w:val="00F572DD"/>
    <w:rsid w:val="00F57504"/>
    <w:rsid w:val="00F57565"/>
    <w:rsid w:val="00F57AAF"/>
    <w:rsid w:val="00F57FED"/>
    <w:rsid w:val="00F603A9"/>
    <w:rsid w:val="00F603E8"/>
    <w:rsid w:val="00F6052D"/>
    <w:rsid w:val="00F60A2B"/>
    <w:rsid w:val="00F60DF4"/>
    <w:rsid w:val="00F6103F"/>
    <w:rsid w:val="00F6134D"/>
    <w:rsid w:val="00F613B6"/>
    <w:rsid w:val="00F61575"/>
    <w:rsid w:val="00F617D9"/>
    <w:rsid w:val="00F628A3"/>
    <w:rsid w:val="00F6319E"/>
    <w:rsid w:val="00F63231"/>
    <w:rsid w:val="00F633C8"/>
    <w:rsid w:val="00F63F87"/>
    <w:rsid w:val="00F64247"/>
    <w:rsid w:val="00F642DF"/>
    <w:rsid w:val="00F6473E"/>
    <w:rsid w:val="00F64AFB"/>
    <w:rsid w:val="00F64D89"/>
    <w:rsid w:val="00F652AB"/>
    <w:rsid w:val="00F65914"/>
    <w:rsid w:val="00F664CC"/>
    <w:rsid w:val="00F66832"/>
    <w:rsid w:val="00F668DC"/>
    <w:rsid w:val="00F66EA7"/>
    <w:rsid w:val="00F66F76"/>
    <w:rsid w:val="00F6706D"/>
    <w:rsid w:val="00F677AB"/>
    <w:rsid w:val="00F678F1"/>
    <w:rsid w:val="00F67C4E"/>
    <w:rsid w:val="00F67DA7"/>
    <w:rsid w:val="00F702C4"/>
    <w:rsid w:val="00F70510"/>
    <w:rsid w:val="00F705B0"/>
    <w:rsid w:val="00F70B5B"/>
    <w:rsid w:val="00F70E27"/>
    <w:rsid w:val="00F70EBA"/>
    <w:rsid w:val="00F710FF"/>
    <w:rsid w:val="00F71339"/>
    <w:rsid w:val="00F718A1"/>
    <w:rsid w:val="00F71D12"/>
    <w:rsid w:val="00F71F71"/>
    <w:rsid w:val="00F720EC"/>
    <w:rsid w:val="00F722A3"/>
    <w:rsid w:val="00F728CB"/>
    <w:rsid w:val="00F72F9F"/>
    <w:rsid w:val="00F73206"/>
    <w:rsid w:val="00F7333A"/>
    <w:rsid w:val="00F73A1A"/>
    <w:rsid w:val="00F73C1F"/>
    <w:rsid w:val="00F74366"/>
    <w:rsid w:val="00F7455D"/>
    <w:rsid w:val="00F74A3F"/>
    <w:rsid w:val="00F74B5F"/>
    <w:rsid w:val="00F74D6F"/>
    <w:rsid w:val="00F752C1"/>
    <w:rsid w:val="00F75D83"/>
    <w:rsid w:val="00F76581"/>
    <w:rsid w:val="00F76758"/>
    <w:rsid w:val="00F7685F"/>
    <w:rsid w:val="00F76AC1"/>
    <w:rsid w:val="00F77212"/>
    <w:rsid w:val="00F77A74"/>
    <w:rsid w:val="00F77D93"/>
    <w:rsid w:val="00F77DDD"/>
    <w:rsid w:val="00F802ED"/>
    <w:rsid w:val="00F80850"/>
    <w:rsid w:val="00F8094A"/>
    <w:rsid w:val="00F80BD5"/>
    <w:rsid w:val="00F80C40"/>
    <w:rsid w:val="00F8106A"/>
    <w:rsid w:val="00F81394"/>
    <w:rsid w:val="00F821C9"/>
    <w:rsid w:val="00F82350"/>
    <w:rsid w:val="00F827C2"/>
    <w:rsid w:val="00F82881"/>
    <w:rsid w:val="00F82CBE"/>
    <w:rsid w:val="00F83038"/>
    <w:rsid w:val="00F83464"/>
    <w:rsid w:val="00F8349F"/>
    <w:rsid w:val="00F83A17"/>
    <w:rsid w:val="00F83A94"/>
    <w:rsid w:val="00F83C4B"/>
    <w:rsid w:val="00F83C59"/>
    <w:rsid w:val="00F843F0"/>
    <w:rsid w:val="00F8441F"/>
    <w:rsid w:val="00F84B49"/>
    <w:rsid w:val="00F85B8A"/>
    <w:rsid w:val="00F8610C"/>
    <w:rsid w:val="00F86236"/>
    <w:rsid w:val="00F862BC"/>
    <w:rsid w:val="00F866B7"/>
    <w:rsid w:val="00F86784"/>
    <w:rsid w:val="00F867B5"/>
    <w:rsid w:val="00F86892"/>
    <w:rsid w:val="00F87CC4"/>
    <w:rsid w:val="00F87D0E"/>
    <w:rsid w:val="00F87DA7"/>
    <w:rsid w:val="00F900F3"/>
    <w:rsid w:val="00F907EF"/>
    <w:rsid w:val="00F90863"/>
    <w:rsid w:val="00F90904"/>
    <w:rsid w:val="00F90951"/>
    <w:rsid w:val="00F90FF7"/>
    <w:rsid w:val="00F915A2"/>
    <w:rsid w:val="00F915EE"/>
    <w:rsid w:val="00F91633"/>
    <w:rsid w:val="00F916DA"/>
    <w:rsid w:val="00F918B7"/>
    <w:rsid w:val="00F919E3"/>
    <w:rsid w:val="00F9230E"/>
    <w:rsid w:val="00F9260C"/>
    <w:rsid w:val="00F92991"/>
    <w:rsid w:val="00F929A2"/>
    <w:rsid w:val="00F92BEB"/>
    <w:rsid w:val="00F92EDC"/>
    <w:rsid w:val="00F9303C"/>
    <w:rsid w:val="00F938B1"/>
    <w:rsid w:val="00F93CE9"/>
    <w:rsid w:val="00F94370"/>
    <w:rsid w:val="00F947C8"/>
    <w:rsid w:val="00F9481C"/>
    <w:rsid w:val="00F948E9"/>
    <w:rsid w:val="00F94FDE"/>
    <w:rsid w:val="00F950F2"/>
    <w:rsid w:val="00F95176"/>
    <w:rsid w:val="00F95F10"/>
    <w:rsid w:val="00F95FE9"/>
    <w:rsid w:val="00F96355"/>
    <w:rsid w:val="00F9639F"/>
    <w:rsid w:val="00F96847"/>
    <w:rsid w:val="00F96B37"/>
    <w:rsid w:val="00F978B9"/>
    <w:rsid w:val="00F97E63"/>
    <w:rsid w:val="00FA00BE"/>
    <w:rsid w:val="00FA0AAD"/>
    <w:rsid w:val="00FA0E60"/>
    <w:rsid w:val="00FA0FBE"/>
    <w:rsid w:val="00FA101D"/>
    <w:rsid w:val="00FA230D"/>
    <w:rsid w:val="00FA2424"/>
    <w:rsid w:val="00FA2E37"/>
    <w:rsid w:val="00FA3237"/>
    <w:rsid w:val="00FA3387"/>
    <w:rsid w:val="00FA3434"/>
    <w:rsid w:val="00FA3AC2"/>
    <w:rsid w:val="00FA3D2E"/>
    <w:rsid w:val="00FA3D44"/>
    <w:rsid w:val="00FA3D8E"/>
    <w:rsid w:val="00FA3EC5"/>
    <w:rsid w:val="00FA41F0"/>
    <w:rsid w:val="00FA41F6"/>
    <w:rsid w:val="00FA4315"/>
    <w:rsid w:val="00FA44FF"/>
    <w:rsid w:val="00FA47EF"/>
    <w:rsid w:val="00FA480C"/>
    <w:rsid w:val="00FA49CE"/>
    <w:rsid w:val="00FA4B83"/>
    <w:rsid w:val="00FA4D21"/>
    <w:rsid w:val="00FA4D7C"/>
    <w:rsid w:val="00FA4DBC"/>
    <w:rsid w:val="00FA5E5D"/>
    <w:rsid w:val="00FA5E7D"/>
    <w:rsid w:val="00FA61B4"/>
    <w:rsid w:val="00FA620D"/>
    <w:rsid w:val="00FA63DF"/>
    <w:rsid w:val="00FA642B"/>
    <w:rsid w:val="00FA64E1"/>
    <w:rsid w:val="00FA64F7"/>
    <w:rsid w:val="00FA66EE"/>
    <w:rsid w:val="00FA68E6"/>
    <w:rsid w:val="00FA6DAC"/>
    <w:rsid w:val="00FA7077"/>
    <w:rsid w:val="00FA74FD"/>
    <w:rsid w:val="00FA7505"/>
    <w:rsid w:val="00FA79A7"/>
    <w:rsid w:val="00FAE3CB"/>
    <w:rsid w:val="00FB01AF"/>
    <w:rsid w:val="00FB05B2"/>
    <w:rsid w:val="00FB0858"/>
    <w:rsid w:val="00FB107D"/>
    <w:rsid w:val="00FB10C8"/>
    <w:rsid w:val="00FB1347"/>
    <w:rsid w:val="00FB13DE"/>
    <w:rsid w:val="00FB1820"/>
    <w:rsid w:val="00FB18A6"/>
    <w:rsid w:val="00FB1AE7"/>
    <w:rsid w:val="00FB1F04"/>
    <w:rsid w:val="00FB2072"/>
    <w:rsid w:val="00FB2545"/>
    <w:rsid w:val="00FB2CC3"/>
    <w:rsid w:val="00FB3616"/>
    <w:rsid w:val="00FB36E7"/>
    <w:rsid w:val="00FB38C8"/>
    <w:rsid w:val="00FB4023"/>
    <w:rsid w:val="00FB40DF"/>
    <w:rsid w:val="00FB4474"/>
    <w:rsid w:val="00FB4850"/>
    <w:rsid w:val="00FB4C8A"/>
    <w:rsid w:val="00FB4DB4"/>
    <w:rsid w:val="00FB51ED"/>
    <w:rsid w:val="00FB538F"/>
    <w:rsid w:val="00FB5558"/>
    <w:rsid w:val="00FB57D3"/>
    <w:rsid w:val="00FB5C4E"/>
    <w:rsid w:val="00FB653B"/>
    <w:rsid w:val="00FB681F"/>
    <w:rsid w:val="00FB6CBC"/>
    <w:rsid w:val="00FB70C4"/>
    <w:rsid w:val="00FB70FB"/>
    <w:rsid w:val="00FB7994"/>
    <w:rsid w:val="00FB7F03"/>
    <w:rsid w:val="00FC0150"/>
    <w:rsid w:val="00FC02F3"/>
    <w:rsid w:val="00FC0366"/>
    <w:rsid w:val="00FC1128"/>
    <w:rsid w:val="00FC144D"/>
    <w:rsid w:val="00FC1ABB"/>
    <w:rsid w:val="00FC1D26"/>
    <w:rsid w:val="00FC1D7A"/>
    <w:rsid w:val="00FC1FB3"/>
    <w:rsid w:val="00FC24F7"/>
    <w:rsid w:val="00FC2F19"/>
    <w:rsid w:val="00FC2F75"/>
    <w:rsid w:val="00FC3486"/>
    <w:rsid w:val="00FC3671"/>
    <w:rsid w:val="00FC36F7"/>
    <w:rsid w:val="00FC3924"/>
    <w:rsid w:val="00FC3952"/>
    <w:rsid w:val="00FC39DF"/>
    <w:rsid w:val="00FC41E7"/>
    <w:rsid w:val="00FC44F3"/>
    <w:rsid w:val="00FC45BA"/>
    <w:rsid w:val="00FC4626"/>
    <w:rsid w:val="00FC499D"/>
    <w:rsid w:val="00FC4C06"/>
    <w:rsid w:val="00FC542D"/>
    <w:rsid w:val="00FC55CE"/>
    <w:rsid w:val="00FC5D73"/>
    <w:rsid w:val="00FC5F0F"/>
    <w:rsid w:val="00FC5F41"/>
    <w:rsid w:val="00FC636F"/>
    <w:rsid w:val="00FC63E7"/>
    <w:rsid w:val="00FC63FF"/>
    <w:rsid w:val="00FC6629"/>
    <w:rsid w:val="00FC6FD8"/>
    <w:rsid w:val="00FC704D"/>
    <w:rsid w:val="00FC704F"/>
    <w:rsid w:val="00FC7B92"/>
    <w:rsid w:val="00FC7F73"/>
    <w:rsid w:val="00FD0137"/>
    <w:rsid w:val="00FD045C"/>
    <w:rsid w:val="00FD047B"/>
    <w:rsid w:val="00FD0626"/>
    <w:rsid w:val="00FD0908"/>
    <w:rsid w:val="00FD0CD3"/>
    <w:rsid w:val="00FD0E79"/>
    <w:rsid w:val="00FD1A28"/>
    <w:rsid w:val="00FD1F35"/>
    <w:rsid w:val="00FD243E"/>
    <w:rsid w:val="00FD2462"/>
    <w:rsid w:val="00FD2473"/>
    <w:rsid w:val="00FD2DA0"/>
    <w:rsid w:val="00FD2F74"/>
    <w:rsid w:val="00FD30BA"/>
    <w:rsid w:val="00FD3826"/>
    <w:rsid w:val="00FD3D1F"/>
    <w:rsid w:val="00FD3EE2"/>
    <w:rsid w:val="00FD3F15"/>
    <w:rsid w:val="00FD500E"/>
    <w:rsid w:val="00FD5231"/>
    <w:rsid w:val="00FD54B0"/>
    <w:rsid w:val="00FD5B05"/>
    <w:rsid w:val="00FD5DE9"/>
    <w:rsid w:val="00FD5FDA"/>
    <w:rsid w:val="00FD61A3"/>
    <w:rsid w:val="00FD6307"/>
    <w:rsid w:val="00FD6367"/>
    <w:rsid w:val="00FD6372"/>
    <w:rsid w:val="00FD6C5A"/>
    <w:rsid w:val="00FD6EE6"/>
    <w:rsid w:val="00FD7251"/>
    <w:rsid w:val="00FD7724"/>
    <w:rsid w:val="00FD78D9"/>
    <w:rsid w:val="00FD79AE"/>
    <w:rsid w:val="00FD7E02"/>
    <w:rsid w:val="00FE0478"/>
    <w:rsid w:val="00FE09B6"/>
    <w:rsid w:val="00FE0F34"/>
    <w:rsid w:val="00FE1803"/>
    <w:rsid w:val="00FE27D6"/>
    <w:rsid w:val="00FE2B6C"/>
    <w:rsid w:val="00FE3C25"/>
    <w:rsid w:val="00FE3C33"/>
    <w:rsid w:val="00FE3C8F"/>
    <w:rsid w:val="00FE3F6B"/>
    <w:rsid w:val="00FE417B"/>
    <w:rsid w:val="00FE4728"/>
    <w:rsid w:val="00FE49E9"/>
    <w:rsid w:val="00FE4EB6"/>
    <w:rsid w:val="00FE4F2E"/>
    <w:rsid w:val="00FE559B"/>
    <w:rsid w:val="00FE5EE0"/>
    <w:rsid w:val="00FE5F82"/>
    <w:rsid w:val="00FE6DFD"/>
    <w:rsid w:val="00FE705C"/>
    <w:rsid w:val="00FE72B8"/>
    <w:rsid w:val="00FE7323"/>
    <w:rsid w:val="00FE74E7"/>
    <w:rsid w:val="00FE7740"/>
    <w:rsid w:val="00FE7880"/>
    <w:rsid w:val="00FF0E83"/>
    <w:rsid w:val="00FF13F2"/>
    <w:rsid w:val="00FF15E1"/>
    <w:rsid w:val="00FF2656"/>
    <w:rsid w:val="00FF3317"/>
    <w:rsid w:val="00FF36C6"/>
    <w:rsid w:val="00FF3DC6"/>
    <w:rsid w:val="00FF3EA7"/>
    <w:rsid w:val="00FF442D"/>
    <w:rsid w:val="00FF4539"/>
    <w:rsid w:val="00FF4BB5"/>
    <w:rsid w:val="00FF52C8"/>
    <w:rsid w:val="00FF55FC"/>
    <w:rsid w:val="00FF56C1"/>
    <w:rsid w:val="00FF58AF"/>
    <w:rsid w:val="00FF5AB5"/>
    <w:rsid w:val="00FF610D"/>
    <w:rsid w:val="00FF62F2"/>
    <w:rsid w:val="00FF65EA"/>
    <w:rsid w:val="00FF671A"/>
    <w:rsid w:val="00FF6B51"/>
    <w:rsid w:val="00FF6C5F"/>
    <w:rsid w:val="00FF6D24"/>
    <w:rsid w:val="00FF7DDE"/>
    <w:rsid w:val="00FF7DF0"/>
    <w:rsid w:val="0102CC22"/>
    <w:rsid w:val="010388CD"/>
    <w:rsid w:val="01038D64"/>
    <w:rsid w:val="0103FD36"/>
    <w:rsid w:val="01053A0C"/>
    <w:rsid w:val="010A821D"/>
    <w:rsid w:val="011271AD"/>
    <w:rsid w:val="0112CB69"/>
    <w:rsid w:val="01144F85"/>
    <w:rsid w:val="011D1B06"/>
    <w:rsid w:val="0123596C"/>
    <w:rsid w:val="01272B9C"/>
    <w:rsid w:val="012814BD"/>
    <w:rsid w:val="0128AE07"/>
    <w:rsid w:val="01290ACE"/>
    <w:rsid w:val="0134B8CF"/>
    <w:rsid w:val="01366496"/>
    <w:rsid w:val="01389799"/>
    <w:rsid w:val="0139FA9F"/>
    <w:rsid w:val="013CB577"/>
    <w:rsid w:val="013E4C67"/>
    <w:rsid w:val="013EDB6B"/>
    <w:rsid w:val="013FBCCE"/>
    <w:rsid w:val="01434ED1"/>
    <w:rsid w:val="01455770"/>
    <w:rsid w:val="0145C77B"/>
    <w:rsid w:val="0146457A"/>
    <w:rsid w:val="014AD7C7"/>
    <w:rsid w:val="014B6B64"/>
    <w:rsid w:val="014D7EDE"/>
    <w:rsid w:val="01501069"/>
    <w:rsid w:val="015119EE"/>
    <w:rsid w:val="0153B294"/>
    <w:rsid w:val="0153C1AC"/>
    <w:rsid w:val="015501F5"/>
    <w:rsid w:val="0157F073"/>
    <w:rsid w:val="015F1E37"/>
    <w:rsid w:val="01647475"/>
    <w:rsid w:val="0165F039"/>
    <w:rsid w:val="0166E9AC"/>
    <w:rsid w:val="0169C52D"/>
    <w:rsid w:val="016F9222"/>
    <w:rsid w:val="017628FC"/>
    <w:rsid w:val="01774F32"/>
    <w:rsid w:val="017B7F29"/>
    <w:rsid w:val="017D1E4C"/>
    <w:rsid w:val="017DE6FE"/>
    <w:rsid w:val="0183F314"/>
    <w:rsid w:val="0187E6A2"/>
    <w:rsid w:val="018B8997"/>
    <w:rsid w:val="018E448E"/>
    <w:rsid w:val="01957AF9"/>
    <w:rsid w:val="01991F97"/>
    <w:rsid w:val="019AAFDD"/>
    <w:rsid w:val="019C5392"/>
    <w:rsid w:val="019F65D6"/>
    <w:rsid w:val="019FED74"/>
    <w:rsid w:val="01A4A9D1"/>
    <w:rsid w:val="01A8A8D6"/>
    <w:rsid w:val="01A954AE"/>
    <w:rsid w:val="01AC46CF"/>
    <w:rsid w:val="01ADBD75"/>
    <w:rsid w:val="01ADE4E4"/>
    <w:rsid w:val="01B1F51C"/>
    <w:rsid w:val="01B34E42"/>
    <w:rsid w:val="01B3845D"/>
    <w:rsid w:val="01B5E76D"/>
    <w:rsid w:val="01B7748C"/>
    <w:rsid w:val="01BA2594"/>
    <w:rsid w:val="01C3EE8D"/>
    <w:rsid w:val="01C62668"/>
    <w:rsid w:val="01C6A123"/>
    <w:rsid w:val="01CC1122"/>
    <w:rsid w:val="01CCF39A"/>
    <w:rsid w:val="01CE3882"/>
    <w:rsid w:val="01CF8EA4"/>
    <w:rsid w:val="01D59F23"/>
    <w:rsid w:val="01D89BAC"/>
    <w:rsid w:val="01E46C35"/>
    <w:rsid w:val="01E7F340"/>
    <w:rsid w:val="01E95969"/>
    <w:rsid w:val="01EAB4C2"/>
    <w:rsid w:val="01EB339C"/>
    <w:rsid w:val="01EDD332"/>
    <w:rsid w:val="01F218C6"/>
    <w:rsid w:val="01F357FE"/>
    <w:rsid w:val="01FB7A57"/>
    <w:rsid w:val="01FB85CE"/>
    <w:rsid w:val="01FC15AE"/>
    <w:rsid w:val="01FE48E8"/>
    <w:rsid w:val="01FF06AB"/>
    <w:rsid w:val="01FF1ACF"/>
    <w:rsid w:val="02016211"/>
    <w:rsid w:val="0204B1D7"/>
    <w:rsid w:val="0204C00F"/>
    <w:rsid w:val="0204C2A1"/>
    <w:rsid w:val="0206F1F6"/>
    <w:rsid w:val="0209BD6B"/>
    <w:rsid w:val="020A1656"/>
    <w:rsid w:val="020BD912"/>
    <w:rsid w:val="02143217"/>
    <w:rsid w:val="021B9225"/>
    <w:rsid w:val="021CAAA0"/>
    <w:rsid w:val="022707E2"/>
    <w:rsid w:val="022B2E60"/>
    <w:rsid w:val="022C89D7"/>
    <w:rsid w:val="022DADF2"/>
    <w:rsid w:val="022F04B7"/>
    <w:rsid w:val="0234E1E3"/>
    <w:rsid w:val="02372D00"/>
    <w:rsid w:val="023FA86F"/>
    <w:rsid w:val="02444FC8"/>
    <w:rsid w:val="024588F6"/>
    <w:rsid w:val="02458921"/>
    <w:rsid w:val="024C1C14"/>
    <w:rsid w:val="024DE921"/>
    <w:rsid w:val="024FEAE9"/>
    <w:rsid w:val="02506DF9"/>
    <w:rsid w:val="0252FE7B"/>
    <w:rsid w:val="025370D5"/>
    <w:rsid w:val="0254B9D6"/>
    <w:rsid w:val="0255040E"/>
    <w:rsid w:val="02581AEF"/>
    <w:rsid w:val="02593CBA"/>
    <w:rsid w:val="0262C810"/>
    <w:rsid w:val="02642588"/>
    <w:rsid w:val="0264B17B"/>
    <w:rsid w:val="0267ED5A"/>
    <w:rsid w:val="026B2300"/>
    <w:rsid w:val="026B2FCA"/>
    <w:rsid w:val="02714FA6"/>
    <w:rsid w:val="02777DEF"/>
    <w:rsid w:val="027C2C99"/>
    <w:rsid w:val="027C2C9A"/>
    <w:rsid w:val="027ED435"/>
    <w:rsid w:val="028A83B4"/>
    <w:rsid w:val="028C6DBD"/>
    <w:rsid w:val="0298F2A4"/>
    <w:rsid w:val="029D4F38"/>
    <w:rsid w:val="02A39A79"/>
    <w:rsid w:val="02A47A09"/>
    <w:rsid w:val="02A678EB"/>
    <w:rsid w:val="02A67D3D"/>
    <w:rsid w:val="02A8BA6E"/>
    <w:rsid w:val="02AB1FE1"/>
    <w:rsid w:val="02B09C81"/>
    <w:rsid w:val="02B63AB7"/>
    <w:rsid w:val="02B86EEC"/>
    <w:rsid w:val="02BC907F"/>
    <w:rsid w:val="02C02EB1"/>
    <w:rsid w:val="02C4BECF"/>
    <w:rsid w:val="02C63F05"/>
    <w:rsid w:val="02C75BA3"/>
    <w:rsid w:val="02CD3B76"/>
    <w:rsid w:val="02DCD847"/>
    <w:rsid w:val="02DFC38B"/>
    <w:rsid w:val="02DFFF17"/>
    <w:rsid w:val="02E41495"/>
    <w:rsid w:val="02E42C70"/>
    <w:rsid w:val="02E62639"/>
    <w:rsid w:val="02E63A70"/>
    <w:rsid w:val="02E79122"/>
    <w:rsid w:val="02E7AA95"/>
    <w:rsid w:val="02E810D1"/>
    <w:rsid w:val="02E815B7"/>
    <w:rsid w:val="02E90F9C"/>
    <w:rsid w:val="02ED99AC"/>
    <w:rsid w:val="02EEE4E4"/>
    <w:rsid w:val="02F2EF4A"/>
    <w:rsid w:val="02F777E5"/>
    <w:rsid w:val="02F86A81"/>
    <w:rsid w:val="02F8BAA8"/>
    <w:rsid w:val="02FAE489"/>
    <w:rsid w:val="03008EC8"/>
    <w:rsid w:val="030190C3"/>
    <w:rsid w:val="0307449C"/>
    <w:rsid w:val="03097BB9"/>
    <w:rsid w:val="030B833D"/>
    <w:rsid w:val="030E5411"/>
    <w:rsid w:val="030F0044"/>
    <w:rsid w:val="030F9CE8"/>
    <w:rsid w:val="03105DF4"/>
    <w:rsid w:val="0315581C"/>
    <w:rsid w:val="031BC2C7"/>
    <w:rsid w:val="032153DD"/>
    <w:rsid w:val="03247D19"/>
    <w:rsid w:val="0328E73B"/>
    <w:rsid w:val="032A7375"/>
    <w:rsid w:val="032A9E8A"/>
    <w:rsid w:val="032B2B0D"/>
    <w:rsid w:val="032BE59C"/>
    <w:rsid w:val="033187EB"/>
    <w:rsid w:val="033661B2"/>
    <w:rsid w:val="033A777F"/>
    <w:rsid w:val="033C5CFE"/>
    <w:rsid w:val="0340D495"/>
    <w:rsid w:val="034592DA"/>
    <w:rsid w:val="03483039"/>
    <w:rsid w:val="034B9329"/>
    <w:rsid w:val="034DE8F3"/>
    <w:rsid w:val="034F1B54"/>
    <w:rsid w:val="03503B71"/>
    <w:rsid w:val="03513076"/>
    <w:rsid w:val="03526FCD"/>
    <w:rsid w:val="035506D9"/>
    <w:rsid w:val="035C5BCF"/>
    <w:rsid w:val="035E313B"/>
    <w:rsid w:val="036274DC"/>
    <w:rsid w:val="0362AFD3"/>
    <w:rsid w:val="0365173C"/>
    <w:rsid w:val="036550C2"/>
    <w:rsid w:val="0367A8AE"/>
    <w:rsid w:val="036975ED"/>
    <w:rsid w:val="036BC6D3"/>
    <w:rsid w:val="036CC3C8"/>
    <w:rsid w:val="03700B28"/>
    <w:rsid w:val="0370A145"/>
    <w:rsid w:val="03714F70"/>
    <w:rsid w:val="0371F10D"/>
    <w:rsid w:val="037395E4"/>
    <w:rsid w:val="0377898D"/>
    <w:rsid w:val="037825B1"/>
    <w:rsid w:val="03785A6B"/>
    <w:rsid w:val="037C5C02"/>
    <w:rsid w:val="037D85F3"/>
    <w:rsid w:val="0382B323"/>
    <w:rsid w:val="03830010"/>
    <w:rsid w:val="0384BC74"/>
    <w:rsid w:val="0385B3B5"/>
    <w:rsid w:val="0394EABA"/>
    <w:rsid w:val="03998289"/>
    <w:rsid w:val="039B114E"/>
    <w:rsid w:val="03A0EA86"/>
    <w:rsid w:val="03A6C82E"/>
    <w:rsid w:val="03A73CCC"/>
    <w:rsid w:val="03AD72D0"/>
    <w:rsid w:val="03B3690E"/>
    <w:rsid w:val="03B4DFD4"/>
    <w:rsid w:val="03B568E6"/>
    <w:rsid w:val="03B964A1"/>
    <w:rsid w:val="03BB0B10"/>
    <w:rsid w:val="03BED1C3"/>
    <w:rsid w:val="03C13CE5"/>
    <w:rsid w:val="03C2301F"/>
    <w:rsid w:val="03C6A0C5"/>
    <w:rsid w:val="03CA7A56"/>
    <w:rsid w:val="03CAA29B"/>
    <w:rsid w:val="03CC5B33"/>
    <w:rsid w:val="03CEC6B4"/>
    <w:rsid w:val="03D12294"/>
    <w:rsid w:val="03D4B52A"/>
    <w:rsid w:val="03D53AB4"/>
    <w:rsid w:val="03DCB726"/>
    <w:rsid w:val="03DD3298"/>
    <w:rsid w:val="03DD6E86"/>
    <w:rsid w:val="03E1F389"/>
    <w:rsid w:val="03E55DB5"/>
    <w:rsid w:val="03EBFD8A"/>
    <w:rsid w:val="03F4380E"/>
    <w:rsid w:val="03F4B7B8"/>
    <w:rsid w:val="03F5BCD6"/>
    <w:rsid w:val="03F6768D"/>
    <w:rsid w:val="03F90BC4"/>
    <w:rsid w:val="03FE4BC8"/>
    <w:rsid w:val="04038889"/>
    <w:rsid w:val="040527BC"/>
    <w:rsid w:val="040AFCFA"/>
    <w:rsid w:val="040B688D"/>
    <w:rsid w:val="040C99BB"/>
    <w:rsid w:val="040D81C7"/>
    <w:rsid w:val="0412CB87"/>
    <w:rsid w:val="0414DF2D"/>
    <w:rsid w:val="04173BD4"/>
    <w:rsid w:val="042135F8"/>
    <w:rsid w:val="0424C6A6"/>
    <w:rsid w:val="0424E4A7"/>
    <w:rsid w:val="04254F01"/>
    <w:rsid w:val="04297C06"/>
    <w:rsid w:val="042B49C5"/>
    <w:rsid w:val="042BF33D"/>
    <w:rsid w:val="0432ED7D"/>
    <w:rsid w:val="0438B9DC"/>
    <w:rsid w:val="043DCC39"/>
    <w:rsid w:val="044A6B38"/>
    <w:rsid w:val="044B1AB3"/>
    <w:rsid w:val="044BCD3D"/>
    <w:rsid w:val="0451DD91"/>
    <w:rsid w:val="0457A5BD"/>
    <w:rsid w:val="0457D08F"/>
    <w:rsid w:val="04584F4E"/>
    <w:rsid w:val="046016A0"/>
    <w:rsid w:val="04681EC0"/>
    <w:rsid w:val="04697588"/>
    <w:rsid w:val="046C91B5"/>
    <w:rsid w:val="046C9352"/>
    <w:rsid w:val="046CF92D"/>
    <w:rsid w:val="04796F2A"/>
    <w:rsid w:val="047B5969"/>
    <w:rsid w:val="047BF068"/>
    <w:rsid w:val="047D6DD0"/>
    <w:rsid w:val="0480FEAE"/>
    <w:rsid w:val="048321C2"/>
    <w:rsid w:val="0488CCAA"/>
    <w:rsid w:val="048BE775"/>
    <w:rsid w:val="048C787F"/>
    <w:rsid w:val="048DB786"/>
    <w:rsid w:val="0493D904"/>
    <w:rsid w:val="0497AAC5"/>
    <w:rsid w:val="049DB2B9"/>
    <w:rsid w:val="049DF282"/>
    <w:rsid w:val="04A03EE8"/>
    <w:rsid w:val="04A136C7"/>
    <w:rsid w:val="04A151D8"/>
    <w:rsid w:val="04A2C1C9"/>
    <w:rsid w:val="04A44441"/>
    <w:rsid w:val="04A4AFF4"/>
    <w:rsid w:val="04A692F8"/>
    <w:rsid w:val="04A6F933"/>
    <w:rsid w:val="04A9C218"/>
    <w:rsid w:val="04AB24E2"/>
    <w:rsid w:val="04AC7B54"/>
    <w:rsid w:val="04ADC093"/>
    <w:rsid w:val="04ADDD02"/>
    <w:rsid w:val="04B433DA"/>
    <w:rsid w:val="04B99CB3"/>
    <w:rsid w:val="04B9A076"/>
    <w:rsid w:val="04BB5692"/>
    <w:rsid w:val="04BF0707"/>
    <w:rsid w:val="04C321E1"/>
    <w:rsid w:val="04C83CC8"/>
    <w:rsid w:val="04C91E57"/>
    <w:rsid w:val="04CB5237"/>
    <w:rsid w:val="04D11749"/>
    <w:rsid w:val="04D6A11E"/>
    <w:rsid w:val="04D6E149"/>
    <w:rsid w:val="04DB450C"/>
    <w:rsid w:val="04DCB7F7"/>
    <w:rsid w:val="04DD0DCD"/>
    <w:rsid w:val="04E300E4"/>
    <w:rsid w:val="04E55E25"/>
    <w:rsid w:val="04E70D0C"/>
    <w:rsid w:val="04E7570F"/>
    <w:rsid w:val="04E787A8"/>
    <w:rsid w:val="04EA01F6"/>
    <w:rsid w:val="04EB3438"/>
    <w:rsid w:val="04F01438"/>
    <w:rsid w:val="04F02187"/>
    <w:rsid w:val="04F1FB74"/>
    <w:rsid w:val="04F33FF8"/>
    <w:rsid w:val="04F392F6"/>
    <w:rsid w:val="04F3BC97"/>
    <w:rsid w:val="04F4D908"/>
    <w:rsid w:val="04F8720C"/>
    <w:rsid w:val="04FBA89E"/>
    <w:rsid w:val="050401B8"/>
    <w:rsid w:val="05041C8A"/>
    <w:rsid w:val="0506FFBB"/>
    <w:rsid w:val="0507C62D"/>
    <w:rsid w:val="050D3ED2"/>
    <w:rsid w:val="050D48E0"/>
    <w:rsid w:val="05103AC0"/>
    <w:rsid w:val="05106435"/>
    <w:rsid w:val="0513A634"/>
    <w:rsid w:val="051855DA"/>
    <w:rsid w:val="051B174E"/>
    <w:rsid w:val="05224BB7"/>
    <w:rsid w:val="0523DE3A"/>
    <w:rsid w:val="052667D3"/>
    <w:rsid w:val="0526DF94"/>
    <w:rsid w:val="0528919C"/>
    <w:rsid w:val="0528C92C"/>
    <w:rsid w:val="05291590"/>
    <w:rsid w:val="052B2DB6"/>
    <w:rsid w:val="052DA895"/>
    <w:rsid w:val="052E6C58"/>
    <w:rsid w:val="05341715"/>
    <w:rsid w:val="05342B52"/>
    <w:rsid w:val="053C775D"/>
    <w:rsid w:val="05412A26"/>
    <w:rsid w:val="05439201"/>
    <w:rsid w:val="054744D7"/>
    <w:rsid w:val="054C0240"/>
    <w:rsid w:val="054E1341"/>
    <w:rsid w:val="054F9D69"/>
    <w:rsid w:val="0550BD20"/>
    <w:rsid w:val="05511D3C"/>
    <w:rsid w:val="05528B48"/>
    <w:rsid w:val="0554CDCB"/>
    <w:rsid w:val="0555039D"/>
    <w:rsid w:val="05560779"/>
    <w:rsid w:val="055B78FF"/>
    <w:rsid w:val="055DA262"/>
    <w:rsid w:val="0566F980"/>
    <w:rsid w:val="056C6D44"/>
    <w:rsid w:val="056E561F"/>
    <w:rsid w:val="05756FFA"/>
    <w:rsid w:val="057C21B8"/>
    <w:rsid w:val="057DA114"/>
    <w:rsid w:val="057DE467"/>
    <w:rsid w:val="057FEBCB"/>
    <w:rsid w:val="05834115"/>
    <w:rsid w:val="0584F0E5"/>
    <w:rsid w:val="05888A72"/>
    <w:rsid w:val="05894A5E"/>
    <w:rsid w:val="0589E1CF"/>
    <w:rsid w:val="058A6C9E"/>
    <w:rsid w:val="058CCDA0"/>
    <w:rsid w:val="058D159B"/>
    <w:rsid w:val="059AE0AF"/>
    <w:rsid w:val="059C6CD1"/>
    <w:rsid w:val="05A33F31"/>
    <w:rsid w:val="05A94791"/>
    <w:rsid w:val="05AE0DE7"/>
    <w:rsid w:val="05AEA294"/>
    <w:rsid w:val="05B51A02"/>
    <w:rsid w:val="05B524F9"/>
    <w:rsid w:val="05B6789D"/>
    <w:rsid w:val="05B7641D"/>
    <w:rsid w:val="05BC989D"/>
    <w:rsid w:val="05BD5FDB"/>
    <w:rsid w:val="05BE2448"/>
    <w:rsid w:val="05BF284E"/>
    <w:rsid w:val="05C10F50"/>
    <w:rsid w:val="05C432DF"/>
    <w:rsid w:val="05C6F70D"/>
    <w:rsid w:val="05CAE416"/>
    <w:rsid w:val="05CCB3EE"/>
    <w:rsid w:val="05CD6B84"/>
    <w:rsid w:val="05CFBDC7"/>
    <w:rsid w:val="05D0120A"/>
    <w:rsid w:val="05D20211"/>
    <w:rsid w:val="05D8D524"/>
    <w:rsid w:val="05D9662F"/>
    <w:rsid w:val="05DA80C5"/>
    <w:rsid w:val="05DAF62D"/>
    <w:rsid w:val="05DC21B8"/>
    <w:rsid w:val="05DDB13A"/>
    <w:rsid w:val="05E291AE"/>
    <w:rsid w:val="05E31A07"/>
    <w:rsid w:val="05E3A76E"/>
    <w:rsid w:val="05E48F4B"/>
    <w:rsid w:val="05E4EF25"/>
    <w:rsid w:val="05E6FD9D"/>
    <w:rsid w:val="05E7C3CD"/>
    <w:rsid w:val="05EA4C11"/>
    <w:rsid w:val="05EF9E0F"/>
    <w:rsid w:val="05F3F819"/>
    <w:rsid w:val="05F6DECA"/>
    <w:rsid w:val="05FBA12B"/>
    <w:rsid w:val="05FCB8AA"/>
    <w:rsid w:val="05FCDC5F"/>
    <w:rsid w:val="05FD0769"/>
    <w:rsid w:val="05FF6612"/>
    <w:rsid w:val="06001C6E"/>
    <w:rsid w:val="060378F9"/>
    <w:rsid w:val="060BEF7A"/>
    <w:rsid w:val="060C68D4"/>
    <w:rsid w:val="060D2B1B"/>
    <w:rsid w:val="0613E77E"/>
    <w:rsid w:val="061FB079"/>
    <w:rsid w:val="06266846"/>
    <w:rsid w:val="06282FB4"/>
    <w:rsid w:val="06285D70"/>
    <w:rsid w:val="062AD07C"/>
    <w:rsid w:val="062B47A7"/>
    <w:rsid w:val="062D11ED"/>
    <w:rsid w:val="062F9B87"/>
    <w:rsid w:val="063B8039"/>
    <w:rsid w:val="063E8EEF"/>
    <w:rsid w:val="063F7401"/>
    <w:rsid w:val="063FDAC7"/>
    <w:rsid w:val="0641EBB1"/>
    <w:rsid w:val="0642EE74"/>
    <w:rsid w:val="0645DD43"/>
    <w:rsid w:val="0647EBAA"/>
    <w:rsid w:val="064C71A9"/>
    <w:rsid w:val="064D0B21"/>
    <w:rsid w:val="064D7DC9"/>
    <w:rsid w:val="06517EF6"/>
    <w:rsid w:val="0651BF4B"/>
    <w:rsid w:val="0655F22A"/>
    <w:rsid w:val="0656083B"/>
    <w:rsid w:val="065D4FEC"/>
    <w:rsid w:val="065FCEB9"/>
    <w:rsid w:val="06605707"/>
    <w:rsid w:val="06617B36"/>
    <w:rsid w:val="0663E760"/>
    <w:rsid w:val="0665AF0C"/>
    <w:rsid w:val="0668513D"/>
    <w:rsid w:val="0669D7CA"/>
    <w:rsid w:val="066B4936"/>
    <w:rsid w:val="066E9448"/>
    <w:rsid w:val="06703201"/>
    <w:rsid w:val="06727D2A"/>
    <w:rsid w:val="06744710"/>
    <w:rsid w:val="0677B0EC"/>
    <w:rsid w:val="0678E93B"/>
    <w:rsid w:val="067C6549"/>
    <w:rsid w:val="067D67FA"/>
    <w:rsid w:val="067D826C"/>
    <w:rsid w:val="06821353"/>
    <w:rsid w:val="06835F04"/>
    <w:rsid w:val="0687820E"/>
    <w:rsid w:val="068E84C8"/>
    <w:rsid w:val="0690ED86"/>
    <w:rsid w:val="06928E2C"/>
    <w:rsid w:val="069732F0"/>
    <w:rsid w:val="06988CC5"/>
    <w:rsid w:val="06993EC7"/>
    <w:rsid w:val="069EF3EB"/>
    <w:rsid w:val="06A10F1A"/>
    <w:rsid w:val="06A12BDB"/>
    <w:rsid w:val="06A46029"/>
    <w:rsid w:val="06AC12C1"/>
    <w:rsid w:val="06B10578"/>
    <w:rsid w:val="06B1BF2E"/>
    <w:rsid w:val="06B20539"/>
    <w:rsid w:val="06B368FC"/>
    <w:rsid w:val="06B74205"/>
    <w:rsid w:val="06BA2330"/>
    <w:rsid w:val="06C21086"/>
    <w:rsid w:val="06C4256F"/>
    <w:rsid w:val="06C4F25F"/>
    <w:rsid w:val="06C6600D"/>
    <w:rsid w:val="06C7E357"/>
    <w:rsid w:val="06C8D1C8"/>
    <w:rsid w:val="06CA526C"/>
    <w:rsid w:val="06CABB3E"/>
    <w:rsid w:val="06CBF09E"/>
    <w:rsid w:val="06CC7BD4"/>
    <w:rsid w:val="06CCF90F"/>
    <w:rsid w:val="06CE24C1"/>
    <w:rsid w:val="06CE3646"/>
    <w:rsid w:val="06CE87A9"/>
    <w:rsid w:val="06D2480E"/>
    <w:rsid w:val="06D35974"/>
    <w:rsid w:val="06D4816A"/>
    <w:rsid w:val="06D6C6B8"/>
    <w:rsid w:val="06E0FF45"/>
    <w:rsid w:val="06E16D9C"/>
    <w:rsid w:val="06E356BE"/>
    <w:rsid w:val="06E4C532"/>
    <w:rsid w:val="06E5D4E7"/>
    <w:rsid w:val="06EBE145"/>
    <w:rsid w:val="06EF2BE4"/>
    <w:rsid w:val="0700F0F3"/>
    <w:rsid w:val="0703D18D"/>
    <w:rsid w:val="0708F693"/>
    <w:rsid w:val="070C7CE4"/>
    <w:rsid w:val="070E0E8D"/>
    <w:rsid w:val="070FFAB7"/>
    <w:rsid w:val="071034CF"/>
    <w:rsid w:val="07143339"/>
    <w:rsid w:val="0714C125"/>
    <w:rsid w:val="0718D94F"/>
    <w:rsid w:val="071B26FC"/>
    <w:rsid w:val="071EDF11"/>
    <w:rsid w:val="072525F9"/>
    <w:rsid w:val="07257462"/>
    <w:rsid w:val="0727BAB2"/>
    <w:rsid w:val="072814A3"/>
    <w:rsid w:val="07286C5E"/>
    <w:rsid w:val="072BD5A6"/>
    <w:rsid w:val="072FF360"/>
    <w:rsid w:val="07313202"/>
    <w:rsid w:val="07313A33"/>
    <w:rsid w:val="0732865B"/>
    <w:rsid w:val="0732B77E"/>
    <w:rsid w:val="0734631E"/>
    <w:rsid w:val="07356883"/>
    <w:rsid w:val="073E5D9A"/>
    <w:rsid w:val="07420E8F"/>
    <w:rsid w:val="0746E789"/>
    <w:rsid w:val="074716AD"/>
    <w:rsid w:val="074786EE"/>
    <w:rsid w:val="0748504C"/>
    <w:rsid w:val="074CB911"/>
    <w:rsid w:val="074D9926"/>
    <w:rsid w:val="075236BB"/>
    <w:rsid w:val="075664D6"/>
    <w:rsid w:val="0758A2AD"/>
    <w:rsid w:val="075EA753"/>
    <w:rsid w:val="07608DBE"/>
    <w:rsid w:val="0762CEEB"/>
    <w:rsid w:val="0767188A"/>
    <w:rsid w:val="07682074"/>
    <w:rsid w:val="076A04FE"/>
    <w:rsid w:val="0770E4AB"/>
    <w:rsid w:val="07721C04"/>
    <w:rsid w:val="0772AF4D"/>
    <w:rsid w:val="07730D7C"/>
    <w:rsid w:val="07789AC0"/>
    <w:rsid w:val="077B8C09"/>
    <w:rsid w:val="077DA4E3"/>
    <w:rsid w:val="07821BEB"/>
    <w:rsid w:val="0784E8CD"/>
    <w:rsid w:val="078526CF"/>
    <w:rsid w:val="0785A411"/>
    <w:rsid w:val="078D729E"/>
    <w:rsid w:val="078FFF11"/>
    <w:rsid w:val="07915E2F"/>
    <w:rsid w:val="07967467"/>
    <w:rsid w:val="079CDB65"/>
    <w:rsid w:val="079F3265"/>
    <w:rsid w:val="07A087A1"/>
    <w:rsid w:val="07A11E36"/>
    <w:rsid w:val="07A2227F"/>
    <w:rsid w:val="07AA866B"/>
    <w:rsid w:val="07B37510"/>
    <w:rsid w:val="07B70E80"/>
    <w:rsid w:val="07B93A09"/>
    <w:rsid w:val="07BB1B19"/>
    <w:rsid w:val="07BC5BB3"/>
    <w:rsid w:val="07BEDB07"/>
    <w:rsid w:val="07BEF31F"/>
    <w:rsid w:val="07C1A9CA"/>
    <w:rsid w:val="07C7484F"/>
    <w:rsid w:val="07D03703"/>
    <w:rsid w:val="07D17DE1"/>
    <w:rsid w:val="07D3EF9C"/>
    <w:rsid w:val="07D59244"/>
    <w:rsid w:val="07D69973"/>
    <w:rsid w:val="07D95523"/>
    <w:rsid w:val="07DB12C3"/>
    <w:rsid w:val="07DB9EDF"/>
    <w:rsid w:val="07DC7898"/>
    <w:rsid w:val="07DEA75C"/>
    <w:rsid w:val="07E0438D"/>
    <w:rsid w:val="07E319F0"/>
    <w:rsid w:val="07E3F5DB"/>
    <w:rsid w:val="07E912AC"/>
    <w:rsid w:val="07F62D93"/>
    <w:rsid w:val="07F7EF85"/>
    <w:rsid w:val="07F92ED2"/>
    <w:rsid w:val="07FEE292"/>
    <w:rsid w:val="08003BF8"/>
    <w:rsid w:val="08030FEC"/>
    <w:rsid w:val="08044062"/>
    <w:rsid w:val="080658DA"/>
    <w:rsid w:val="080F27F4"/>
    <w:rsid w:val="080F796E"/>
    <w:rsid w:val="080FDCEC"/>
    <w:rsid w:val="081334BA"/>
    <w:rsid w:val="0813CFE0"/>
    <w:rsid w:val="0815F741"/>
    <w:rsid w:val="0817E5F2"/>
    <w:rsid w:val="081C60C2"/>
    <w:rsid w:val="081E76EA"/>
    <w:rsid w:val="081FA376"/>
    <w:rsid w:val="082703F9"/>
    <w:rsid w:val="08288FDF"/>
    <w:rsid w:val="08330C43"/>
    <w:rsid w:val="08358115"/>
    <w:rsid w:val="0837BBC4"/>
    <w:rsid w:val="0837C402"/>
    <w:rsid w:val="0837D62C"/>
    <w:rsid w:val="08388281"/>
    <w:rsid w:val="0838B0C8"/>
    <w:rsid w:val="0839577C"/>
    <w:rsid w:val="083DDC74"/>
    <w:rsid w:val="083E3C32"/>
    <w:rsid w:val="083E9A95"/>
    <w:rsid w:val="084470F4"/>
    <w:rsid w:val="08478CC6"/>
    <w:rsid w:val="084CD14A"/>
    <w:rsid w:val="0851E279"/>
    <w:rsid w:val="0856ECAB"/>
    <w:rsid w:val="085755A8"/>
    <w:rsid w:val="0861181C"/>
    <w:rsid w:val="0869E5F8"/>
    <w:rsid w:val="086AAB82"/>
    <w:rsid w:val="087178A6"/>
    <w:rsid w:val="08724B6C"/>
    <w:rsid w:val="08735FF6"/>
    <w:rsid w:val="08736E7D"/>
    <w:rsid w:val="087B0236"/>
    <w:rsid w:val="087CB084"/>
    <w:rsid w:val="0889AB1C"/>
    <w:rsid w:val="088B58F8"/>
    <w:rsid w:val="088D3191"/>
    <w:rsid w:val="08910CB2"/>
    <w:rsid w:val="0893540E"/>
    <w:rsid w:val="0893EBE6"/>
    <w:rsid w:val="08948AB2"/>
    <w:rsid w:val="08981A61"/>
    <w:rsid w:val="089ABD96"/>
    <w:rsid w:val="089E6074"/>
    <w:rsid w:val="08A4DDD6"/>
    <w:rsid w:val="08A7F8A8"/>
    <w:rsid w:val="08A98711"/>
    <w:rsid w:val="08B161D8"/>
    <w:rsid w:val="08B30F06"/>
    <w:rsid w:val="08B3D093"/>
    <w:rsid w:val="08BAC648"/>
    <w:rsid w:val="08BCB24E"/>
    <w:rsid w:val="08BF0B87"/>
    <w:rsid w:val="08C16529"/>
    <w:rsid w:val="08C44B9A"/>
    <w:rsid w:val="08C91705"/>
    <w:rsid w:val="08C9288C"/>
    <w:rsid w:val="08CEFAF2"/>
    <w:rsid w:val="08D48884"/>
    <w:rsid w:val="08D5DC90"/>
    <w:rsid w:val="08D76054"/>
    <w:rsid w:val="08DDC124"/>
    <w:rsid w:val="08DE76D4"/>
    <w:rsid w:val="08DFF643"/>
    <w:rsid w:val="08E6EF52"/>
    <w:rsid w:val="08E6FCD3"/>
    <w:rsid w:val="08EB5542"/>
    <w:rsid w:val="08EB9F8A"/>
    <w:rsid w:val="08EF01AC"/>
    <w:rsid w:val="08F22282"/>
    <w:rsid w:val="08F41439"/>
    <w:rsid w:val="08F744DD"/>
    <w:rsid w:val="08FAF551"/>
    <w:rsid w:val="08FF0873"/>
    <w:rsid w:val="09003BFE"/>
    <w:rsid w:val="0900C74C"/>
    <w:rsid w:val="0901A685"/>
    <w:rsid w:val="09073A9B"/>
    <w:rsid w:val="090A5E1C"/>
    <w:rsid w:val="090A6D30"/>
    <w:rsid w:val="090A9B15"/>
    <w:rsid w:val="090DF138"/>
    <w:rsid w:val="090E3076"/>
    <w:rsid w:val="09104DDC"/>
    <w:rsid w:val="09117692"/>
    <w:rsid w:val="0917C93D"/>
    <w:rsid w:val="091C2B42"/>
    <w:rsid w:val="091ECE72"/>
    <w:rsid w:val="0922B5E7"/>
    <w:rsid w:val="09285EC0"/>
    <w:rsid w:val="092BD23C"/>
    <w:rsid w:val="092C5C2C"/>
    <w:rsid w:val="09305EE5"/>
    <w:rsid w:val="0930D69F"/>
    <w:rsid w:val="0938B5DF"/>
    <w:rsid w:val="093CECD9"/>
    <w:rsid w:val="0941BB67"/>
    <w:rsid w:val="094244AF"/>
    <w:rsid w:val="0948160A"/>
    <w:rsid w:val="0949599B"/>
    <w:rsid w:val="094CB73A"/>
    <w:rsid w:val="094DB0D1"/>
    <w:rsid w:val="094DBE1B"/>
    <w:rsid w:val="094E835F"/>
    <w:rsid w:val="09542790"/>
    <w:rsid w:val="095BB2AC"/>
    <w:rsid w:val="095C388A"/>
    <w:rsid w:val="095C6705"/>
    <w:rsid w:val="095EE0B9"/>
    <w:rsid w:val="095F14E7"/>
    <w:rsid w:val="096291EE"/>
    <w:rsid w:val="0963DA50"/>
    <w:rsid w:val="0968DECC"/>
    <w:rsid w:val="096EF97D"/>
    <w:rsid w:val="09727A5F"/>
    <w:rsid w:val="0973F483"/>
    <w:rsid w:val="09742EFE"/>
    <w:rsid w:val="09788C9D"/>
    <w:rsid w:val="097B3E41"/>
    <w:rsid w:val="097D88E0"/>
    <w:rsid w:val="097E48F3"/>
    <w:rsid w:val="097E4A48"/>
    <w:rsid w:val="0980991F"/>
    <w:rsid w:val="0984A418"/>
    <w:rsid w:val="09858D0F"/>
    <w:rsid w:val="0985ED29"/>
    <w:rsid w:val="098AE9EF"/>
    <w:rsid w:val="098C3BB2"/>
    <w:rsid w:val="098D1077"/>
    <w:rsid w:val="098FC03B"/>
    <w:rsid w:val="09906FE5"/>
    <w:rsid w:val="0993C34D"/>
    <w:rsid w:val="09985D0F"/>
    <w:rsid w:val="09A18245"/>
    <w:rsid w:val="09AC1B03"/>
    <w:rsid w:val="09B0DB33"/>
    <w:rsid w:val="09B161EC"/>
    <w:rsid w:val="09B22ED2"/>
    <w:rsid w:val="09B46A55"/>
    <w:rsid w:val="09B5328A"/>
    <w:rsid w:val="09B68429"/>
    <w:rsid w:val="09B97AEE"/>
    <w:rsid w:val="09BC18D9"/>
    <w:rsid w:val="09BE4903"/>
    <w:rsid w:val="09BFC37D"/>
    <w:rsid w:val="09C00CE3"/>
    <w:rsid w:val="09C2282C"/>
    <w:rsid w:val="09C22DBE"/>
    <w:rsid w:val="09C27E22"/>
    <w:rsid w:val="09C3681A"/>
    <w:rsid w:val="09C5EF6F"/>
    <w:rsid w:val="09CD4EFF"/>
    <w:rsid w:val="09CF877F"/>
    <w:rsid w:val="09D16B48"/>
    <w:rsid w:val="09D1B2DC"/>
    <w:rsid w:val="09D2F892"/>
    <w:rsid w:val="09D76D78"/>
    <w:rsid w:val="09E28FE3"/>
    <w:rsid w:val="09E5180D"/>
    <w:rsid w:val="09E564B9"/>
    <w:rsid w:val="09E575F8"/>
    <w:rsid w:val="09E872D1"/>
    <w:rsid w:val="09E88BE7"/>
    <w:rsid w:val="09EA7041"/>
    <w:rsid w:val="09F482C5"/>
    <w:rsid w:val="09F74FFE"/>
    <w:rsid w:val="09F77861"/>
    <w:rsid w:val="09FAAFEF"/>
    <w:rsid w:val="09FE1244"/>
    <w:rsid w:val="0A009674"/>
    <w:rsid w:val="0A03D736"/>
    <w:rsid w:val="0A049491"/>
    <w:rsid w:val="0A0DA108"/>
    <w:rsid w:val="0A0F25D1"/>
    <w:rsid w:val="0A10F22F"/>
    <w:rsid w:val="0A193E5B"/>
    <w:rsid w:val="0A1B3FDA"/>
    <w:rsid w:val="0A1D7F54"/>
    <w:rsid w:val="0A1FD967"/>
    <w:rsid w:val="0A27D922"/>
    <w:rsid w:val="0A290AA6"/>
    <w:rsid w:val="0A2E85B5"/>
    <w:rsid w:val="0A333044"/>
    <w:rsid w:val="0A39BE0B"/>
    <w:rsid w:val="0A3B63AE"/>
    <w:rsid w:val="0A3F21FB"/>
    <w:rsid w:val="0A3F4B66"/>
    <w:rsid w:val="0A45A851"/>
    <w:rsid w:val="0A487ADE"/>
    <w:rsid w:val="0A4995D2"/>
    <w:rsid w:val="0A4CC179"/>
    <w:rsid w:val="0A4E1411"/>
    <w:rsid w:val="0A504461"/>
    <w:rsid w:val="0A52249B"/>
    <w:rsid w:val="0A52980A"/>
    <w:rsid w:val="0A52CA90"/>
    <w:rsid w:val="0A586748"/>
    <w:rsid w:val="0A58CBCE"/>
    <w:rsid w:val="0A594914"/>
    <w:rsid w:val="0A5B515C"/>
    <w:rsid w:val="0A5D61E3"/>
    <w:rsid w:val="0A5DB81B"/>
    <w:rsid w:val="0A61D7A5"/>
    <w:rsid w:val="0A670254"/>
    <w:rsid w:val="0A69520B"/>
    <w:rsid w:val="0A6A033B"/>
    <w:rsid w:val="0A6CEF40"/>
    <w:rsid w:val="0A6DEBB3"/>
    <w:rsid w:val="0A6F4E3A"/>
    <w:rsid w:val="0A758B2F"/>
    <w:rsid w:val="0A783330"/>
    <w:rsid w:val="0A79F77B"/>
    <w:rsid w:val="0A7BF0C8"/>
    <w:rsid w:val="0A7F23CF"/>
    <w:rsid w:val="0A823131"/>
    <w:rsid w:val="0A89F35F"/>
    <w:rsid w:val="0A8D78FE"/>
    <w:rsid w:val="0A8E85D3"/>
    <w:rsid w:val="0A931289"/>
    <w:rsid w:val="0A9357DB"/>
    <w:rsid w:val="0A937C9F"/>
    <w:rsid w:val="0A93C717"/>
    <w:rsid w:val="0A948382"/>
    <w:rsid w:val="0A9C7187"/>
    <w:rsid w:val="0A9F8DEC"/>
    <w:rsid w:val="0AA6048C"/>
    <w:rsid w:val="0AA6F30E"/>
    <w:rsid w:val="0AA7F589"/>
    <w:rsid w:val="0AB67B1E"/>
    <w:rsid w:val="0AB68952"/>
    <w:rsid w:val="0ABACCE5"/>
    <w:rsid w:val="0AC17657"/>
    <w:rsid w:val="0AC323DC"/>
    <w:rsid w:val="0AC47415"/>
    <w:rsid w:val="0AC486D0"/>
    <w:rsid w:val="0AC75F37"/>
    <w:rsid w:val="0AC9C110"/>
    <w:rsid w:val="0ACB2DB3"/>
    <w:rsid w:val="0ACBD666"/>
    <w:rsid w:val="0ACC0BAE"/>
    <w:rsid w:val="0ACEB306"/>
    <w:rsid w:val="0AD213C0"/>
    <w:rsid w:val="0AD65BD1"/>
    <w:rsid w:val="0AD6ED32"/>
    <w:rsid w:val="0ADC6F2D"/>
    <w:rsid w:val="0ADC8A1C"/>
    <w:rsid w:val="0ADCF27C"/>
    <w:rsid w:val="0AE173C8"/>
    <w:rsid w:val="0AE406EE"/>
    <w:rsid w:val="0AE95CC1"/>
    <w:rsid w:val="0AE9F289"/>
    <w:rsid w:val="0AEC6AAA"/>
    <w:rsid w:val="0AF24053"/>
    <w:rsid w:val="0AF301EF"/>
    <w:rsid w:val="0AF30CED"/>
    <w:rsid w:val="0AF34710"/>
    <w:rsid w:val="0B01C3C2"/>
    <w:rsid w:val="0B01DB5F"/>
    <w:rsid w:val="0B03B3B0"/>
    <w:rsid w:val="0B056EE1"/>
    <w:rsid w:val="0B065213"/>
    <w:rsid w:val="0B069F03"/>
    <w:rsid w:val="0B0A31F6"/>
    <w:rsid w:val="0B0F0204"/>
    <w:rsid w:val="0B1100D9"/>
    <w:rsid w:val="0B1294A6"/>
    <w:rsid w:val="0B142535"/>
    <w:rsid w:val="0B1A42F9"/>
    <w:rsid w:val="0B1F53F3"/>
    <w:rsid w:val="0B2264AB"/>
    <w:rsid w:val="0B236AA1"/>
    <w:rsid w:val="0B24E618"/>
    <w:rsid w:val="0B278947"/>
    <w:rsid w:val="0B29134E"/>
    <w:rsid w:val="0B2BF455"/>
    <w:rsid w:val="0B2F1575"/>
    <w:rsid w:val="0B30ACFF"/>
    <w:rsid w:val="0B369716"/>
    <w:rsid w:val="0B3713CB"/>
    <w:rsid w:val="0B42A290"/>
    <w:rsid w:val="0B45252F"/>
    <w:rsid w:val="0B452E4B"/>
    <w:rsid w:val="0B455DDC"/>
    <w:rsid w:val="0B5035AA"/>
    <w:rsid w:val="0B5600C1"/>
    <w:rsid w:val="0B58973D"/>
    <w:rsid w:val="0B5B0572"/>
    <w:rsid w:val="0B5CA432"/>
    <w:rsid w:val="0B5D98C9"/>
    <w:rsid w:val="0B5F90F6"/>
    <w:rsid w:val="0B601F6B"/>
    <w:rsid w:val="0B6BB73F"/>
    <w:rsid w:val="0B6C4611"/>
    <w:rsid w:val="0B6FD98A"/>
    <w:rsid w:val="0B705220"/>
    <w:rsid w:val="0B729D5B"/>
    <w:rsid w:val="0B74307B"/>
    <w:rsid w:val="0B779029"/>
    <w:rsid w:val="0B7C3EDA"/>
    <w:rsid w:val="0B7FAB2C"/>
    <w:rsid w:val="0B800C07"/>
    <w:rsid w:val="0B8A4BA9"/>
    <w:rsid w:val="0B8A7ABD"/>
    <w:rsid w:val="0B8B1F44"/>
    <w:rsid w:val="0B8F2009"/>
    <w:rsid w:val="0B929B84"/>
    <w:rsid w:val="0B936D7F"/>
    <w:rsid w:val="0B93C6B1"/>
    <w:rsid w:val="0B99739B"/>
    <w:rsid w:val="0B99F6A9"/>
    <w:rsid w:val="0B9B06B5"/>
    <w:rsid w:val="0B9D3337"/>
    <w:rsid w:val="0B9F5CE6"/>
    <w:rsid w:val="0BA4D59E"/>
    <w:rsid w:val="0BA8131E"/>
    <w:rsid w:val="0BAA4AF9"/>
    <w:rsid w:val="0BB3EFDD"/>
    <w:rsid w:val="0BB6F95A"/>
    <w:rsid w:val="0BC0D5D9"/>
    <w:rsid w:val="0BC2B386"/>
    <w:rsid w:val="0BC42DF7"/>
    <w:rsid w:val="0BC6804A"/>
    <w:rsid w:val="0BCB0D14"/>
    <w:rsid w:val="0BD004AF"/>
    <w:rsid w:val="0BD15FB2"/>
    <w:rsid w:val="0BD3B6A7"/>
    <w:rsid w:val="0BD69D92"/>
    <w:rsid w:val="0BDA4F0D"/>
    <w:rsid w:val="0BDD7898"/>
    <w:rsid w:val="0BE0C022"/>
    <w:rsid w:val="0BE820C2"/>
    <w:rsid w:val="0BF07644"/>
    <w:rsid w:val="0BF56D21"/>
    <w:rsid w:val="0BF8D105"/>
    <w:rsid w:val="0BF988B5"/>
    <w:rsid w:val="0BFFA6E5"/>
    <w:rsid w:val="0C14D0B4"/>
    <w:rsid w:val="0C17B000"/>
    <w:rsid w:val="0C234E3B"/>
    <w:rsid w:val="0C27CF44"/>
    <w:rsid w:val="0C2A2FDC"/>
    <w:rsid w:val="0C2B13B4"/>
    <w:rsid w:val="0C304771"/>
    <w:rsid w:val="0C372B2E"/>
    <w:rsid w:val="0C397906"/>
    <w:rsid w:val="0C45851A"/>
    <w:rsid w:val="0C4B054A"/>
    <w:rsid w:val="0C4C3E9B"/>
    <w:rsid w:val="0C4C6FAE"/>
    <w:rsid w:val="0C53E9E0"/>
    <w:rsid w:val="0C562988"/>
    <w:rsid w:val="0C5949E6"/>
    <w:rsid w:val="0C67AB78"/>
    <w:rsid w:val="0C6814B0"/>
    <w:rsid w:val="0C685DFB"/>
    <w:rsid w:val="0C6A336D"/>
    <w:rsid w:val="0C6B49AA"/>
    <w:rsid w:val="0C7491EC"/>
    <w:rsid w:val="0C752048"/>
    <w:rsid w:val="0C75E908"/>
    <w:rsid w:val="0C76493C"/>
    <w:rsid w:val="0C7BFF6E"/>
    <w:rsid w:val="0C7CE1B4"/>
    <w:rsid w:val="0C7D3D98"/>
    <w:rsid w:val="0C852580"/>
    <w:rsid w:val="0C87E820"/>
    <w:rsid w:val="0C8EE4B6"/>
    <w:rsid w:val="0C911BB9"/>
    <w:rsid w:val="0C995A92"/>
    <w:rsid w:val="0C996175"/>
    <w:rsid w:val="0CA1692A"/>
    <w:rsid w:val="0CA40D14"/>
    <w:rsid w:val="0CA422B6"/>
    <w:rsid w:val="0CA63ABB"/>
    <w:rsid w:val="0CA7200E"/>
    <w:rsid w:val="0CA83E89"/>
    <w:rsid w:val="0CADCBBE"/>
    <w:rsid w:val="0CB03C49"/>
    <w:rsid w:val="0CB17169"/>
    <w:rsid w:val="0CB2A481"/>
    <w:rsid w:val="0CB43D54"/>
    <w:rsid w:val="0CB866DF"/>
    <w:rsid w:val="0CB99A71"/>
    <w:rsid w:val="0CBEE15C"/>
    <w:rsid w:val="0CBF6A8A"/>
    <w:rsid w:val="0CC15607"/>
    <w:rsid w:val="0CC30C5A"/>
    <w:rsid w:val="0CD349A1"/>
    <w:rsid w:val="0CD49D33"/>
    <w:rsid w:val="0CD4CB0E"/>
    <w:rsid w:val="0CDA4C0E"/>
    <w:rsid w:val="0CDB8E47"/>
    <w:rsid w:val="0CDD1479"/>
    <w:rsid w:val="0CDE1F39"/>
    <w:rsid w:val="0CDE6E6D"/>
    <w:rsid w:val="0CE0F13F"/>
    <w:rsid w:val="0CE1A40E"/>
    <w:rsid w:val="0CE59F6C"/>
    <w:rsid w:val="0CE853D5"/>
    <w:rsid w:val="0CEDBDB4"/>
    <w:rsid w:val="0CEE8330"/>
    <w:rsid w:val="0CF488FF"/>
    <w:rsid w:val="0CF4D791"/>
    <w:rsid w:val="0CF5FF97"/>
    <w:rsid w:val="0CFED730"/>
    <w:rsid w:val="0CFF9A37"/>
    <w:rsid w:val="0D05736F"/>
    <w:rsid w:val="0D091397"/>
    <w:rsid w:val="0D09C5CD"/>
    <w:rsid w:val="0D0C6E8F"/>
    <w:rsid w:val="0D0DFA31"/>
    <w:rsid w:val="0D1168EB"/>
    <w:rsid w:val="0D121900"/>
    <w:rsid w:val="0D134FA3"/>
    <w:rsid w:val="0D149B44"/>
    <w:rsid w:val="0D1CAD57"/>
    <w:rsid w:val="0D23BAE6"/>
    <w:rsid w:val="0D24D549"/>
    <w:rsid w:val="0D28C908"/>
    <w:rsid w:val="0D2C52CF"/>
    <w:rsid w:val="0D2E199A"/>
    <w:rsid w:val="0D307A72"/>
    <w:rsid w:val="0D313115"/>
    <w:rsid w:val="0D38998B"/>
    <w:rsid w:val="0D3A5125"/>
    <w:rsid w:val="0D3EC3CD"/>
    <w:rsid w:val="0D428372"/>
    <w:rsid w:val="0D42FF40"/>
    <w:rsid w:val="0D44D911"/>
    <w:rsid w:val="0D4642AE"/>
    <w:rsid w:val="0D469038"/>
    <w:rsid w:val="0D48129F"/>
    <w:rsid w:val="0D4A4BAD"/>
    <w:rsid w:val="0D4C96EA"/>
    <w:rsid w:val="0D4CD737"/>
    <w:rsid w:val="0D4E3CBF"/>
    <w:rsid w:val="0D505357"/>
    <w:rsid w:val="0D51EB8C"/>
    <w:rsid w:val="0D5B5AFD"/>
    <w:rsid w:val="0D5F422E"/>
    <w:rsid w:val="0D6CFE2B"/>
    <w:rsid w:val="0D6EB53F"/>
    <w:rsid w:val="0D72BDBC"/>
    <w:rsid w:val="0D73022B"/>
    <w:rsid w:val="0D7324FA"/>
    <w:rsid w:val="0D74AC08"/>
    <w:rsid w:val="0D77C9AB"/>
    <w:rsid w:val="0D78D3F9"/>
    <w:rsid w:val="0D7BD94D"/>
    <w:rsid w:val="0D83F7A2"/>
    <w:rsid w:val="0D848683"/>
    <w:rsid w:val="0D873053"/>
    <w:rsid w:val="0D895232"/>
    <w:rsid w:val="0D8B75AF"/>
    <w:rsid w:val="0D90C84B"/>
    <w:rsid w:val="0D9468D3"/>
    <w:rsid w:val="0D973016"/>
    <w:rsid w:val="0D974543"/>
    <w:rsid w:val="0D99F8B4"/>
    <w:rsid w:val="0D9B00E1"/>
    <w:rsid w:val="0D9CF8BF"/>
    <w:rsid w:val="0D9F6306"/>
    <w:rsid w:val="0DA496E5"/>
    <w:rsid w:val="0DA84641"/>
    <w:rsid w:val="0DA8760E"/>
    <w:rsid w:val="0DB0AD3F"/>
    <w:rsid w:val="0DB29FAE"/>
    <w:rsid w:val="0DB30AAC"/>
    <w:rsid w:val="0DB51E6F"/>
    <w:rsid w:val="0DBF2FC7"/>
    <w:rsid w:val="0DC321F7"/>
    <w:rsid w:val="0DC4A01E"/>
    <w:rsid w:val="0DC7BC77"/>
    <w:rsid w:val="0DCD3F27"/>
    <w:rsid w:val="0DD14F02"/>
    <w:rsid w:val="0DD8712B"/>
    <w:rsid w:val="0DDD519C"/>
    <w:rsid w:val="0DE0BDED"/>
    <w:rsid w:val="0DE3B7CD"/>
    <w:rsid w:val="0DE6DF44"/>
    <w:rsid w:val="0DE77050"/>
    <w:rsid w:val="0DE827AF"/>
    <w:rsid w:val="0DEE5D4C"/>
    <w:rsid w:val="0DEF83C1"/>
    <w:rsid w:val="0DF05C51"/>
    <w:rsid w:val="0DF0DB20"/>
    <w:rsid w:val="0DF83169"/>
    <w:rsid w:val="0DFA555F"/>
    <w:rsid w:val="0DFE1CDF"/>
    <w:rsid w:val="0DFEF27E"/>
    <w:rsid w:val="0E064FF9"/>
    <w:rsid w:val="0E0692FB"/>
    <w:rsid w:val="0E08C799"/>
    <w:rsid w:val="0E09FD65"/>
    <w:rsid w:val="0E0AA491"/>
    <w:rsid w:val="0E0D4718"/>
    <w:rsid w:val="0E13C574"/>
    <w:rsid w:val="0E179CA2"/>
    <w:rsid w:val="0E196C25"/>
    <w:rsid w:val="0E1C2A71"/>
    <w:rsid w:val="0E228B68"/>
    <w:rsid w:val="0E23B46F"/>
    <w:rsid w:val="0E269BC6"/>
    <w:rsid w:val="0E28823B"/>
    <w:rsid w:val="0E31073C"/>
    <w:rsid w:val="0E3112B1"/>
    <w:rsid w:val="0E3B9683"/>
    <w:rsid w:val="0E3C29ED"/>
    <w:rsid w:val="0E3C4FD4"/>
    <w:rsid w:val="0E3CB780"/>
    <w:rsid w:val="0E3D9006"/>
    <w:rsid w:val="0E407990"/>
    <w:rsid w:val="0E4084B6"/>
    <w:rsid w:val="0E471AE1"/>
    <w:rsid w:val="0E4C6B1A"/>
    <w:rsid w:val="0E4EDD63"/>
    <w:rsid w:val="0E4F37BE"/>
    <w:rsid w:val="0E51FE29"/>
    <w:rsid w:val="0E530D16"/>
    <w:rsid w:val="0E5384E6"/>
    <w:rsid w:val="0E559C28"/>
    <w:rsid w:val="0E5781F9"/>
    <w:rsid w:val="0E5EBB08"/>
    <w:rsid w:val="0E5FEC99"/>
    <w:rsid w:val="0E62322F"/>
    <w:rsid w:val="0E624DD1"/>
    <w:rsid w:val="0E625128"/>
    <w:rsid w:val="0E696565"/>
    <w:rsid w:val="0E69F6E4"/>
    <w:rsid w:val="0E6AAE69"/>
    <w:rsid w:val="0E753829"/>
    <w:rsid w:val="0E762479"/>
    <w:rsid w:val="0E7B277C"/>
    <w:rsid w:val="0E7E42A1"/>
    <w:rsid w:val="0E83F00A"/>
    <w:rsid w:val="0E842713"/>
    <w:rsid w:val="0E86BBBB"/>
    <w:rsid w:val="0E87600B"/>
    <w:rsid w:val="0E87F15F"/>
    <w:rsid w:val="0E899CBE"/>
    <w:rsid w:val="0E89EA8B"/>
    <w:rsid w:val="0E8AD600"/>
    <w:rsid w:val="0E8C481A"/>
    <w:rsid w:val="0E8E025D"/>
    <w:rsid w:val="0E90A511"/>
    <w:rsid w:val="0E923E41"/>
    <w:rsid w:val="0E93606F"/>
    <w:rsid w:val="0E959628"/>
    <w:rsid w:val="0E963484"/>
    <w:rsid w:val="0E966015"/>
    <w:rsid w:val="0E96DCDC"/>
    <w:rsid w:val="0E972A9E"/>
    <w:rsid w:val="0E992E6D"/>
    <w:rsid w:val="0E994F1C"/>
    <w:rsid w:val="0E9E7F69"/>
    <w:rsid w:val="0EA01037"/>
    <w:rsid w:val="0EA042F2"/>
    <w:rsid w:val="0EA44935"/>
    <w:rsid w:val="0EA74B1B"/>
    <w:rsid w:val="0EAB9BB1"/>
    <w:rsid w:val="0EAE6227"/>
    <w:rsid w:val="0EB0A7DC"/>
    <w:rsid w:val="0EB14800"/>
    <w:rsid w:val="0EBA6B1E"/>
    <w:rsid w:val="0EBD273D"/>
    <w:rsid w:val="0EC00D06"/>
    <w:rsid w:val="0EC1E686"/>
    <w:rsid w:val="0EC736B0"/>
    <w:rsid w:val="0EC89B81"/>
    <w:rsid w:val="0ECA00B8"/>
    <w:rsid w:val="0ECB874E"/>
    <w:rsid w:val="0ECBA244"/>
    <w:rsid w:val="0ECC11E3"/>
    <w:rsid w:val="0ECD2231"/>
    <w:rsid w:val="0ED04B42"/>
    <w:rsid w:val="0ED36633"/>
    <w:rsid w:val="0ED98283"/>
    <w:rsid w:val="0EDA6E13"/>
    <w:rsid w:val="0EDC1B73"/>
    <w:rsid w:val="0EDE4843"/>
    <w:rsid w:val="0EDFFAED"/>
    <w:rsid w:val="0EE0E4A5"/>
    <w:rsid w:val="0EE26E3E"/>
    <w:rsid w:val="0EE61A8A"/>
    <w:rsid w:val="0EE85DBE"/>
    <w:rsid w:val="0EEFD6C1"/>
    <w:rsid w:val="0EF0B108"/>
    <w:rsid w:val="0EF0B25D"/>
    <w:rsid w:val="0EF3812B"/>
    <w:rsid w:val="0EF47B6E"/>
    <w:rsid w:val="0EF4C3BC"/>
    <w:rsid w:val="0EFA79E3"/>
    <w:rsid w:val="0EFD9035"/>
    <w:rsid w:val="0EFDA5CC"/>
    <w:rsid w:val="0EFE8A96"/>
    <w:rsid w:val="0F029C50"/>
    <w:rsid w:val="0F02D98C"/>
    <w:rsid w:val="0F05CF81"/>
    <w:rsid w:val="0F06780C"/>
    <w:rsid w:val="0F104715"/>
    <w:rsid w:val="0F13BE4A"/>
    <w:rsid w:val="0F1493F1"/>
    <w:rsid w:val="0F20C709"/>
    <w:rsid w:val="0F24DB69"/>
    <w:rsid w:val="0F2AF1A6"/>
    <w:rsid w:val="0F2BB668"/>
    <w:rsid w:val="0F2EE302"/>
    <w:rsid w:val="0F2F1A9D"/>
    <w:rsid w:val="0F30BB86"/>
    <w:rsid w:val="0F31210F"/>
    <w:rsid w:val="0F3BD96D"/>
    <w:rsid w:val="0F3C797D"/>
    <w:rsid w:val="0F3FB29B"/>
    <w:rsid w:val="0F40ED60"/>
    <w:rsid w:val="0F43C779"/>
    <w:rsid w:val="0F4419E8"/>
    <w:rsid w:val="0F44DD9D"/>
    <w:rsid w:val="0F46B8FF"/>
    <w:rsid w:val="0F47E3C2"/>
    <w:rsid w:val="0F48E93F"/>
    <w:rsid w:val="0F4B14E9"/>
    <w:rsid w:val="0F51070D"/>
    <w:rsid w:val="0F5E1D0F"/>
    <w:rsid w:val="0F639B39"/>
    <w:rsid w:val="0F650042"/>
    <w:rsid w:val="0F66ED52"/>
    <w:rsid w:val="0F6902E6"/>
    <w:rsid w:val="0F6C21E0"/>
    <w:rsid w:val="0F6D6AFC"/>
    <w:rsid w:val="0F6F33C3"/>
    <w:rsid w:val="0F70DC03"/>
    <w:rsid w:val="0F751294"/>
    <w:rsid w:val="0F7692CA"/>
    <w:rsid w:val="0F76BE4D"/>
    <w:rsid w:val="0F76FF95"/>
    <w:rsid w:val="0F776501"/>
    <w:rsid w:val="0F7A4656"/>
    <w:rsid w:val="0F7B2308"/>
    <w:rsid w:val="0F7BAD40"/>
    <w:rsid w:val="0F7D820B"/>
    <w:rsid w:val="0F7E7483"/>
    <w:rsid w:val="0F801923"/>
    <w:rsid w:val="0F80CD68"/>
    <w:rsid w:val="0F871D79"/>
    <w:rsid w:val="0F8B6F82"/>
    <w:rsid w:val="0F8CA51C"/>
    <w:rsid w:val="0F8D1FFB"/>
    <w:rsid w:val="0F8F5303"/>
    <w:rsid w:val="0F8FAF57"/>
    <w:rsid w:val="0F918F13"/>
    <w:rsid w:val="0F92FD80"/>
    <w:rsid w:val="0F9381C3"/>
    <w:rsid w:val="0F98D8DA"/>
    <w:rsid w:val="0F9CBF5A"/>
    <w:rsid w:val="0FA1727E"/>
    <w:rsid w:val="0FA39A62"/>
    <w:rsid w:val="0FA585EF"/>
    <w:rsid w:val="0FADE108"/>
    <w:rsid w:val="0FB1E45F"/>
    <w:rsid w:val="0FB34F4F"/>
    <w:rsid w:val="0FB4BED0"/>
    <w:rsid w:val="0FB6037B"/>
    <w:rsid w:val="0FB94A37"/>
    <w:rsid w:val="0FBB28BA"/>
    <w:rsid w:val="0FBEBFEB"/>
    <w:rsid w:val="0FC03396"/>
    <w:rsid w:val="0FC31E86"/>
    <w:rsid w:val="0FC357B9"/>
    <w:rsid w:val="0FC440A7"/>
    <w:rsid w:val="0FC494C1"/>
    <w:rsid w:val="0FC6B870"/>
    <w:rsid w:val="0FC8CF4B"/>
    <w:rsid w:val="0FCAEF65"/>
    <w:rsid w:val="0FCC6B13"/>
    <w:rsid w:val="0FCD4D97"/>
    <w:rsid w:val="0FCF3852"/>
    <w:rsid w:val="0FD1D08B"/>
    <w:rsid w:val="0FD78A97"/>
    <w:rsid w:val="0FDA4CC6"/>
    <w:rsid w:val="0FDE6FE7"/>
    <w:rsid w:val="0FE0D61F"/>
    <w:rsid w:val="0FE4C89B"/>
    <w:rsid w:val="0FE74DCB"/>
    <w:rsid w:val="0FEB6AC3"/>
    <w:rsid w:val="0FEE866F"/>
    <w:rsid w:val="0FF01157"/>
    <w:rsid w:val="0FF7531D"/>
    <w:rsid w:val="0FFA5A92"/>
    <w:rsid w:val="0FFF56ED"/>
    <w:rsid w:val="1000911F"/>
    <w:rsid w:val="10022DF1"/>
    <w:rsid w:val="1004E4D2"/>
    <w:rsid w:val="10056820"/>
    <w:rsid w:val="1009079C"/>
    <w:rsid w:val="101884B3"/>
    <w:rsid w:val="1018BBD7"/>
    <w:rsid w:val="101BD891"/>
    <w:rsid w:val="101BF997"/>
    <w:rsid w:val="101D84AF"/>
    <w:rsid w:val="101FA0BB"/>
    <w:rsid w:val="1020CEC0"/>
    <w:rsid w:val="1020F3FC"/>
    <w:rsid w:val="10221C89"/>
    <w:rsid w:val="10249265"/>
    <w:rsid w:val="102758C4"/>
    <w:rsid w:val="10285A0C"/>
    <w:rsid w:val="1029159A"/>
    <w:rsid w:val="102A927D"/>
    <w:rsid w:val="102AF495"/>
    <w:rsid w:val="102B44AA"/>
    <w:rsid w:val="102E2514"/>
    <w:rsid w:val="10303E70"/>
    <w:rsid w:val="10363061"/>
    <w:rsid w:val="10379D31"/>
    <w:rsid w:val="103939DB"/>
    <w:rsid w:val="1039F051"/>
    <w:rsid w:val="103B2751"/>
    <w:rsid w:val="103D1642"/>
    <w:rsid w:val="103E749D"/>
    <w:rsid w:val="1044C0A8"/>
    <w:rsid w:val="1044E954"/>
    <w:rsid w:val="1045582E"/>
    <w:rsid w:val="10467D22"/>
    <w:rsid w:val="1046DE0C"/>
    <w:rsid w:val="104C8AA8"/>
    <w:rsid w:val="104CDA34"/>
    <w:rsid w:val="10505E06"/>
    <w:rsid w:val="1053DB88"/>
    <w:rsid w:val="1058C33A"/>
    <w:rsid w:val="1058D418"/>
    <w:rsid w:val="105D795B"/>
    <w:rsid w:val="10654C84"/>
    <w:rsid w:val="1065C1CD"/>
    <w:rsid w:val="106756F1"/>
    <w:rsid w:val="106F3636"/>
    <w:rsid w:val="1072F2B4"/>
    <w:rsid w:val="108E4421"/>
    <w:rsid w:val="10914806"/>
    <w:rsid w:val="10926C14"/>
    <w:rsid w:val="1098504B"/>
    <w:rsid w:val="109CBA2F"/>
    <w:rsid w:val="10A03DCA"/>
    <w:rsid w:val="10A63F0F"/>
    <w:rsid w:val="10A824A3"/>
    <w:rsid w:val="10ADC8C8"/>
    <w:rsid w:val="10B4E2BD"/>
    <w:rsid w:val="10B79B73"/>
    <w:rsid w:val="10BC3321"/>
    <w:rsid w:val="10BDE95C"/>
    <w:rsid w:val="10C0F475"/>
    <w:rsid w:val="10C160E7"/>
    <w:rsid w:val="10C5E103"/>
    <w:rsid w:val="10C8568C"/>
    <w:rsid w:val="10CBDFF0"/>
    <w:rsid w:val="10CDA0BC"/>
    <w:rsid w:val="10D34385"/>
    <w:rsid w:val="10D66C0D"/>
    <w:rsid w:val="10D77448"/>
    <w:rsid w:val="10D8FAAA"/>
    <w:rsid w:val="10DB5A0F"/>
    <w:rsid w:val="10DBDFD5"/>
    <w:rsid w:val="10DC2A8C"/>
    <w:rsid w:val="10DE3EEF"/>
    <w:rsid w:val="10DE74AB"/>
    <w:rsid w:val="10DE9951"/>
    <w:rsid w:val="10DF44B3"/>
    <w:rsid w:val="10E57D8D"/>
    <w:rsid w:val="10ED902F"/>
    <w:rsid w:val="10EFE302"/>
    <w:rsid w:val="10F9A3FB"/>
    <w:rsid w:val="10FB7C3E"/>
    <w:rsid w:val="10FCAEEF"/>
    <w:rsid w:val="11008871"/>
    <w:rsid w:val="1101A157"/>
    <w:rsid w:val="1105D24A"/>
    <w:rsid w:val="11069D9C"/>
    <w:rsid w:val="110721A8"/>
    <w:rsid w:val="11074F8F"/>
    <w:rsid w:val="110F0F2E"/>
    <w:rsid w:val="110F6C96"/>
    <w:rsid w:val="1110E744"/>
    <w:rsid w:val="11121F64"/>
    <w:rsid w:val="1112B7E8"/>
    <w:rsid w:val="11133749"/>
    <w:rsid w:val="1113F957"/>
    <w:rsid w:val="1115B308"/>
    <w:rsid w:val="11177E54"/>
    <w:rsid w:val="11192324"/>
    <w:rsid w:val="111A021C"/>
    <w:rsid w:val="111B6C9C"/>
    <w:rsid w:val="111CCB87"/>
    <w:rsid w:val="111E05EE"/>
    <w:rsid w:val="1121328B"/>
    <w:rsid w:val="1127FFCC"/>
    <w:rsid w:val="112C7EF7"/>
    <w:rsid w:val="112FF531"/>
    <w:rsid w:val="11300CD6"/>
    <w:rsid w:val="1131A3C1"/>
    <w:rsid w:val="1131E1D6"/>
    <w:rsid w:val="11362C7F"/>
    <w:rsid w:val="11362E47"/>
    <w:rsid w:val="11386C1C"/>
    <w:rsid w:val="1138DD96"/>
    <w:rsid w:val="113C744D"/>
    <w:rsid w:val="1140E7F1"/>
    <w:rsid w:val="114423CE"/>
    <w:rsid w:val="1144FA6D"/>
    <w:rsid w:val="114564B0"/>
    <w:rsid w:val="1147B6DD"/>
    <w:rsid w:val="1156A0AE"/>
    <w:rsid w:val="1156C4DA"/>
    <w:rsid w:val="1159DD7D"/>
    <w:rsid w:val="115D849B"/>
    <w:rsid w:val="115EC3DE"/>
    <w:rsid w:val="115ED148"/>
    <w:rsid w:val="1164195D"/>
    <w:rsid w:val="1164600F"/>
    <w:rsid w:val="1166F507"/>
    <w:rsid w:val="116AACD6"/>
    <w:rsid w:val="116ABFD8"/>
    <w:rsid w:val="116CCE86"/>
    <w:rsid w:val="11701C65"/>
    <w:rsid w:val="11713F72"/>
    <w:rsid w:val="11714689"/>
    <w:rsid w:val="1172F673"/>
    <w:rsid w:val="11764B54"/>
    <w:rsid w:val="11782183"/>
    <w:rsid w:val="117902C0"/>
    <w:rsid w:val="117D91C8"/>
    <w:rsid w:val="117EF3F6"/>
    <w:rsid w:val="118104ED"/>
    <w:rsid w:val="118584E0"/>
    <w:rsid w:val="1186905D"/>
    <w:rsid w:val="11878201"/>
    <w:rsid w:val="118CD684"/>
    <w:rsid w:val="118F73B1"/>
    <w:rsid w:val="119678CC"/>
    <w:rsid w:val="119A575E"/>
    <w:rsid w:val="119A9199"/>
    <w:rsid w:val="119C36E6"/>
    <w:rsid w:val="11A049E1"/>
    <w:rsid w:val="11A06F24"/>
    <w:rsid w:val="11A4D040"/>
    <w:rsid w:val="11A67010"/>
    <w:rsid w:val="11A985B2"/>
    <w:rsid w:val="11AA7108"/>
    <w:rsid w:val="11ADD8CC"/>
    <w:rsid w:val="11B308F8"/>
    <w:rsid w:val="11B85946"/>
    <w:rsid w:val="11BA0794"/>
    <w:rsid w:val="11BAC1E4"/>
    <w:rsid w:val="11BB9C68"/>
    <w:rsid w:val="11BBFBCD"/>
    <w:rsid w:val="11C007BF"/>
    <w:rsid w:val="11C27E30"/>
    <w:rsid w:val="11C54BC4"/>
    <w:rsid w:val="11C8CA35"/>
    <w:rsid w:val="11CB8E16"/>
    <w:rsid w:val="11D11E8D"/>
    <w:rsid w:val="11D3D001"/>
    <w:rsid w:val="11D550A6"/>
    <w:rsid w:val="11D5749A"/>
    <w:rsid w:val="11D61DE6"/>
    <w:rsid w:val="11D6D233"/>
    <w:rsid w:val="11D81ABB"/>
    <w:rsid w:val="11D9191C"/>
    <w:rsid w:val="11D96CA5"/>
    <w:rsid w:val="11DB9B13"/>
    <w:rsid w:val="11DF64F3"/>
    <w:rsid w:val="11E617F6"/>
    <w:rsid w:val="11E77B76"/>
    <w:rsid w:val="11E8EC4E"/>
    <w:rsid w:val="11EF2F51"/>
    <w:rsid w:val="11F0B139"/>
    <w:rsid w:val="11F5CA54"/>
    <w:rsid w:val="11F7AA5C"/>
    <w:rsid w:val="11F8D330"/>
    <w:rsid w:val="12049B7A"/>
    <w:rsid w:val="120C09E2"/>
    <w:rsid w:val="120DA493"/>
    <w:rsid w:val="12119EC4"/>
    <w:rsid w:val="1217F5A1"/>
    <w:rsid w:val="1218C517"/>
    <w:rsid w:val="1218D72C"/>
    <w:rsid w:val="121B8B3C"/>
    <w:rsid w:val="121BC142"/>
    <w:rsid w:val="121D3485"/>
    <w:rsid w:val="121E11D0"/>
    <w:rsid w:val="121F2F59"/>
    <w:rsid w:val="121F5E7C"/>
    <w:rsid w:val="12212335"/>
    <w:rsid w:val="1221B1B0"/>
    <w:rsid w:val="12230600"/>
    <w:rsid w:val="122386E8"/>
    <w:rsid w:val="122510B3"/>
    <w:rsid w:val="122A6DF5"/>
    <w:rsid w:val="122AE3FA"/>
    <w:rsid w:val="122C5D30"/>
    <w:rsid w:val="122C6B0F"/>
    <w:rsid w:val="122CAC48"/>
    <w:rsid w:val="123780C1"/>
    <w:rsid w:val="123EC723"/>
    <w:rsid w:val="1247A480"/>
    <w:rsid w:val="124C0C2D"/>
    <w:rsid w:val="124DAE16"/>
    <w:rsid w:val="124F6FF1"/>
    <w:rsid w:val="124FF78E"/>
    <w:rsid w:val="1250F5AC"/>
    <w:rsid w:val="1258AEBA"/>
    <w:rsid w:val="125C7C87"/>
    <w:rsid w:val="125FB808"/>
    <w:rsid w:val="1262B931"/>
    <w:rsid w:val="1263E64C"/>
    <w:rsid w:val="12640452"/>
    <w:rsid w:val="12699F08"/>
    <w:rsid w:val="126DE642"/>
    <w:rsid w:val="126E7673"/>
    <w:rsid w:val="127754F5"/>
    <w:rsid w:val="127A7188"/>
    <w:rsid w:val="127B9CB3"/>
    <w:rsid w:val="127E9829"/>
    <w:rsid w:val="128596DC"/>
    <w:rsid w:val="1285D1BE"/>
    <w:rsid w:val="1287AA18"/>
    <w:rsid w:val="1289D97A"/>
    <w:rsid w:val="128D770C"/>
    <w:rsid w:val="128EF1BD"/>
    <w:rsid w:val="1292753A"/>
    <w:rsid w:val="1295530F"/>
    <w:rsid w:val="129553CD"/>
    <w:rsid w:val="12965DD3"/>
    <w:rsid w:val="12997F08"/>
    <w:rsid w:val="129A5FDC"/>
    <w:rsid w:val="129B41BB"/>
    <w:rsid w:val="12A329BE"/>
    <w:rsid w:val="12A4A3AD"/>
    <w:rsid w:val="12A695C9"/>
    <w:rsid w:val="12ACA225"/>
    <w:rsid w:val="12B001AD"/>
    <w:rsid w:val="12B193F6"/>
    <w:rsid w:val="12B850F7"/>
    <w:rsid w:val="12C152B5"/>
    <w:rsid w:val="12C93EF8"/>
    <w:rsid w:val="12CAA112"/>
    <w:rsid w:val="12CEBE54"/>
    <w:rsid w:val="12D44303"/>
    <w:rsid w:val="12D5171D"/>
    <w:rsid w:val="12D59C3C"/>
    <w:rsid w:val="12D68910"/>
    <w:rsid w:val="12D8EEA4"/>
    <w:rsid w:val="12DA5803"/>
    <w:rsid w:val="12DE0907"/>
    <w:rsid w:val="12E4595E"/>
    <w:rsid w:val="12E66DB2"/>
    <w:rsid w:val="12E93529"/>
    <w:rsid w:val="12EADA46"/>
    <w:rsid w:val="12EBD3AD"/>
    <w:rsid w:val="12EE9F4D"/>
    <w:rsid w:val="12F1370F"/>
    <w:rsid w:val="12F32BF8"/>
    <w:rsid w:val="12F4A852"/>
    <w:rsid w:val="12F75DA3"/>
    <w:rsid w:val="12FA2189"/>
    <w:rsid w:val="13052C07"/>
    <w:rsid w:val="1308E3BE"/>
    <w:rsid w:val="130AC6DE"/>
    <w:rsid w:val="130D3B64"/>
    <w:rsid w:val="130EC3F0"/>
    <w:rsid w:val="1314DADA"/>
    <w:rsid w:val="13165964"/>
    <w:rsid w:val="131A1FEA"/>
    <w:rsid w:val="131D41C3"/>
    <w:rsid w:val="131F5071"/>
    <w:rsid w:val="132787F4"/>
    <w:rsid w:val="1328C8DC"/>
    <w:rsid w:val="132F544E"/>
    <w:rsid w:val="1332A459"/>
    <w:rsid w:val="13364B95"/>
    <w:rsid w:val="133795A2"/>
    <w:rsid w:val="1337A022"/>
    <w:rsid w:val="133C9A53"/>
    <w:rsid w:val="133FD188"/>
    <w:rsid w:val="1343B5D7"/>
    <w:rsid w:val="1344C08C"/>
    <w:rsid w:val="13468B77"/>
    <w:rsid w:val="134956FF"/>
    <w:rsid w:val="13497B78"/>
    <w:rsid w:val="1349C163"/>
    <w:rsid w:val="134B29E0"/>
    <w:rsid w:val="134CC6FE"/>
    <w:rsid w:val="134E1CEB"/>
    <w:rsid w:val="134F0EE2"/>
    <w:rsid w:val="1355DD91"/>
    <w:rsid w:val="135BEC5D"/>
    <w:rsid w:val="135E530D"/>
    <w:rsid w:val="1361568D"/>
    <w:rsid w:val="1368D278"/>
    <w:rsid w:val="136DA95C"/>
    <w:rsid w:val="1371FCEB"/>
    <w:rsid w:val="1372F41D"/>
    <w:rsid w:val="1375AD04"/>
    <w:rsid w:val="1376116C"/>
    <w:rsid w:val="13765ABF"/>
    <w:rsid w:val="1376A924"/>
    <w:rsid w:val="137C593A"/>
    <w:rsid w:val="137C894E"/>
    <w:rsid w:val="137DFF11"/>
    <w:rsid w:val="13802F15"/>
    <w:rsid w:val="13872F45"/>
    <w:rsid w:val="13891A8C"/>
    <w:rsid w:val="138A2A49"/>
    <w:rsid w:val="138B1E31"/>
    <w:rsid w:val="138CE152"/>
    <w:rsid w:val="138D74F6"/>
    <w:rsid w:val="138FADE2"/>
    <w:rsid w:val="13919CF9"/>
    <w:rsid w:val="1391D3E7"/>
    <w:rsid w:val="1395F681"/>
    <w:rsid w:val="1396BE2A"/>
    <w:rsid w:val="1398F9FF"/>
    <w:rsid w:val="139ED9F5"/>
    <w:rsid w:val="13A14188"/>
    <w:rsid w:val="13A51D57"/>
    <w:rsid w:val="13A77B8E"/>
    <w:rsid w:val="13A95E9D"/>
    <w:rsid w:val="13AAF7FB"/>
    <w:rsid w:val="13AEF718"/>
    <w:rsid w:val="13B65EFD"/>
    <w:rsid w:val="13B87026"/>
    <w:rsid w:val="13BC040B"/>
    <w:rsid w:val="13BDDB72"/>
    <w:rsid w:val="13BE14BE"/>
    <w:rsid w:val="13C6B0EA"/>
    <w:rsid w:val="13CA7500"/>
    <w:rsid w:val="13CE47DC"/>
    <w:rsid w:val="13CE6DE8"/>
    <w:rsid w:val="13D174DC"/>
    <w:rsid w:val="13D27B66"/>
    <w:rsid w:val="13D4570C"/>
    <w:rsid w:val="13D9C991"/>
    <w:rsid w:val="13DB6A9F"/>
    <w:rsid w:val="13DDCD51"/>
    <w:rsid w:val="13DE434F"/>
    <w:rsid w:val="13DF1A36"/>
    <w:rsid w:val="13E8322E"/>
    <w:rsid w:val="13E8D2C9"/>
    <w:rsid w:val="13EEE27B"/>
    <w:rsid w:val="13F12A4E"/>
    <w:rsid w:val="13F4C573"/>
    <w:rsid w:val="13F5D764"/>
    <w:rsid w:val="13FBC0BE"/>
    <w:rsid w:val="13FFC3E2"/>
    <w:rsid w:val="1401F3C3"/>
    <w:rsid w:val="140B69DA"/>
    <w:rsid w:val="140C8C82"/>
    <w:rsid w:val="140CF88A"/>
    <w:rsid w:val="140E05C9"/>
    <w:rsid w:val="14109884"/>
    <w:rsid w:val="14127396"/>
    <w:rsid w:val="14142310"/>
    <w:rsid w:val="14175890"/>
    <w:rsid w:val="141BA7AD"/>
    <w:rsid w:val="141DA778"/>
    <w:rsid w:val="141E9697"/>
    <w:rsid w:val="14215AA4"/>
    <w:rsid w:val="1424CB89"/>
    <w:rsid w:val="14254015"/>
    <w:rsid w:val="142954EA"/>
    <w:rsid w:val="142B30E2"/>
    <w:rsid w:val="142EFE78"/>
    <w:rsid w:val="14309581"/>
    <w:rsid w:val="1434BD33"/>
    <w:rsid w:val="1435AF12"/>
    <w:rsid w:val="14386162"/>
    <w:rsid w:val="143B367D"/>
    <w:rsid w:val="143B7530"/>
    <w:rsid w:val="143B7F4A"/>
    <w:rsid w:val="143CE9C4"/>
    <w:rsid w:val="14447496"/>
    <w:rsid w:val="1446797A"/>
    <w:rsid w:val="14467CF6"/>
    <w:rsid w:val="1446A09A"/>
    <w:rsid w:val="14486B8C"/>
    <w:rsid w:val="144A7620"/>
    <w:rsid w:val="144BBA29"/>
    <w:rsid w:val="144C5485"/>
    <w:rsid w:val="144D0C90"/>
    <w:rsid w:val="14505604"/>
    <w:rsid w:val="14506691"/>
    <w:rsid w:val="14511B73"/>
    <w:rsid w:val="14545814"/>
    <w:rsid w:val="145904CB"/>
    <w:rsid w:val="145B36F7"/>
    <w:rsid w:val="145C26D9"/>
    <w:rsid w:val="145D67EE"/>
    <w:rsid w:val="145DD79A"/>
    <w:rsid w:val="145F2B6F"/>
    <w:rsid w:val="145FC92F"/>
    <w:rsid w:val="14641CA9"/>
    <w:rsid w:val="1464FF0F"/>
    <w:rsid w:val="1467790D"/>
    <w:rsid w:val="146F2596"/>
    <w:rsid w:val="1471460C"/>
    <w:rsid w:val="14743172"/>
    <w:rsid w:val="14750E76"/>
    <w:rsid w:val="1476C8CA"/>
    <w:rsid w:val="1477436C"/>
    <w:rsid w:val="147AB836"/>
    <w:rsid w:val="147F51C0"/>
    <w:rsid w:val="14827227"/>
    <w:rsid w:val="14827E91"/>
    <w:rsid w:val="148500E3"/>
    <w:rsid w:val="1486FAE1"/>
    <w:rsid w:val="1488879E"/>
    <w:rsid w:val="148C3CD4"/>
    <w:rsid w:val="148E901D"/>
    <w:rsid w:val="148FE592"/>
    <w:rsid w:val="149034F3"/>
    <w:rsid w:val="14904BFD"/>
    <w:rsid w:val="1494D6C4"/>
    <w:rsid w:val="1498EEBF"/>
    <w:rsid w:val="149FA654"/>
    <w:rsid w:val="14A08F16"/>
    <w:rsid w:val="14A0C59C"/>
    <w:rsid w:val="14A0C92A"/>
    <w:rsid w:val="14A3FDD2"/>
    <w:rsid w:val="14A68B25"/>
    <w:rsid w:val="14AB0680"/>
    <w:rsid w:val="14ABC87D"/>
    <w:rsid w:val="14B13572"/>
    <w:rsid w:val="14BA4F63"/>
    <w:rsid w:val="14BBA7FD"/>
    <w:rsid w:val="14BBB6B2"/>
    <w:rsid w:val="14BBEC21"/>
    <w:rsid w:val="14BCCDC5"/>
    <w:rsid w:val="14C00592"/>
    <w:rsid w:val="14C235C4"/>
    <w:rsid w:val="14C41CE4"/>
    <w:rsid w:val="14C5E7D2"/>
    <w:rsid w:val="14CD9B52"/>
    <w:rsid w:val="14D09C4B"/>
    <w:rsid w:val="14D17215"/>
    <w:rsid w:val="14D2B00B"/>
    <w:rsid w:val="14D42959"/>
    <w:rsid w:val="14D706BB"/>
    <w:rsid w:val="14D77580"/>
    <w:rsid w:val="14D8A3AA"/>
    <w:rsid w:val="14E7B3F5"/>
    <w:rsid w:val="14EB367E"/>
    <w:rsid w:val="14ED5CF8"/>
    <w:rsid w:val="14EEACFA"/>
    <w:rsid w:val="14F079A1"/>
    <w:rsid w:val="14F08445"/>
    <w:rsid w:val="14F3880F"/>
    <w:rsid w:val="14F3DD8C"/>
    <w:rsid w:val="14F7B183"/>
    <w:rsid w:val="14F898F6"/>
    <w:rsid w:val="14F9A3FE"/>
    <w:rsid w:val="14FF1E45"/>
    <w:rsid w:val="15034528"/>
    <w:rsid w:val="150C93DF"/>
    <w:rsid w:val="151323D5"/>
    <w:rsid w:val="151813D8"/>
    <w:rsid w:val="151F592E"/>
    <w:rsid w:val="1521D5E3"/>
    <w:rsid w:val="1527BAD3"/>
    <w:rsid w:val="1528E988"/>
    <w:rsid w:val="152977CC"/>
    <w:rsid w:val="1532C5EC"/>
    <w:rsid w:val="15341A23"/>
    <w:rsid w:val="1536EA9E"/>
    <w:rsid w:val="1538FD4B"/>
    <w:rsid w:val="153E468B"/>
    <w:rsid w:val="153E5CE8"/>
    <w:rsid w:val="15400855"/>
    <w:rsid w:val="1541FE51"/>
    <w:rsid w:val="15447B32"/>
    <w:rsid w:val="15454CBA"/>
    <w:rsid w:val="1545D1ED"/>
    <w:rsid w:val="154DC057"/>
    <w:rsid w:val="154E162B"/>
    <w:rsid w:val="154EF189"/>
    <w:rsid w:val="15532565"/>
    <w:rsid w:val="15538489"/>
    <w:rsid w:val="15580E7E"/>
    <w:rsid w:val="15589028"/>
    <w:rsid w:val="1559F4E3"/>
    <w:rsid w:val="155BB3AA"/>
    <w:rsid w:val="155D7526"/>
    <w:rsid w:val="155EA11D"/>
    <w:rsid w:val="1562F4A4"/>
    <w:rsid w:val="1566ABF6"/>
    <w:rsid w:val="15678E80"/>
    <w:rsid w:val="1567F37D"/>
    <w:rsid w:val="1569482E"/>
    <w:rsid w:val="156F8BE6"/>
    <w:rsid w:val="156FD780"/>
    <w:rsid w:val="15732C32"/>
    <w:rsid w:val="15733A00"/>
    <w:rsid w:val="1575D6D5"/>
    <w:rsid w:val="1577AD9A"/>
    <w:rsid w:val="15787555"/>
    <w:rsid w:val="1585F15D"/>
    <w:rsid w:val="158F757C"/>
    <w:rsid w:val="15943B28"/>
    <w:rsid w:val="159E91D6"/>
    <w:rsid w:val="15A29046"/>
    <w:rsid w:val="15A401CB"/>
    <w:rsid w:val="15AF44E8"/>
    <w:rsid w:val="15AF83C8"/>
    <w:rsid w:val="15AFAE35"/>
    <w:rsid w:val="15B1B489"/>
    <w:rsid w:val="15B3649A"/>
    <w:rsid w:val="15B40B6D"/>
    <w:rsid w:val="15BE6659"/>
    <w:rsid w:val="15C1F542"/>
    <w:rsid w:val="15C44FC3"/>
    <w:rsid w:val="15CE6D63"/>
    <w:rsid w:val="15CE9E64"/>
    <w:rsid w:val="15D08794"/>
    <w:rsid w:val="15D1A086"/>
    <w:rsid w:val="15D26511"/>
    <w:rsid w:val="15D2C3AF"/>
    <w:rsid w:val="15D452A4"/>
    <w:rsid w:val="15D4E6F0"/>
    <w:rsid w:val="15D572BE"/>
    <w:rsid w:val="15D7F1D4"/>
    <w:rsid w:val="15DD570E"/>
    <w:rsid w:val="15DF1AD6"/>
    <w:rsid w:val="15DF989B"/>
    <w:rsid w:val="15E15A0A"/>
    <w:rsid w:val="15E398F0"/>
    <w:rsid w:val="15E4A1FD"/>
    <w:rsid w:val="15E4ACCA"/>
    <w:rsid w:val="15EE14A0"/>
    <w:rsid w:val="15EE3EF8"/>
    <w:rsid w:val="15F3E6F1"/>
    <w:rsid w:val="15F475CB"/>
    <w:rsid w:val="15F5BFBE"/>
    <w:rsid w:val="15F7B44F"/>
    <w:rsid w:val="15F7BE00"/>
    <w:rsid w:val="15F81009"/>
    <w:rsid w:val="15FC3AAE"/>
    <w:rsid w:val="16050BFC"/>
    <w:rsid w:val="16053907"/>
    <w:rsid w:val="160556D6"/>
    <w:rsid w:val="1605D244"/>
    <w:rsid w:val="160E74FD"/>
    <w:rsid w:val="16182DE5"/>
    <w:rsid w:val="161E98B6"/>
    <w:rsid w:val="161FF81F"/>
    <w:rsid w:val="16213FBE"/>
    <w:rsid w:val="16233624"/>
    <w:rsid w:val="1624442F"/>
    <w:rsid w:val="16247D2A"/>
    <w:rsid w:val="16261B5C"/>
    <w:rsid w:val="16271073"/>
    <w:rsid w:val="16283870"/>
    <w:rsid w:val="162FA5A9"/>
    <w:rsid w:val="1632019F"/>
    <w:rsid w:val="16372D8D"/>
    <w:rsid w:val="163A0BCC"/>
    <w:rsid w:val="163BEFEF"/>
    <w:rsid w:val="163FBFC4"/>
    <w:rsid w:val="16464D5E"/>
    <w:rsid w:val="16472E53"/>
    <w:rsid w:val="1647547B"/>
    <w:rsid w:val="164869C9"/>
    <w:rsid w:val="164B9FC4"/>
    <w:rsid w:val="165095F4"/>
    <w:rsid w:val="1650A899"/>
    <w:rsid w:val="1651C928"/>
    <w:rsid w:val="1652B63C"/>
    <w:rsid w:val="165F5E2B"/>
    <w:rsid w:val="165FF46B"/>
    <w:rsid w:val="166615A3"/>
    <w:rsid w:val="1666A6AD"/>
    <w:rsid w:val="16682B4C"/>
    <w:rsid w:val="16695192"/>
    <w:rsid w:val="166A693A"/>
    <w:rsid w:val="166AE799"/>
    <w:rsid w:val="166B6867"/>
    <w:rsid w:val="166EA628"/>
    <w:rsid w:val="167072CD"/>
    <w:rsid w:val="167A5573"/>
    <w:rsid w:val="167BAC32"/>
    <w:rsid w:val="167F045C"/>
    <w:rsid w:val="167F9AD2"/>
    <w:rsid w:val="16800DB4"/>
    <w:rsid w:val="16876C63"/>
    <w:rsid w:val="1688544A"/>
    <w:rsid w:val="16893870"/>
    <w:rsid w:val="168A1F02"/>
    <w:rsid w:val="168B3308"/>
    <w:rsid w:val="168D7D1C"/>
    <w:rsid w:val="168DAB5B"/>
    <w:rsid w:val="168DF458"/>
    <w:rsid w:val="168E356B"/>
    <w:rsid w:val="16928CDA"/>
    <w:rsid w:val="16929F7D"/>
    <w:rsid w:val="16934231"/>
    <w:rsid w:val="16964715"/>
    <w:rsid w:val="169864DD"/>
    <w:rsid w:val="169B8406"/>
    <w:rsid w:val="169C2B44"/>
    <w:rsid w:val="169FD9B5"/>
    <w:rsid w:val="16A0A1BD"/>
    <w:rsid w:val="16A0AC59"/>
    <w:rsid w:val="16A4959A"/>
    <w:rsid w:val="16A5E95E"/>
    <w:rsid w:val="16A98744"/>
    <w:rsid w:val="16AA0A60"/>
    <w:rsid w:val="16AC7C46"/>
    <w:rsid w:val="16AD2AC7"/>
    <w:rsid w:val="16AE2103"/>
    <w:rsid w:val="16AEBEB0"/>
    <w:rsid w:val="16AF5151"/>
    <w:rsid w:val="16B1E869"/>
    <w:rsid w:val="16B39ABE"/>
    <w:rsid w:val="16B5DF4F"/>
    <w:rsid w:val="16B69BC0"/>
    <w:rsid w:val="16B9C94F"/>
    <w:rsid w:val="16BBE7FE"/>
    <w:rsid w:val="16BD8466"/>
    <w:rsid w:val="16BD936A"/>
    <w:rsid w:val="16BFA4A7"/>
    <w:rsid w:val="16C5059B"/>
    <w:rsid w:val="16C66580"/>
    <w:rsid w:val="16C68642"/>
    <w:rsid w:val="16C6DFF2"/>
    <w:rsid w:val="16C70A5A"/>
    <w:rsid w:val="16C74666"/>
    <w:rsid w:val="16D40DC0"/>
    <w:rsid w:val="16D59C71"/>
    <w:rsid w:val="16D672EA"/>
    <w:rsid w:val="16DAB721"/>
    <w:rsid w:val="16DBE3B6"/>
    <w:rsid w:val="16DE00D2"/>
    <w:rsid w:val="16E219FE"/>
    <w:rsid w:val="16E7BABC"/>
    <w:rsid w:val="16E88B21"/>
    <w:rsid w:val="16EAEEDB"/>
    <w:rsid w:val="16EDD45C"/>
    <w:rsid w:val="16EF23A7"/>
    <w:rsid w:val="16F29F25"/>
    <w:rsid w:val="16F40979"/>
    <w:rsid w:val="16F6774D"/>
    <w:rsid w:val="16F7B9A8"/>
    <w:rsid w:val="16F9DD00"/>
    <w:rsid w:val="16FFBA5A"/>
    <w:rsid w:val="17006C29"/>
    <w:rsid w:val="1702CF22"/>
    <w:rsid w:val="1703AB9A"/>
    <w:rsid w:val="17041ADA"/>
    <w:rsid w:val="1704329E"/>
    <w:rsid w:val="17055DA0"/>
    <w:rsid w:val="1707B686"/>
    <w:rsid w:val="1708B974"/>
    <w:rsid w:val="170A777A"/>
    <w:rsid w:val="170B66EE"/>
    <w:rsid w:val="170F5C0C"/>
    <w:rsid w:val="171185C4"/>
    <w:rsid w:val="17135A3F"/>
    <w:rsid w:val="17157530"/>
    <w:rsid w:val="171D8CBF"/>
    <w:rsid w:val="171E5421"/>
    <w:rsid w:val="1724F60F"/>
    <w:rsid w:val="17276FC9"/>
    <w:rsid w:val="172BEAE8"/>
    <w:rsid w:val="172C95B0"/>
    <w:rsid w:val="1731269E"/>
    <w:rsid w:val="1732682F"/>
    <w:rsid w:val="1734C55D"/>
    <w:rsid w:val="17364567"/>
    <w:rsid w:val="173971AF"/>
    <w:rsid w:val="173C0977"/>
    <w:rsid w:val="174122D2"/>
    <w:rsid w:val="174713D3"/>
    <w:rsid w:val="174A0C4E"/>
    <w:rsid w:val="174B965F"/>
    <w:rsid w:val="1756F292"/>
    <w:rsid w:val="175AAF18"/>
    <w:rsid w:val="175C22BE"/>
    <w:rsid w:val="175D943D"/>
    <w:rsid w:val="175DD29A"/>
    <w:rsid w:val="175F6661"/>
    <w:rsid w:val="1760266D"/>
    <w:rsid w:val="1764DCE5"/>
    <w:rsid w:val="17668E8B"/>
    <w:rsid w:val="1768649B"/>
    <w:rsid w:val="176A3DC4"/>
    <w:rsid w:val="176A6439"/>
    <w:rsid w:val="176D4DF3"/>
    <w:rsid w:val="176EE745"/>
    <w:rsid w:val="17758285"/>
    <w:rsid w:val="17774468"/>
    <w:rsid w:val="1779E5D7"/>
    <w:rsid w:val="177D0293"/>
    <w:rsid w:val="17876C82"/>
    <w:rsid w:val="178CCDD9"/>
    <w:rsid w:val="17900A73"/>
    <w:rsid w:val="1791C4DC"/>
    <w:rsid w:val="1797B797"/>
    <w:rsid w:val="179AD27A"/>
    <w:rsid w:val="179E0DA9"/>
    <w:rsid w:val="17A04388"/>
    <w:rsid w:val="17A6592C"/>
    <w:rsid w:val="17AE704D"/>
    <w:rsid w:val="17B2E649"/>
    <w:rsid w:val="17BC777A"/>
    <w:rsid w:val="17BD1907"/>
    <w:rsid w:val="17BF4B0D"/>
    <w:rsid w:val="17C1E642"/>
    <w:rsid w:val="17C2CC6F"/>
    <w:rsid w:val="17C4EED6"/>
    <w:rsid w:val="17C68584"/>
    <w:rsid w:val="17CE2F0B"/>
    <w:rsid w:val="17D612E6"/>
    <w:rsid w:val="17D74B73"/>
    <w:rsid w:val="17D7BAFA"/>
    <w:rsid w:val="17D8EBA5"/>
    <w:rsid w:val="17DFC07E"/>
    <w:rsid w:val="17E5A51B"/>
    <w:rsid w:val="17E64E8B"/>
    <w:rsid w:val="17E71887"/>
    <w:rsid w:val="17E82A10"/>
    <w:rsid w:val="17E9794D"/>
    <w:rsid w:val="17EB8E4D"/>
    <w:rsid w:val="17EBAFDE"/>
    <w:rsid w:val="17F3355F"/>
    <w:rsid w:val="17FACC87"/>
    <w:rsid w:val="17FD390E"/>
    <w:rsid w:val="17FECAF2"/>
    <w:rsid w:val="17FF7821"/>
    <w:rsid w:val="17FFBA25"/>
    <w:rsid w:val="18013753"/>
    <w:rsid w:val="18036C14"/>
    <w:rsid w:val="180385F9"/>
    <w:rsid w:val="18047890"/>
    <w:rsid w:val="180845FE"/>
    <w:rsid w:val="180B6E2A"/>
    <w:rsid w:val="1817901D"/>
    <w:rsid w:val="1819F4DD"/>
    <w:rsid w:val="1820F901"/>
    <w:rsid w:val="1823298B"/>
    <w:rsid w:val="1829F7AD"/>
    <w:rsid w:val="182D2E14"/>
    <w:rsid w:val="182ED7FC"/>
    <w:rsid w:val="1831152B"/>
    <w:rsid w:val="1832A772"/>
    <w:rsid w:val="1837920B"/>
    <w:rsid w:val="183B4CB7"/>
    <w:rsid w:val="1848E677"/>
    <w:rsid w:val="184CA4CC"/>
    <w:rsid w:val="18512F8F"/>
    <w:rsid w:val="1851EA5F"/>
    <w:rsid w:val="1856C2D6"/>
    <w:rsid w:val="1858A7E6"/>
    <w:rsid w:val="185A34BC"/>
    <w:rsid w:val="1861BF0C"/>
    <w:rsid w:val="186474D7"/>
    <w:rsid w:val="18672F75"/>
    <w:rsid w:val="186CA47B"/>
    <w:rsid w:val="1877B417"/>
    <w:rsid w:val="18780E9E"/>
    <w:rsid w:val="187875DB"/>
    <w:rsid w:val="188114B9"/>
    <w:rsid w:val="1882D274"/>
    <w:rsid w:val="18871699"/>
    <w:rsid w:val="1892F84D"/>
    <w:rsid w:val="18946A98"/>
    <w:rsid w:val="1896F72C"/>
    <w:rsid w:val="189A8CF0"/>
    <w:rsid w:val="189A91AC"/>
    <w:rsid w:val="189CB912"/>
    <w:rsid w:val="189EBEA4"/>
    <w:rsid w:val="18A12974"/>
    <w:rsid w:val="18A2BD62"/>
    <w:rsid w:val="18A52EBF"/>
    <w:rsid w:val="18A9A22B"/>
    <w:rsid w:val="18AB084F"/>
    <w:rsid w:val="18AF3851"/>
    <w:rsid w:val="18B20084"/>
    <w:rsid w:val="18B375C6"/>
    <w:rsid w:val="18B37DE0"/>
    <w:rsid w:val="18B4F063"/>
    <w:rsid w:val="18B51F00"/>
    <w:rsid w:val="18BC1C85"/>
    <w:rsid w:val="18C0799C"/>
    <w:rsid w:val="18C33F1B"/>
    <w:rsid w:val="18C7A7B3"/>
    <w:rsid w:val="18CADA74"/>
    <w:rsid w:val="18CC66EE"/>
    <w:rsid w:val="18D0775F"/>
    <w:rsid w:val="18D62175"/>
    <w:rsid w:val="18D6AE79"/>
    <w:rsid w:val="18D6B37F"/>
    <w:rsid w:val="18D7ED2D"/>
    <w:rsid w:val="18D85961"/>
    <w:rsid w:val="18D87162"/>
    <w:rsid w:val="18D8B8D6"/>
    <w:rsid w:val="18D99C3C"/>
    <w:rsid w:val="18DB19DE"/>
    <w:rsid w:val="18E29CBA"/>
    <w:rsid w:val="18E34517"/>
    <w:rsid w:val="18E8A7AA"/>
    <w:rsid w:val="18E8D7DD"/>
    <w:rsid w:val="18F0ED27"/>
    <w:rsid w:val="18F24443"/>
    <w:rsid w:val="18F38ADF"/>
    <w:rsid w:val="18F5A08C"/>
    <w:rsid w:val="18F8D737"/>
    <w:rsid w:val="18FDB9FB"/>
    <w:rsid w:val="190231E3"/>
    <w:rsid w:val="19047B5A"/>
    <w:rsid w:val="1907C0AF"/>
    <w:rsid w:val="1908DCDC"/>
    <w:rsid w:val="19099799"/>
    <w:rsid w:val="190CE0BC"/>
    <w:rsid w:val="191684DA"/>
    <w:rsid w:val="1916C76B"/>
    <w:rsid w:val="1917C80E"/>
    <w:rsid w:val="19193D3E"/>
    <w:rsid w:val="19198C35"/>
    <w:rsid w:val="191AF5DD"/>
    <w:rsid w:val="191F605E"/>
    <w:rsid w:val="191FD9AC"/>
    <w:rsid w:val="1920B55B"/>
    <w:rsid w:val="192455AE"/>
    <w:rsid w:val="1925685F"/>
    <w:rsid w:val="1926E0E3"/>
    <w:rsid w:val="192D90DE"/>
    <w:rsid w:val="192FC93E"/>
    <w:rsid w:val="193096E2"/>
    <w:rsid w:val="1931883B"/>
    <w:rsid w:val="1936CEA9"/>
    <w:rsid w:val="193EFE42"/>
    <w:rsid w:val="193FE914"/>
    <w:rsid w:val="1941E130"/>
    <w:rsid w:val="194920D7"/>
    <w:rsid w:val="194BF2BE"/>
    <w:rsid w:val="194BF82D"/>
    <w:rsid w:val="194DE33B"/>
    <w:rsid w:val="19502857"/>
    <w:rsid w:val="19585652"/>
    <w:rsid w:val="1958F60C"/>
    <w:rsid w:val="195C5091"/>
    <w:rsid w:val="195EE3B3"/>
    <w:rsid w:val="195EE4A9"/>
    <w:rsid w:val="19654C2B"/>
    <w:rsid w:val="196A3436"/>
    <w:rsid w:val="196DB856"/>
    <w:rsid w:val="1970B1E3"/>
    <w:rsid w:val="197217E9"/>
    <w:rsid w:val="197964D6"/>
    <w:rsid w:val="198292FD"/>
    <w:rsid w:val="1985713B"/>
    <w:rsid w:val="198F07B1"/>
    <w:rsid w:val="1995081C"/>
    <w:rsid w:val="19964F72"/>
    <w:rsid w:val="19984DAF"/>
    <w:rsid w:val="1999A9E4"/>
    <w:rsid w:val="199B6634"/>
    <w:rsid w:val="19A2AF59"/>
    <w:rsid w:val="19A8089B"/>
    <w:rsid w:val="19AB78C0"/>
    <w:rsid w:val="19B301CC"/>
    <w:rsid w:val="19BECEEA"/>
    <w:rsid w:val="19C4C592"/>
    <w:rsid w:val="19C60C15"/>
    <w:rsid w:val="19C6AAF5"/>
    <w:rsid w:val="19CCC7D6"/>
    <w:rsid w:val="19D20483"/>
    <w:rsid w:val="19D3F475"/>
    <w:rsid w:val="19D6332F"/>
    <w:rsid w:val="19DA86DF"/>
    <w:rsid w:val="19E5E1CC"/>
    <w:rsid w:val="19E8C885"/>
    <w:rsid w:val="19F58BDD"/>
    <w:rsid w:val="19FA2503"/>
    <w:rsid w:val="19FBE180"/>
    <w:rsid w:val="19FE3F34"/>
    <w:rsid w:val="1A056AC3"/>
    <w:rsid w:val="1A077418"/>
    <w:rsid w:val="1A100CDA"/>
    <w:rsid w:val="1A10B44B"/>
    <w:rsid w:val="1A10DDE7"/>
    <w:rsid w:val="1A12BA2E"/>
    <w:rsid w:val="1A1452C3"/>
    <w:rsid w:val="1A14BD54"/>
    <w:rsid w:val="1A15F16A"/>
    <w:rsid w:val="1A1E4364"/>
    <w:rsid w:val="1A2CECD8"/>
    <w:rsid w:val="1A33707E"/>
    <w:rsid w:val="1A35EC14"/>
    <w:rsid w:val="1A36CD25"/>
    <w:rsid w:val="1A375ECB"/>
    <w:rsid w:val="1A387EB5"/>
    <w:rsid w:val="1A3EC3B7"/>
    <w:rsid w:val="1A420E3E"/>
    <w:rsid w:val="1A43A733"/>
    <w:rsid w:val="1A461335"/>
    <w:rsid w:val="1A48EABF"/>
    <w:rsid w:val="1A4BB831"/>
    <w:rsid w:val="1A4C6FAC"/>
    <w:rsid w:val="1A511032"/>
    <w:rsid w:val="1A555C7C"/>
    <w:rsid w:val="1A55A585"/>
    <w:rsid w:val="1A57166B"/>
    <w:rsid w:val="1A5CF13C"/>
    <w:rsid w:val="1A5D1DB9"/>
    <w:rsid w:val="1A5ECFE9"/>
    <w:rsid w:val="1A6020A8"/>
    <w:rsid w:val="1A64AB09"/>
    <w:rsid w:val="1A6521DA"/>
    <w:rsid w:val="1A6BA209"/>
    <w:rsid w:val="1A6D8276"/>
    <w:rsid w:val="1A6E4CE9"/>
    <w:rsid w:val="1A7055A6"/>
    <w:rsid w:val="1A736A40"/>
    <w:rsid w:val="1A73ED29"/>
    <w:rsid w:val="1A761AA2"/>
    <w:rsid w:val="1A78C607"/>
    <w:rsid w:val="1A7ACD57"/>
    <w:rsid w:val="1A7B46DA"/>
    <w:rsid w:val="1A7F7B53"/>
    <w:rsid w:val="1A8021D2"/>
    <w:rsid w:val="1A826BED"/>
    <w:rsid w:val="1A83FCC9"/>
    <w:rsid w:val="1A85FD14"/>
    <w:rsid w:val="1A86561D"/>
    <w:rsid w:val="1A866DF2"/>
    <w:rsid w:val="1A86DC66"/>
    <w:rsid w:val="1A90BB8D"/>
    <w:rsid w:val="1A93CE2E"/>
    <w:rsid w:val="1A9670F5"/>
    <w:rsid w:val="1A97E901"/>
    <w:rsid w:val="1AA09088"/>
    <w:rsid w:val="1AA16654"/>
    <w:rsid w:val="1AA20F05"/>
    <w:rsid w:val="1AA242CD"/>
    <w:rsid w:val="1AA4F87B"/>
    <w:rsid w:val="1AAB5972"/>
    <w:rsid w:val="1AAD4338"/>
    <w:rsid w:val="1AB2D116"/>
    <w:rsid w:val="1AB33D04"/>
    <w:rsid w:val="1ABCAC40"/>
    <w:rsid w:val="1AC4AA41"/>
    <w:rsid w:val="1AC5036C"/>
    <w:rsid w:val="1ACBEA11"/>
    <w:rsid w:val="1ACC7849"/>
    <w:rsid w:val="1ACD0CA0"/>
    <w:rsid w:val="1ACEB619"/>
    <w:rsid w:val="1AE00289"/>
    <w:rsid w:val="1AE09D69"/>
    <w:rsid w:val="1AE1F313"/>
    <w:rsid w:val="1AE2E375"/>
    <w:rsid w:val="1AE76B08"/>
    <w:rsid w:val="1AEE83FC"/>
    <w:rsid w:val="1AF0CA37"/>
    <w:rsid w:val="1AF30AC9"/>
    <w:rsid w:val="1AF3196D"/>
    <w:rsid w:val="1AF661E4"/>
    <w:rsid w:val="1AF72272"/>
    <w:rsid w:val="1AF93012"/>
    <w:rsid w:val="1AFAB3B3"/>
    <w:rsid w:val="1B01A005"/>
    <w:rsid w:val="1B042121"/>
    <w:rsid w:val="1B0EBB82"/>
    <w:rsid w:val="1B0F03D9"/>
    <w:rsid w:val="1B12B9D1"/>
    <w:rsid w:val="1B154D0F"/>
    <w:rsid w:val="1B18224C"/>
    <w:rsid w:val="1B18853C"/>
    <w:rsid w:val="1B1B7AFC"/>
    <w:rsid w:val="1B1C5663"/>
    <w:rsid w:val="1B1D9640"/>
    <w:rsid w:val="1B1E4136"/>
    <w:rsid w:val="1B252ACD"/>
    <w:rsid w:val="1B252C8F"/>
    <w:rsid w:val="1B2688BE"/>
    <w:rsid w:val="1B279761"/>
    <w:rsid w:val="1B2B03A2"/>
    <w:rsid w:val="1B2C0392"/>
    <w:rsid w:val="1B2EAB20"/>
    <w:rsid w:val="1B3161B8"/>
    <w:rsid w:val="1B318AA2"/>
    <w:rsid w:val="1B342294"/>
    <w:rsid w:val="1B34F7BC"/>
    <w:rsid w:val="1B353E4B"/>
    <w:rsid w:val="1B356178"/>
    <w:rsid w:val="1B35D6C2"/>
    <w:rsid w:val="1B37C7BC"/>
    <w:rsid w:val="1B3B3C0E"/>
    <w:rsid w:val="1B3DB316"/>
    <w:rsid w:val="1B3DD694"/>
    <w:rsid w:val="1B401070"/>
    <w:rsid w:val="1B442D6F"/>
    <w:rsid w:val="1B450BC6"/>
    <w:rsid w:val="1B466EC3"/>
    <w:rsid w:val="1B4EFE97"/>
    <w:rsid w:val="1B5076C0"/>
    <w:rsid w:val="1B53DCD6"/>
    <w:rsid w:val="1B57802A"/>
    <w:rsid w:val="1B57982B"/>
    <w:rsid w:val="1B5953C6"/>
    <w:rsid w:val="1B5A3FAF"/>
    <w:rsid w:val="1B5AA6A3"/>
    <w:rsid w:val="1B5B93DE"/>
    <w:rsid w:val="1B5F811F"/>
    <w:rsid w:val="1B640B55"/>
    <w:rsid w:val="1B659ADF"/>
    <w:rsid w:val="1B66EB0B"/>
    <w:rsid w:val="1B6E5606"/>
    <w:rsid w:val="1B75212E"/>
    <w:rsid w:val="1B7C23B3"/>
    <w:rsid w:val="1B7D3096"/>
    <w:rsid w:val="1B7F24AF"/>
    <w:rsid w:val="1B7F6071"/>
    <w:rsid w:val="1B835083"/>
    <w:rsid w:val="1B887404"/>
    <w:rsid w:val="1B8D0869"/>
    <w:rsid w:val="1B8DAEF8"/>
    <w:rsid w:val="1B8E1B54"/>
    <w:rsid w:val="1B9033D6"/>
    <w:rsid w:val="1B91A5AA"/>
    <w:rsid w:val="1B964885"/>
    <w:rsid w:val="1B96ED37"/>
    <w:rsid w:val="1B9BF1ED"/>
    <w:rsid w:val="1BA2CDA9"/>
    <w:rsid w:val="1BABC803"/>
    <w:rsid w:val="1BB0985F"/>
    <w:rsid w:val="1BB154B1"/>
    <w:rsid w:val="1BC03762"/>
    <w:rsid w:val="1BC1BD77"/>
    <w:rsid w:val="1BC2ECE8"/>
    <w:rsid w:val="1BC6BB01"/>
    <w:rsid w:val="1BD6C8DC"/>
    <w:rsid w:val="1BD781DE"/>
    <w:rsid w:val="1BDAA55C"/>
    <w:rsid w:val="1BDCC75D"/>
    <w:rsid w:val="1BE78CFB"/>
    <w:rsid w:val="1BE9D348"/>
    <w:rsid w:val="1BEAA44F"/>
    <w:rsid w:val="1BEB0FEC"/>
    <w:rsid w:val="1BEF67E2"/>
    <w:rsid w:val="1BF0DC13"/>
    <w:rsid w:val="1BF177BB"/>
    <w:rsid w:val="1BF76389"/>
    <w:rsid w:val="1BF898A5"/>
    <w:rsid w:val="1BFBFB7D"/>
    <w:rsid w:val="1BFE2D10"/>
    <w:rsid w:val="1BFF1D32"/>
    <w:rsid w:val="1C026F30"/>
    <w:rsid w:val="1C04E0F2"/>
    <w:rsid w:val="1C0D19D5"/>
    <w:rsid w:val="1C0F9D9F"/>
    <w:rsid w:val="1C14819D"/>
    <w:rsid w:val="1C1605BF"/>
    <w:rsid w:val="1C1D6EC7"/>
    <w:rsid w:val="1C1E97C5"/>
    <w:rsid w:val="1C1F4BC7"/>
    <w:rsid w:val="1C20DE6E"/>
    <w:rsid w:val="1C227B1B"/>
    <w:rsid w:val="1C245625"/>
    <w:rsid w:val="1C2710FF"/>
    <w:rsid w:val="1C2A843D"/>
    <w:rsid w:val="1C2C4697"/>
    <w:rsid w:val="1C30BAC1"/>
    <w:rsid w:val="1C34553A"/>
    <w:rsid w:val="1C3E84FB"/>
    <w:rsid w:val="1C403915"/>
    <w:rsid w:val="1C44F375"/>
    <w:rsid w:val="1C46F9D5"/>
    <w:rsid w:val="1C4902C3"/>
    <w:rsid w:val="1C4CBB71"/>
    <w:rsid w:val="1C4EE9D6"/>
    <w:rsid w:val="1C574FB8"/>
    <w:rsid w:val="1C5FBA0E"/>
    <w:rsid w:val="1C604D85"/>
    <w:rsid w:val="1C65A272"/>
    <w:rsid w:val="1C693B86"/>
    <w:rsid w:val="1C6A376A"/>
    <w:rsid w:val="1C6AB0DF"/>
    <w:rsid w:val="1C6AB12F"/>
    <w:rsid w:val="1C6ACD11"/>
    <w:rsid w:val="1C6B9730"/>
    <w:rsid w:val="1C6DAE5C"/>
    <w:rsid w:val="1C6F7515"/>
    <w:rsid w:val="1C767ACA"/>
    <w:rsid w:val="1C76891E"/>
    <w:rsid w:val="1C7B071F"/>
    <w:rsid w:val="1C7E9258"/>
    <w:rsid w:val="1C817F5D"/>
    <w:rsid w:val="1C81951E"/>
    <w:rsid w:val="1C838F4D"/>
    <w:rsid w:val="1C86C0E6"/>
    <w:rsid w:val="1C899E14"/>
    <w:rsid w:val="1C8D496E"/>
    <w:rsid w:val="1C8EF203"/>
    <w:rsid w:val="1C9033CB"/>
    <w:rsid w:val="1C923325"/>
    <w:rsid w:val="1C93183B"/>
    <w:rsid w:val="1C98AB1B"/>
    <w:rsid w:val="1C9B9025"/>
    <w:rsid w:val="1C9DA533"/>
    <w:rsid w:val="1C9FE68D"/>
    <w:rsid w:val="1CA59A8D"/>
    <w:rsid w:val="1CABFB4A"/>
    <w:rsid w:val="1CAF8B87"/>
    <w:rsid w:val="1CB10DD6"/>
    <w:rsid w:val="1CB260CB"/>
    <w:rsid w:val="1CB7623C"/>
    <w:rsid w:val="1CB856C2"/>
    <w:rsid w:val="1CBCD29F"/>
    <w:rsid w:val="1CC0E050"/>
    <w:rsid w:val="1CC27A10"/>
    <w:rsid w:val="1CCA2144"/>
    <w:rsid w:val="1CD30E64"/>
    <w:rsid w:val="1CD3EE23"/>
    <w:rsid w:val="1CD5A939"/>
    <w:rsid w:val="1CD77F00"/>
    <w:rsid w:val="1CDAC2C8"/>
    <w:rsid w:val="1CE181D7"/>
    <w:rsid w:val="1CE5CBBF"/>
    <w:rsid w:val="1CF03FB0"/>
    <w:rsid w:val="1CF15567"/>
    <w:rsid w:val="1CFC0C25"/>
    <w:rsid w:val="1CFD2280"/>
    <w:rsid w:val="1D031363"/>
    <w:rsid w:val="1D040B38"/>
    <w:rsid w:val="1D056EE9"/>
    <w:rsid w:val="1D069EEE"/>
    <w:rsid w:val="1D0ABD56"/>
    <w:rsid w:val="1D0FBB07"/>
    <w:rsid w:val="1D15EA63"/>
    <w:rsid w:val="1D1F37CE"/>
    <w:rsid w:val="1D1F533B"/>
    <w:rsid w:val="1D1F74F2"/>
    <w:rsid w:val="1D236EBB"/>
    <w:rsid w:val="1D256E9C"/>
    <w:rsid w:val="1D28DA63"/>
    <w:rsid w:val="1D296470"/>
    <w:rsid w:val="1D333C40"/>
    <w:rsid w:val="1D3A450E"/>
    <w:rsid w:val="1D3A8B50"/>
    <w:rsid w:val="1D3B8C46"/>
    <w:rsid w:val="1D3F608B"/>
    <w:rsid w:val="1D43D8E7"/>
    <w:rsid w:val="1D46D193"/>
    <w:rsid w:val="1D497821"/>
    <w:rsid w:val="1D4AC00A"/>
    <w:rsid w:val="1D500F81"/>
    <w:rsid w:val="1D5187BF"/>
    <w:rsid w:val="1D530F4D"/>
    <w:rsid w:val="1D55102A"/>
    <w:rsid w:val="1D555A43"/>
    <w:rsid w:val="1D636C82"/>
    <w:rsid w:val="1D646D96"/>
    <w:rsid w:val="1D6693C3"/>
    <w:rsid w:val="1D67E853"/>
    <w:rsid w:val="1D6C26B3"/>
    <w:rsid w:val="1D6DCDC3"/>
    <w:rsid w:val="1D6FEFAC"/>
    <w:rsid w:val="1D728892"/>
    <w:rsid w:val="1D754F3B"/>
    <w:rsid w:val="1D75A72C"/>
    <w:rsid w:val="1D798222"/>
    <w:rsid w:val="1D7FC814"/>
    <w:rsid w:val="1D84F4B4"/>
    <w:rsid w:val="1D8A467B"/>
    <w:rsid w:val="1D8B5C7E"/>
    <w:rsid w:val="1D8D811B"/>
    <w:rsid w:val="1D93A4CE"/>
    <w:rsid w:val="1D95E807"/>
    <w:rsid w:val="1D9A2C81"/>
    <w:rsid w:val="1D9A42EA"/>
    <w:rsid w:val="1D9EEBE7"/>
    <w:rsid w:val="1DA45B0A"/>
    <w:rsid w:val="1DAC7CD4"/>
    <w:rsid w:val="1DAD4B48"/>
    <w:rsid w:val="1DB7C5C9"/>
    <w:rsid w:val="1DB8768F"/>
    <w:rsid w:val="1DB8D835"/>
    <w:rsid w:val="1DBBDDD2"/>
    <w:rsid w:val="1DBDBCE0"/>
    <w:rsid w:val="1DC3DEB1"/>
    <w:rsid w:val="1DC4F520"/>
    <w:rsid w:val="1DC56D92"/>
    <w:rsid w:val="1DD24A73"/>
    <w:rsid w:val="1DD7FBC7"/>
    <w:rsid w:val="1DD94007"/>
    <w:rsid w:val="1DDB5465"/>
    <w:rsid w:val="1DDCED54"/>
    <w:rsid w:val="1DDEB592"/>
    <w:rsid w:val="1DDEE61B"/>
    <w:rsid w:val="1DE510FD"/>
    <w:rsid w:val="1DE57F8E"/>
    <w:rsid w:val="1DEA0019"/>
    <w:rsid w:val="1DED5D35"/>
    <w:rsid w:val="1DEE1847"/>
    <w:rsid w:val="1DEE1FF4"/>
    <w:rsid w:val="1DF24EDE"/>
    <w:rsid w:val="1DF5BA15"/>
    <w:rsid w:val="1E020E38"/>
    <w:rsid w:val="1E034E3D"/>
    <w:rsid w:val="1E051A58"/>
    <w:rsid w:val="1E09A62E"/>
    <w:rsid w:val="1E0FD477"/>
    <w:rsid w:val="1E184468"/>
    <w:rsid w:val="1E1EB532"/>
    <w:rsid w:val="1E295634"/>
    <w:rsid w:val="1E2A4D82"/>
    <w:rsid w:val="1E2C1341"/>
    <w:rsid w:val="1E2EF84D"/>
    <w:rsid w:val="1E3156F3"/>
    <w:rsid w:val="1E32051A"/>
    <w:rsid w:val="1E34C1B7"/>
    <w:rsid w:val="1E34EFD2"/>
    <w:rsid w:val="1E36AC44"/>
    <w:rsid w:val="1E3775FF"/>
    <w:rsid w:val="1E37F861"/>
    <w:rsid w:val="1E382D17"/>
    <w:rsid w:val="1E3F44DD"/>
    <w:rsid w:val="1E3FD8E8"/>
    <w:rsid w:val="1E418A8B"/>
    <w:rsid w:val="1E448132"/>
    <w:rsid w:val="1E480D39"/>
    <w:rsid w:val="1E4C43E0"/>
    <w:rsid w:val="1E512AF9"/>
    <w:rsid w:val="1E521F10"/>
    <w:rsid w:val="1E53640A"/>
    <w:rsid w:val="1E56963A"/>
    <w:rsid w:val="1E594B8B"/>
    <w:rsid w:val="1E5B4A04"/>
    <w:rsid w:val="1E5C7651"/>
    <w:rsid w:val="1E5E04CF"/>
    <w:rsid w:val="1E60C139"/>
    <w:rsid w:val="1E652BF4"/>
    <w:rsid w:val="1E67FE3A"/>
    <w:rsid w:val="1E684AEA"/>
    <w:rsid w:val="1E6F2805"/>
    <w:rsid w:val="1E6FC152"/>
    <w:rsid w:val="1E72091D"/>
    <w:rsid w:val="1E73E065"/>
    <w:rsid w:val="1E775269"/>
    <w:rsid w:val="1E7973A8"/>
    <w:rsid w:val="1E7BF454"/>
    <w:rsid w:val="1E8036E4"/>
    <w:rsid w:val="1E834130"/>
    <w:rsid w:val="1E86E773"/>
    <w:rsid w:val="1E896F15"/>
    <w:rsid w:val="1E8F2064"/>
    <w:rsid w:val="1E93285E"/>
    <w:rsid w:val="1E947A5C"/>
    <w:rsid w:val="1E97AC4A"/>
    <w:rsid w:val="1E98C8F4"/>
    <w:rsid w:val="1E9CDA71"/>
    <w:rsid w:val="1E9E57E4"/>
    <w:rsid w:val="1E9F9187"/>
    <w:rsid w:val="1EA4FFB2"/>
    <w:rsid w:val="1EA7F401"/>
    <w:rsid w:val="1EAA458F"/>
    <w:rsid w:val="1EADD20F"/>
    <w:rsid w:val="1EAF96FD"/>
    <w:rsid w:val="1EAFE98E"/>
    <w:rsid w:val="1EB104D2"/>
    <w:rsid w:val="1EB6F7C9"/>
    <w:rsid w:val="1EC05668"/>
    <w:rsid w:val="1EC164F9"/>
    <w:rsid w:val="1EC54800"/>
    <w:rsid w:val="1EC594D8"/>
    <w:rsid w:val="1EC77962"/>
    <w:rsid w:val="1EC7A95D"/>
    <w:rsid w:val="1EC84AFE"/>
    <w:rsid w:val="1EC85D2E"/>
    <w:rsid w:val="1EC8FECB"/>
    <w:rsid w:val="1ECA4258"/>
    <w:rsid w:val="1ED7CEDF"/>
    <w:rsid w:val="1ED90AD6"/>
    <w:rsid w:val="1EDA1F2A"/>
    <w:rsid w:val="1EDE7AE1"/>
    <w:rsid w:val="1EE1CEB8"/>
    <w:rsid w:val="1EE5052B"/>
    <w:rsid w:val="1EE6586A"/>
    <w:rsid w:val="1EE7D5BB"/>
    <w:rsid w:val="1EEEF40A"/>
    <w:rsid w:val="1EF1E3AB"/>
    <w:rsid w:val="1EF2F60A"/>
    <w:rsid w:val="1EFC574F"/>
    <w:rsid w:val="1EFECE16"/>
    <w:rsid w:val="1EFFA432"/>
    <w:rsid w:val="1F057166"/>
    <w:rsid w:val="1F07B6EC"/>
    <w:rsid w:val="1F086420"/>
    <w:rsid w:val="1F0DD157"/>
    <w:rsid w:val="1F0E4F9C"/>
    <w:rsid w:val="1F175906"/>
    <w:rsid w:val="1F1AE0B0"/>
    <w:rsid w:val="1F21DCA4"/>
    <w:rsid w:val="1F253B59"/>
    <w:rsid w:val="1F2570F8"/>
    <w:rsid w:val="1F29BD50"/>
    <w:rsid w:val="1F2B4FE9"/>
    <w:rsid w:val="1F317E8B"/>
    <w:rsid w:val="1F3524B5"/>
    <w:rsid w:val="1F3603B4"/>
    <w:rsid w:val="1F372ADD"/>
    <w:rsid w:val="1F37470B"/>
    <w:rsid w:val="1F3CB772"/>
    <w:rsid w:val="1F3E228A"/>
    <w:rsid w:val="1F3ECA5B"/>
    <w:rsid w:val="1F401F6E"/>
    <w:rsid w:val="1F4259A4"/>
    <w:rsid w:val="1F44C87E"/>
    <w:rsid w:val="1F475B1B"/>
    <w:rsid w:val="1F4C2F3F"/>
    <w:rsid w:val="1F4FBA81"/>
    <w:rsid w:val="1F55E8CB"/>
    <w:rsid w:val="1F5F3216"/>
    <w:rsid w:val="1F623231"/>
    <w:rsid w:val="1F6498C1"/>
    <w:rsid w:val="1F6500E4"/>
    <w:rsid w:val="1F66F62B"/>
    <w:rsid w:val="1F68E2C2"/>
    <w:rsid w:val="1F6E2326"/>
    <w:rsid w:val="1F740086"/>
    <w:rsid w:val="1F74361B"/>
    <w:rsid w:val="1F744121"/>
    <w:rsid w:val="1F74CC76"/>
    <w:rsid w:val="1F761573"/>
    <w:rsid w:val="1F773FA7"/>
    <w:rsid w:val="1F7FA0AD"/>
    <w:rsid w:val="1F7FD401"/>
    <w:rsid w:val="1F8194EA"/>
    <w:rsid w:val="1F8804AE"/>
    <w:rsid w:val="1F88C433"/>
    <w:rsid w:val="1F89D1FD"/>
    <w:rsid w:val="1F8AC39C"/>
    <w:rsid w:val="1F8E15D6"/>
    <w:rsid w:val="1F902C99"/>
    <w:rsid w:val="1F96D3E6"/>
    <w:rsid w:val="1F97729C"/>
    <w:rsid w:val="1F986C99"/>
    <w:rsid w:val="1F9D3540"/>
    <w:rsid w:val="1F9D9C45"/>
    <w:rsid w:val="1F9FF02E"/>
    <w:rsid w:val="1FA59687"/>
    <w:rsid w:val="1FAAF5FB"/>
    <w:rsid w:val="1FAB314B"/>
    <w:rsid w:val="1FBA00C5"/>
    <w:rsid w:val="1FBB2548"/>
    <w:rsid w:val="1FC06659"/>
    <w:rsid w:val="1FC4C320"/>
    <w:rsid w:val="1FC4CF1F"/>
    <w:rsid w:val="1FC52E9E"/>
    <w:rsid w:val="1FC6F4CB"/>
    <w:rsid w:val="1FD030C1"/>
    <w:rsid w:val="1FDFD810"/>
    <w:rsid w:val="1FE0446B"/>
    <w:rsid w:val="1FE66BA2"/>
    <w:rsid w:val="1FE76F61"/>
    <w:rsid w:val="1FECA8CC"/>
    <w:rsid w:val="1FED4E3E"/>
    <w:rsid w:val="1FF219C8"/>
    <w:rsid w:val="1FF44E3C"/>
    <w:rsid w:val="1FF727FA"/>
    <w:rsid w:val="1FF74837"/>
    <w:rsid w:val="1FF97E0A"/>
    <w:rsid w:val="1FFA6417"/>
    <w:rsid w:val="1FFA7BF0"/>
    <w:rsid w:val="1FFC8013"/>
    <w:rsid w:val="1FFD09CC"/>
    <w:rsid w:val="1FFE44B0"/>
    <w:rsid w:val="1FFF69E5"/>
    <w:rsid w:val="1FFFC8BC"/>
    <w:rsid w:val="20015FD5"/>
    <w:rsid w:val="2002911F"/>
    <w:rsid w:val="2008E17D"/>
    <w:rsid w:val="20098F9C"/>
    <w:rsid w:val="2009DA0C"/>
    <w:rsid w:val="200B80A0"/>
    <w:rsid w:val="200CBBBA"/>
    <w:rsid w:val="200DFADD"/>
    <w:rsid w:val="2010FF33"/>
    <w:rsid w:val="20133877"/>
    <w:rsid w:val="20192B9C"/>
    <w:rsid w:val="201B26E7"/>
    <w:rsid w:val="201B884E"/>
    <w:rsid w:val="20200C49"/>
    <w:rsid w:val="2022E6B0"/>
    <w:rsid w:val="2026B910"/>
    <w:rsid w:val="2027FB7D"/>
    <w:rsid w:val="202D1A09"/>
    <w:rsid w:val="20336574"/>
    <w:rsid w:val="2034D18E"/>
    <w:rsid w:val="2035C1A4"/>
    <w:rsid w:val="2037F6DD"/>
    <w:rsid w:val="2038933F"/>
    <w:rsid w:val="203BCBFA"/>
    <w:rsid w:val="2041B0A7"/>
    <w:rsid w:val="204469A0"/>
    <w:rsid w:val="20456066"/>
    <w:rsid w:val="204E60D2"/>
    <w:rsid w:val="20500BE4"/>
    <w:rsid w:val="2051A137"/>
    <w:rsid w:val="20540252"/>
    <w:rsid w:val="2059EBC1"/>
    <w:rsid w:val="205F321D"/>
    <w:rsid w:val="2061FAE4"/>
    <w:rsid w:val="20620005"/>
    <w:rsid w:val="20629D6D"/>
    <w:rsid w:val="2064CE83"/>
    <w:rsid w:val="2068775E"/>
    <w:rsid w:val="206CF83A"/>
    <w:rsid w:val="206EF1C4"/>
    <w:rsid w:val="207636BC"/>
    <w:rsid w:val="2078F0F7"/>
    <w:rsid w:val="20790411"/>
    <w:rsid w:val="207B2413"/>
    <w:rsid w:val="2080DA47"/>
    <w:rsid w:val="20828E20"/>
    <w:rsid w:val="209036C9"/>
    <w:rsid w:val="2097D398"/>
    <w:rsid w:val="209BAB9C"/>
    <w:rsid w:val="209D79F4"/>
    <w:rsid w:val="20A2155B"/>
    <w:rsid w:val="20A298AE"/>
    <w:rsid w:val="20A4D977"/>
    <w:rsid w:val="20B6F142"/>
    <w:rsid w:val="20B7161F"/>
    <w:rsid w:val="20BA5A82"/>
    <w:rsid w:val="20C2D07A"/>
    <w:rsid w:val="20C6CB61"/>
    <w:rsid w:val="20D250C1"/>
    <w:rsid w:val="20D4343A"/>
    <w:rsid w:val="20D5FEB6"/>
    <w:rsid w:val="20D700AF"/>
    <w:rsid w:val="20D797AF"/>
    <w:rsid w:val="20DA5C91"/>
    <w:rsid w:val="20DC267A"/>
    <w:rsid w:val="20DECE8D"/>
    <w:rsid w:val="20DF4C29"/>
    <w:rsid w:val="20E4443E"/>
    <w:rsid w:val="20E9E877"/>
    <w:rsid w:val="20EC07E8"/>
    <w:rsid w:val="20EDB7CA"/>
    <w:rsid w:val="20EF9332"/>
    <w:rsid w:val="20F211EB"/>
    <w:rsid w:val="20FC0103"/>
    <w:rsid w:val="20FD68D6"/>
    <w:rsid w:val="20FD698D"/>
    <w:rsid w:val="21029FF2"/>
    <w:rsid w:val="21035C4F"/>
    <w:rsid w:val="21056E72"/>
    <w:rsid w:val="210A8EE4"/>
    <w:rsid w:val="210E2845"/>
    <w:rsid w:val="21109D95"/>
    <w:rsid w:val="211280B1"/>
    <w:rsid w:val="2113A20E"/>
    <w:rsid w:val="2118F33B"/>
    <w:rsid w:val="211A7333"/>
    <w:rsid w:val="2128C8F0"/>
    <w:rsid w:val="21297D31"/>
    <w:rsid w:val="212A1A23"/>
    <w:rsid w:val="212A5D94"/>
    <w:rsid w:val="212C13FD"/>
    <w:rsid w:val="212F736B"/>
    <w:rsid w:val="21328A96"/>
    <w:rsid w:val="213442E3"/>
    <w:rsid w:val="21399673"/>
    <w:rsid w:val="213E66C3"/>
    <w:rsid w:val="213F68F6"/>
    <w:rsid w:val="21405E80"/>
    <w:rsid w:val="214166CF"/>
    <w:rsid w:val="21456CAE"/>
    <w:rsid w:val="21458BF1"/>
    <w:rsid w:val="214914A4"/>
    <w:rsid w:val="215A4EA0"/>
    <w:rsid w:val="215D2B39"/>
    <w:rsid w:val="21648346"/>
    <w:rsid w:val="2166A916"/>
    <w:rsid w:val="216A2F4A"/>
    <w:rsid w:val="216AD702"/>
    <w:rsid w:val="216B6636"/>
    <w:rsid w:val="216E654E"/>
    <w:rsid w:val="216F3544"/>
    <w:rsid w:val="2170A6BE"/>
    <w:rsid w:val="2174285A"/>
    <w:rsid w:val="2175DC97"/>
    <w:rsid w:val="217631AE"/>
    <w:rsid w:val="217D90E8"/>
    <w:rsid w:val="218120F6"/>
    <w:rsid w:val="2185168F"/>
    <w:rsid w:val="2189A79B"/>
    <w:rsid w:val="218E6F6E"/>
    <w:rsid w:val="218FCA56"/>
    <w:rsid w:val="21928A7E"/>
    <w:rsid w:val="2192D20D"/>
    <w:rsid w:val="21932F20"/>
    <w:rsid w:val="219A3F2C"/>
    <w:rsid w:val="219BEB30"/>
    <w:rsid w:val="219DFE85"/>
    <w:rsid w:val="21A28412"/>
    <w:rsid w:val="21A28EF2"/>
    <w:rsid w:val="21A77ADA"/>
    <w:rsid w:val="21A97B17"/>
    <w:rsid w:val="21B02FBE"/>
    <w:rsid w:val="21B3D398"/>
    <w:rsid w:val="21B51E26"/>
    <w:rsid w:val="21B5E05B"/>
    <w:rsid w:val="21B9FF57"/>
    <w:rsid w:val="21BF4083"/>
    <w:rsid w:val="21C22E5D"/>
    <w:rsid w:val="21C86930"/>
    <w:rsid w:val="21CB4A3C"/>
    <w:rsid w:val="21CB581B"/>
    <w:rsid w:val="21CC3E28"/>
    <w:rsid w:val="21CDB4B9"/>
    <w:rsid w:val="21D4B198"/>
    <w:rsid w:val="21D4E63B"/>
    <w:rsid w:val="21D569EC"/>
    <w:rsid w:val="21D727FB"/>
    <w:rsid w:val="21DA718C"/>
    <w:rsid w:val="21DE54C7"/>
    <w:rsid w:val="21E01D59"/>
    <w:rsid w:val="21EA60B9"/>
    <w:rsid w:val="21ECEE4C"/>
    <w:rsid w:val="21F22C05"/>
    <w:rsid w:val="21F28AB0"/>
    <w:rsid w:val="21F445A9"/>
    <w:rsid w:val="21F4517D"/>
    <w:rsid w:val="21F74A26"/>
    <w:rsid w:val="21F74E7C"/>
    <w:rsid w:val="21F75A29"/>
    <w:rsid w:val="21F8C583"/>
    <w:rsid w:val="21FCFA6D"/>
    <w:rsid w:val="21FD3A03"/>
    <w:rsid w:val="22069347"/>
    <w:rsid w:val="22099B22"/>
    <w:rsid w:val="220A7313"/>
    <w:rsid w:val="220B87E6"/>
    <w:rsid w:val="220C9AFD"/>
    <w:rsid w:val="220FF0F4"/>
    <w:rsid w:val="221046EB"/>
    <w:rsid w:val="2214D363"/>
    <w:rsid w:val="22169403"/>
    <w:rsid w:val="221E5B17"/>
    <w:rsid w:val="221FB282"/>
    <w:rsid w:val="222BA0CA"/>
    <w:rsid w:val="2230D21F"/>
    <w:rsid w:val="22333D86"/>
    <w:rsid w:val="223B4173"/>
    <w:rsid w:val="223C01C8"/>
    <w:rsid w:val="223D05BD"/>
    <w:rsid w:val="223EEAFD"/>
    <w:rsid w:val="2240E2A0"/>
    <w:rsid w:val="22413210"/>
    <w:rsid w:val="2246F0A9"/>
    <w:rsid w:val="224DDB0E"/>
    <w:rsid w:val="224DFA55"/>
    <w:rsid w:val="22520791"/>
    <w:rsid w:val="2254D28F"/>
    <w:rsid w:val="2259E55A"/>
    <w:rsid w:val="225A4E1A"/>
    <w:rsid w:val="225D5ED0"/>
    <w:rsid w:val="22617E5D"/>
    <w:rsid w:val="2266B64F"/>
    <w:rsid w:val="226A0EFD"/>
    <w:rsid w:val="226AB2F2"/>
    <w:rsid w:val="226BFF75"/>
    <w:rsid w:val="226C7C3A"/>
    <w:rsid w:val="226D00F1"/>
    <w:rsid w:val="226F1634"/>
    <w:rsid w:val="2272A364"/>
    <w:rsid w:val="2272CA3F"/>
    <w:rsid w:val="22784DB1"/>
    <w:rsid w:val="227881A0"/>
    <w:rsid w:val="227B08FE"/>
    <w:rsid w:val="227EE152"/>
    <w:rsid w:val="2289E3A9"/>
    <w:rsid w:val="228EDFFD"/>
    <w:rsid w:val="22906C1E"/>
    <w:rsid w:val="22959F1C"/>
    <w:rsid w:val="229619E3"/>
    <w:rsid w:val="229B439B"/>
    <w:rsid w:val="229DCA3A"/>
    <w:rsid w:val="229E982C"/>
    <w:rsid w:val="22A1B15A"/>
    <w:rsid w:val="22A2A160"/>
    <w:rsid w:val="22A58BDB"/>
    <w:rsid w:val="22A5FAA3"/>
    <w:rsid w:val="22AC0352"/>
    <w:rsid w:val="22B511C8"/>
    <w:rsid w:val="22B616A9"/>
    <w:rsid w:val="22B91CBF"/>
    <w:rsid w:val="22B99159"/>
    <w:rsid w:val="22B9C4BE"/>
    <w:rsid w:val="22BD8D4C"/>
    <w:rsid w:val="22C58C44"/>
    <w:rsid w:val="22C90524"/>
    <w:rsid w:val="22CAA0DB"/>
    <w:rsid w:val="22CC55DD"/>
    <w:rsid w:val="22CD7243"/>
    <w:rsid w:val="22CD7A60"/>
    <w:rsid w:val="22CF069E"/>
    <w:rsid w:val="22CF9A16"/>
    <w:rsid w:val="22D2EC12"/>
    <w:rsid w:val="22D362F4"/>
    <w:rsid w:val="22D4EC5D"/>
    <w:rsid w:val="22D56BEB"/>
    <w:rsid w:val="22DA747C"/>
    <w:rsid w:val="22DD1FC9"/>
    <w:rsid w:val="22DD9DC5"/>
    <w:rsid w:val="22E4F6C3"/>
    <w:rsid w:val="22EF86C9"/>
    <w:rsid w:val="22F1C52F"/>
    <w:rsid w:val="22F8DD8C"/>
    <w:rsid w:val="22F969D8"/>
    <w:rsid w:val="22F99A13"/>
    <w:rsid w:val="22FA8C0C"/>
    <w:rsid w:val="22FC33E0"/>
    <w:rsid w:val="22FD73BF"/>
    <w:rsid w:val="22FE3984"/>
    <w:rsid w:val="22FEE268"/>
    <w:rsid w:val="22FF8385"/>
    <w:rsid w:val="22FFA5DA"/>
    <w:rsid w:val="23022D09"/>
    <w:rsid w:val="2305B714"/>
    <w:rsid w:val="230C4FEA"/>
    <w:rsid w:val="230EAAF2"/>
    <w:rsid w:val="23107DCB"/>
    <w:rsid w:val="23108C85"/>
    <w:rsid w:val="2313CDB9"/>
    <w:rsid w:val="2318D88C"/>
    <w:rsid w:val="231E94A6"/>
    <w:rsid w:val="231E9A40"/>
    <w:rsid w:val="231EFBE6"/>
    <w:rsid w:val="23283C4B"/>
    <w:rsid w:val="23288A3A"/>
    <w:rsid w:val="232B62CC"/>
    <w:rsid w:val="232D459B"/>
    <w:rsid w:val="232DB470"/>
    <w:rsid w:val="232F37AB"/>
    <w:rsid w:val="233AC798"/>
    <w:rsid w:val="233CD306"/>
    <w:rsid w:val="23497E16"/>
    <w:rsid w:val="234BC649"/>
    <w:rsid w:val="23526923"/>
    <w:rsid w:val="23537224"/>
    <w:rsid w:val="23542303"/>
    <w:rsid w:val="2354782C"/>
    <w:rsid w:val="23566D0B"/>
    <w:rsid w:val="23569FCE"/>
    <w:rsid w:val="2357FE87"/>
    <w:rsid w:val="23599397"/>
    <w:rsid w:val="235CA334"/>
    <w:rsid w:val="235FDFBC"/>
    <w:rsid w:val="2367E365"/>
    <w:rsid w:val="236BA3A3"/>
    <w:rsid w:val="23703970"/>
    <w:rsid w:val="23740E13"/>
    <w:rsid w:val="23763CD7"/>
    <w:rsid w:val="2377B3BF"/>
    <w:rsid w:val="237A37BC"/>
    <w:rsid w:val="2380C9A0"/>
    <w:rsid w:val="2382ABAD"/>
    <w:rsid w:val="2382DFB3"/>
    <w:rsid w:val="23856926"/>
    <w:rsid w:val="2387E41D"/>
    <w:rsid w:val="238A8529"/>
    <w:rsid w:val="238DD72C"/>
    <w:rsid w:val="23916F25"/>
    <w:rsid w:val="2395505C"/>
    <w:rsid w:val="2395CAFC"/>
    <w:rsid w:val="2397FD6C"/>
    <w:rsid w:val="2398DBC0"/>
    <w:rsid w:val="2399FA44"/>
    <w:rsid w:val="239C9995"/>
    <w:rsid w:val="239CDFEF"/>
    <w:rsid w:val="23A1539B"/>
    <w:rsid w:val="23A5A9B1"/>
    <w:rsid w:val="23A67100"/>
    <w:rsid w:val="23A8CE84"/>
    <w:rsid w:val="23A9E2AF"/>
    <w:rsid w:val="23AB6597"/>
    <w:rsid w:val="23AC689E"/>
    <w:rsid w:val="23AFBAD0"/>
    <w:rsid w:val="23B158FD"/>
    <w:rsid w:val="23B24CD3"/>
    <w:rsid w:val="23B5552A"/>
    <w:rsid w:val="23B94CC1"/>
    <w:rsid w:val="23BF91A4"/>
    <w:rsid w:val="23C577EF"/>
    <w:rsid w:val="23C73D95"/>
    <w:rsid w:val="23CCA79C"/>
    <w:rsid w:val="23CDF7D5"/>
    <w:rsid w:val="23CE73CC"/>
    <w:rsid w:val="23D0DEC9"/>
    <w:rsid w:val="23D10448"/>
    <w:rsid w:val="23D14D88"/>
    <w:rsid w:val="23D31572"/>
    <w:rsid w:val="23D570A8"/>
    <w:rsid w:val="23D6BC00"/>
    <w:rsid w:val="23D7130F"/>
    <w:rsid w:val="23DACBBB"/>
    <w:rsid w:val="23E05DD4"/>
    <w:rsid w:val="23E1D170"/>
    <w:rsid w:val="23EB46A6"/>
    <w:rsid w:val="23EB8B29"/>
    <w:rsid w:val="23EF5D11"/>
    <w:rsid w:val="23F080D6"/>
    <w:rsid w:val="23F12F96"/>
    <w:rsid w:val="23FD719D"/>
    <w:rsid w:val="24005258"/>
    <w:rsid w:val="24040BE6"/>
    <w:rsid w:val="240CD4B5"/>
    <w:rsid w:val="240E7F9C"/>
    <w:rsid w:val="2410E6FB"/>
    <w:rsid w:val="24119A98"/>
    <w:rsid w:val="24133BDA"/>
    <w:rsid w:val="24191342"/>
    <w:rsid w:val="2419C9BD"/>
    <w:rsid w:val="241AD2AE"/>
    <w:rsid w:val="2421E5BF"/>
    <w:rsid w:val="2422D1A3"/>
    <w:rsid w:val="2423B7F8"/>
    <w:rsid w:val="242B2C57"/>
    <w:rsid w:val="242F656A"/>
    <w:rsid w:val="242FCC4F"/>
    <w:rsid w:val="24388C8E"/>
    <w:rsid w:val="243B6F01"/>
    <w:rsid w:val="2441269F"/>
    <w:rsid w:val="24468C6B"/>
    <w:rsid w:val="244A1A60"/>
    <w:rsid w:val="244AABBC"/>
    <w:rsid w:val="244B0233"/>
    <w:rsid w:val="244B5941"/>
    <w:rsid w:val="244C2316"/>
    <w:rsid w:val="244EA4E3"/>
    <w:rsid w:val="245AF7D8"/>
    <w:rsid w:val="245C17CB"/>
    <w:rsid w:val="245D8E59"/>
    <w:rsid w:val="245E0308"/>
    <w:rsid w:val="24614C19"/>
    <w:rsid w:val="24632470"/>
    <w:rsid w:val="24632D6F"/>
    <w:rsid w:val="2463FD6E"/>
    <w:rsid w:val="246A3221"/>
    <w:rsid w:val="246FA585"/>
    <w:rsid w:val="2470630E"/>
    <w:rsid w:val="2473EB7B"/>
    <w:rsid w:val="2477D6D0"/>
    <w:rsid w:val="24790950"/>
    <w:rsid w:val="247AA9E0"/>
    <w:rsid w:val="247BF084"/>
    <w:rsid w:val="247D0906"/>
    <w:rsid w:val="24809D53"/>
    <w:rsid w:val="24815F6A"/>
    <w:rsid w:val="2481A34E"/>
    <w:rsid w:val="248468E3"/>
    <w:rsid w:val="2486FDB2"/>
    <w:rsid w:val="2488D8C6"/>
    <w:rsid w:val="248AA794"/>
    <w:rsid w:val="24926E04"/>
    <w:rsid w:val="2493771C"/>
    <w:rsid w:val="2493A020"/>
    <w:rsid w:val="2493E4CB"/>
    <w:rsid w:val="24943FBA"/>
    <w:rsid w:val="249480E0"/>
    <w:rsid w:val="249903B5"/>
    <w:rsid w:val="24998329"/>
    <w:rsid w:val="249B93C0"/>
    <w:rsid w:val="24A200AE"/>
    <w:rsid w:val="24A21CCE"/>
    <w:rsid w:val="24B57B05"/>
    <w:rsid w:val="24B884D7"/>
    <w:rsid w:val="24B8C722"/>
    <w:rsid w:val="24B99885"/>
    <w:rsid w:val="24BB46AC"/>
    <w:rsid w:val="24BB5A7A"/>
    <w:rsid w:val="24BCB3C2"/>
    <w:rsid w:val="24BF1B23"/>
    <w:rsid w:val="24C57FE9"/>
    <w:rsid w:val="24C5D1D6"/>
    <w:rsid w:val="24C7F663"/>
    <w:rsid w:val="24C83170"/>
    <w:rsid w:val="24C8C518"/>
    <w:rsid w:val="24C96E03"/>
    <w:rsid w:val="24CE85D8"/>
    <w:rsid w:val="24D177A7"/>
    <w:rsid w:val="24D20FD5"/>
    <w:rsid w:val="24D39CC7"/>
    <w:rsid w:val="24D7C970"/>
    <w:rsid w:val="24D882F8"/>
    <w:rsid w:val="24DBB4C6"/>
    <w:rsid w:val="24E16B1E"/>
    <w:rsid w:val="24E1969F"/>
    <w:rsid w:val="24E5C59E"/>
    <w:rsid w:val="24E94B15"/>
    <w:rsid w:val="24ECC00C"/>
    <w:rsid w:val="24F3909E"/>
    <w:rsid w:val="24FD9EF0"/>
    <w:rsid w:val="2500131F"/>
    <w:rsid w:val="2500736B"/>
    <w:rsid w:val="250335B9"/>
    <w:rsid w:val="25066C6F"/>
    <w:rsid w:val="2508C8E5"/>
    <w:rsid w:val="250A6278"/>
    <w:rsid w:val="250E7F73"/>
    <w:rsid w:val="2510AA8D"/>
    <w:rsid w:val="251361F3"/>
    <w:rsid w:val="25160284"/>
    <w:rsid w:val="25192250"/>
    <w:rsid w:val="252208F9"/>
    <w:rsid w:val="25238F85"/>
    <w:rsid w:val="25250174"/>
    <w:rsid w:val="252730A3"/>
    <w:rsid w:val="253141C3"/>
    <w:rsid w:val="25366AFF"/>
    <w:rsid w:val="25397F7B"/>
    <w:rsid w:val="253A3D16"/>
    <w:rsid w:val="253F1EA6"/>
    <w:rsid w:val="2541B708"/>
    <w:rsid w:val="254E4023"/>
    <w:rsid w:val="2551F51A"/>
    <w:rsid w:val="25525BC1"/>
    <w:rsid w:val="255809B1"/>
    <w:rsid w:val="25594527"/>
    <w:rsid w:val="25595C8E"/>
    <w:rsid w:val="2559A7D8"/>
    <w:rsid w:val="255A0379"/>
    <w:rsid w:val="255A445A"/>
    <w:rsid w:val="255BC37A"/>
    <w:rsid w:val="2563C389"/>
    <w:rsid w:val="2567C98D"/>
    <w:rsid w:val="2568AEEB"/>
    <w:rsid w:val="256BE27E"/>
    <w:rsid w:val="25734A1C"/>
    <w:rsid w:val="2577028C"/>
    <w:rsid w:val="257A2996"/>
    <w:rsid w:val="257EDFAD"/>
    <w:rsid w:val="257F2603"/>
    <w:rsid w:val="258229FF"/>
    <w:rsid w:val="258466F7"/>
    <w:rsid w:val="258ABFF7"/>
    <w:rsid w:val="258D3331"/>
    <w:rsid w:val="258EA4F6"/>
    <w:rsid w:val="258FEE46"/>
    <w:rsid w:val="2590AA29"/>
    <w:rsid w:val="25923749"/>
    <w:rsid w:val="25947E9F"/>
    <w:rsid w:val="259AA969"/>
    <w:rsid w:val="259EDF35"/>
    <w:rsid w:val="25A02326"/>
    <w:rsid w:val="25A60014"/>
    <w:rsid w:val="25ABF464"/>
    <w:rsid w:val="25B0172C"/>
    <w:rsid w:val="25B31A79"/>
    <w:rsid w:val="25B48708"/>
    <w:rsid w:val="25B5DE7A"/>
    <w:rsid w:val="25B8365A"/>
    <w:rsid w:val="25BC8BE1"/>
    <w:rsid w:val="25C06CA0"/>
    <w:rsid w:val="25D1257F"/>
    <w:rsid w:val="25D3E8D6"/>
    <w:rsid w:val="25D4BC1B"/>
    <w:rsid w:val="25DA3728"/>
    <w:rsid w:val="25DD81DC"/>
    <w:rsid w:val="25DE744A"/>
    <w:rsid w:val="25DE9CE0"/>
    <w:rsid w:val="25E50974"/>
    <w:rsid w:val="25E8F46D"/>
    <w:rsid w:val="25EC76F6"/>
    <w:rsid w:val="25ED084B"/>
    <w:rsid w:val="25EFB238"/>
    <w:rsid w:val="25F09303"/>
    <w:rsid w:val="25FA2B32"/>
    <w:rsid w:val="25FC6EBD"/>
    <w:rsid w:val="25FE8B16"/>
    <w:rsid w:val="2609822A"/>
    <w:rsid w:val="260DE284"/>
    <w:rsid w:val="26112C4A"/>
    <w:rsid w:val="2611F70D"/>
    <w:rsid w:val="2613EED1"/>
    <w:rsid w:val="26157CBE"/>
    <w:rsid w:val="26158BE0"/>
    <w:rsid w:val="261620A1"/>
    <w:rsid w:val="261AB9A1"/>
    <w:rsid w:val="261AE6A0"/>
    <w:rsid w:val="261E3D0C"/>
    <w:rsid w:val="261EBA4E"/>
    <w:rsid w:val="2625DA32"/>
    <w:rsid w:val="26293CD8"/>
    <w:rsid w:val="2629BA8C"/>
    <w:rsid w:val="2631160B"/>
    <w:rsid w:val="2631EB42"/>
    <w:rsid w:val="26329B78"/>
    <w:rsid w:val="2632E9D9"/>
    <w:rsid w:val="2635CB80"/>
    <w:rsid w:val="26374CED"/>
    <w:rsid w:val="263B0959"/>
    <w:rsid w:val="264051C0"/>
    <w:rsid w:val="2641A623"/>
    <w:rsid w:val="2642D4D0"/>
    <w:rsid w:val="2643CFFB"/>
    <w:rsid w:val="26459819"/>
    <w:rsid w:val="26466763"/>
    <w:rsid w:val="2648F0FF"/>
    <w:rsid w:val="264C3597"/>
    <w:rsid w:val="2653041B"/>
    <w:rsid w:val="2654FD8E"/>
    <w:rsid w:val="2656FF33"/>
    <w:rsid w:val="26574480"/>
    <w:rsid w:val="265F146B"/>
    <w:rsid w:val="265FFD72"/>
    <w:rsid w:val="266038EB"/>
    <w:rsid w:val="26678AEF"/>
    <w:rsid w:val="266824D1"/>
    <w:rsid w:val="266B2003"/>
    <w:rsid w:val="266CA2BF"/>
    <w:rsid w:val="266D6997"/>
    <w:rsid w:val="26709116"/>
    <w:rsid w:val="2677B2DE"/>
    <w:rsid w:val="2679716F"/>
    <w:rsid w:val="26876EF6"/>
    <w:rsid w:val="268A732C"/>
    <w:rsid w:val="268AE994"/>
    <w:rsid w:val="268B0EB4"/>
    <w:rsid w:val="268B18D6"/>
    <w:rsid w:val="268CD45E"/>
    <w:rsid w:val="268F6B8A"/>
    <w:rsid w:val="26907856"/>
    <w:rsid w:val="26946001"/>
    <w:rsid w:val="269F1D82"/>
    <w:rsid w:val="26A15477"/>
    <w:rsid w:val="26A20754"/>
    <w:rsid w:val="26A26C5D"/>
    <w:rsid w:val="26A6F61C"/>
    <w:rsid w:val="26A75D3C"/>
    <w:rsid w:val="26A824E3"/>
    <w:rsid w:val="26A8DC11"/>
    <w:rsid w:val="26AD2CB1"/>
    <w:rsid w:val="26AF9EC9"/>
    <w:rsid w:val="26AFDE11"/>
    <w:rsid w:val="26B65AB5"/>
    <w:rsid w:val="26BD6DAE"/>
    <w:rsid w:val="26D156E5"/>
    <w:rsid w:val="26D62D44"/>
    <w:rsid w:val="26D6B883"/>
    <w:rsid w:val="26D6C60B"/>
    <w:rsid w:val="26DD620A"/>
    <w:rsid w:val="26DDDC90"/>
    <w:rsid w:val="26E372CD"/>
    <w:rsid w:val="26E4AA50"/>
    <w:rsid w:val="26EA83F9"/>
    <w:rsid w:val="26ECA17B"/>
    <w:rsid w:val="26ED08DE"/>
    <w:rsid w:val="26EE7FC8"/>
    <w:rsid w:val="26F281E0"/>
    <w:rsid w:val="26FC6AB7"/>
    <w:rsid w:val="2701BCED"/>
    <w:rsid w:val="2704814D"/>
    <w:rsid w:val="270550FB"/>
    <w:rsid w:val="270927E1"/>
    <w:rsid w:val="270B09EC"/>
    <w:rsid w:val="270DE64B"/>
    <w:rsid w:val="270F4E6B"/>
    <w:rsid w:val="27128A8B"/>
    <w:rsid w:val="27164478"/>
    <w:rsid w:val="271BA4F2"/>
    <w:rsid w:val="27204BF5"/>
    <w:rsid w:val="2725D0E7"/>
    <w:rsid w:val="272661B5"/>
    <w:rsid w:val="272952C4"/>
    <w:rsid w:val="272AA61C"/>
    <w:rsid w:val="272BBD11"/>
    <w:rsid w:val="272F7E3F"/>
    <w:rsid w:val="272FE76D"/>
    <w:rsid w:val="2730404B"/>
    <w:rsid w:val="273A9785"/>
    <w:rsid w:val="273FAB5B"/>
    <w:rsid w:val="2745064E"/>
    <w:rsid w:val="27463BDF"/>
    <w:rsid w:val="2746D3C1"/>
    <w:rsid w:val="274B4CC0"/>
    <w:rsid w:val="2750ACDE"/>
    <w:rsid w:val="2758C35C"/>
    <w:rsid w:val="275A77DC"/>
    <w:rsid w:val="275FD824"/>
    <w:rsid w:val="276857FA"/>
    <w:rsid w:val="2768A005"/>
    <w:rsid w:val="276EAA5B"/>
    <w:rsid w:val="27711EF5"/>
    <w:rsid w:val="27764645"/>
    <w:rsid w:val="2776D0B0"/>
    <w:rsid w:val="2779666E"/>
    <w:rsid w:val="277A4723"/>
    <w:rsid w:val="277C587C"/>
    <w:rsid w:val="277D3789"/>
    <w:rsid w:val="277E55F3"/>
    <w:rsid w:val="27882FF3"/>
    <w:rsid w:val="27890E97"/>
    <w:rsid w:val="278DBD3C"/>
    <w:rsid w:val="278DE00E"/>
    <w:rsid w:val="27943DCD"/>
    <w:rsid w:val="279A6301"/>
    <w:rsid w:val="279B839F"/>
    <w:rsid w:val="279C0E7F"/>
    <w:rsid w:val="27A09B58"/>
    <w:rsid w:val="27A14357"/>
    <w:rsid w:val="27A20D5D"/>
    <w:rsid w:val="27A996E2"/>
    <w:rsid w:val="27AA4ECD"/>
    <w:rsid w:val="27AE90C2"/>
    <w:rsid w:val="27C18DAA"/>
    <w:rsid w:val="27C865DA"/>
    <w:rsid w:val="27CA2686"/>
    <w:rsid w:val="27D1101B"/>
    <w:rsid w:val="27D74FEC"/>
    <w:rsid w:val="27D9FF05"/>
    <w:rsid w:val="27DB6834"/>
    <w:rsid w:val="27E04EF3"/>
    <w:rsid w:val="27E2AD17"/>
    <w:rsid w:val="27E3281D"/>
    <w:rsid w:val="27E4EB23"/>
    <w:rsid w:val="27E61706"/>
    <w:rsid w:val="27E65FCA"/>
    <w:rsid w:val="27E8D5AE"/>
    <w:rsid w:val="27E906EB"/>
    <w:rsid w:val="27EE26C1"/>
    <w:rsid w:val="27F19FB4"/>
    <w:rsid w:val="27F3B8DD"/>
    <w:rsid w:val="27FC119E"/>
    <w:rsid w:val="27FF7ECF"/>
    <w:rsid w:val="28005C50"/>
    <w:rsid w:val="280219A1"/>
    <w:rsid w:val="2809E225"/>
    <w:rsid w:val="280E8386"/>
    <w:rsid w:val="28114941"/>
    <w:rsid w:val="281C2863"/>
    <w:rsid w:val="281D064E"/>
    <w:rsid w:val="281D3A3E"/>
    <w:rsid w:val="281E7BD2"/>
    <w:rsid w:val="2823B33E"/>
    <w:rsid w:val="2826BA5F"/>
    <w:rsid w:val="28276CFE"/>
    <w:rsid w:val="28305AA7"/>
    <w:rsid w:val="28371CEB"/>
    <w:rsid w:val="28373C4B"/>
    <w:rsid w:val="2837DED4"/>
    <w:rsid w:val="2838CEB7"/>
    <w:rsid w:val="2838D198"/>
    <w:rsid w:val="28404D28"/>
    <w:rsid w:val="2842969F"/>
    <w:rsid w:val="28441A5C"/>
    <w:rsid w:val="2844ACBC"/>
    <w:rsid w:val="284937F3"/>
    <w:rsid w:val="284B503E"/>
    <w:rsid w:val="2851102A"/>
    <w:rsid w:val="28527442"/>
    <w:rsid w:val="28535ED9"/>
    <w:rsid w:val="2856926B"/>
    <w:rsid w:val="286780EF"/>
    <w:rsid w:val="28692EFE"/>
    <w:rsid w:val="28696754"/>
    <w:rsid w:val="2869FB75"/>
    <w:rsid w:val="286A7A94"/>
    <w:rsid w:val="286CAD2A"/>
    <w:rsid w:val="286DF5A9"/>
    <w:rsid w:val="286E339E"/>
    <w:rsid w:val="28715707"/>
    <w:rsid w:val="2871A61E"/>
    <w:rsid w:val="2873AAA5"/>
    <w:rsid w:val="287E0CFA"/>
    <w:rsid w:val="288054D2"/>
    <w:rsid w:val="2881FEF7"/>
    <w:rsid w:val="28824BD5"/>
    <w:rsid w:val="28895207"/>
    <w:rsid w:val="288B3A50"/>
    <w:rsid w:val="28900C7D"/>
    <w:rsid w:val="28923B52"/>
    <w:rsid w:val="28925B08"/>
    <w:rsid w:val="2894FF1B"/>
    <w:rsid w:val="28982485"/>
    <w:rsid w:val="2899291C"/>
    <w:rsid w:val="289AC1B2"/>
    <w:rsid w:val="289FD7A5"/>
    <w:rsid w:val="28A1DB1F"/>
    <w:rsid w:val="28A3B13F"/>
    <w:rsid w:val="28AA6327"/>
    <w:rsid w:val="28AD031C"/>
    <w:rsid w:val="28B3AB6D"/>
    <w:rsid w:val="28B5A8CD"/>
    <w:rsid w:val="28B90AF7"/>
    <w:rsid w:val="28B9A85C"/>
    <w:rsid w:val="28BC97AB"/>
    <w:rsid w:val="28C1C59D"/>
    <w:rsid w:val="28C3ED64"/>
    <w:rsid w:val="28C4A84C"/>
    <w:rsid w:val="28C56209"/>
    <w:rsid w:val="28CCC415"/>
    <w:rsid w:val="28D268F7"/>
    <w:rsid w:val="28DDBBD2"/>
    <w:rsid w:val="28DE14AA"/>
    <w:rsid w:val="28DFAE60"/>
    <w:rsid w:val="28DFC9F7"/>
    <w:rsid w:val="28E0E279"/>
    <w:rsid w:val="28E34F91"/>
    <w:rsid w:val="28E4E6AE"/>
    <w:rsid w:val="28E81E23"/>
    <w:rsid w:val="28EB661A"/>
    <w:rsid w:val="28EB7A7A"/>
    <w:rsid w:val="28ED0EA0"/>
    <w:rsid w:val="28F0A20D"/>
    <w:rsid w:val="28F1FDAF"/>
    <w:rsid w:val="28F36476"/>
    <w:rsid w:val="28F5577F"/>
    <w:rsid w:val="28FDFEB9"/>
    <w:rsid w:val="28FE90E2"/>
    <w:rsid w:val="28FFAAB2"/>
    <w:rsid w:val="29010AF2"/>
    <w:rsid w:val="2904E7FA"/>
    <w:rsid w:val="29068C40"/>
    <w:rsid w:val="29070DB1"/>
    <w:rsid w:val="290ADA59"/>
    <w:rsid w:val="290AF718"/>
    <w:rsid w:val="290B674A"/>
    <w:rsid w:val="290EFF9B"/>
    <w:rsid w:val="290FA52A"/>
    <w:rsid w:val="29105F9A"/>
    <w:rsid w:val="291322BA"/>
    <w:rsid w:val="29161D8F"/>
    <w:rsid w:val="29196583"/>
    <w:rsid w:val="291A9BB5"/>
    <w:rsid w:val="291DD5B9"/>
    <w:rsid w:val="29208E92"/>
    <w:rsid w:val="29239432"/>
    <w:rsid w:val="2924F2FF"/>
    <w:rsid w:val="2925CF0C"/>
    <w:rsid w:val="292FC906"/>
    <w:rsid w:val="292FE409"/>
    <w:rsid w:val="29353B1E"/>
    <w:rsid w:val="29363AFB"/>
    <w:rsid w:val="2938F662"/>
    <w:rsid w:val="29392020"/>
    <w:rsid w:val="293A9AFE"/>
    <w:rsid w:val="293A9B63"/>
    <w:rsid w:val="293C4F4C"/>
    <w:rsid w:val="293CC05E"/>
    <w:rsid w:val="294185D4"/>
    <w:rsid w:val="29461E52"/>
    <w:rsid w:val="2948DC79"/>
    <w:rsid w:val="29490D5E"/>
    <w:rsid w:val="294D650F"/>
    <w:rsid w:val="294E4ADA"/>
    <w:rsid w:val="294F28DF"/>
    <w:rsid w:val="295148D2"/>
    <w:rsid w:val="29517904"/>
    <w:rsid w:val="29584495"/>
    <w:rsid w:val="295AB753"/>
    <w:rsid w:val="2964125D"/>
    <w:rsid w:val="296662C4"/>
    <w:rsid w:val="2969B89B"/>
    <w:rsid w:val="296B3802"/>
    <w:rsid w:val="296F064C"/>
    <w:rsid w:val="29749C17"/>
    <w:rsid w:val="29841337"/>
    <w:rsid w:val="2984C9A3"/>
    <w:rsid w:val="2985F38D"/>
    <w:rsid w:val="29861C51"/>
    <w:rsid w:val="298807AA"/>
    <w:rsid w:val="29907023"/>
    <w:rsid w:val="299145EE"/>
    <w:rsid w:val="2992697A"/>
    <w:rsid w:val="2994CC6A"/>
    <w:rsid w:val="2995929E"/>
    <w:rsid w:val="29966A56"/>
    <w:rsid w:val="2998E3D4"/>
    <w:rsid w:val="299A13F9"/>
    <w:rsid w:val="299B3A09"/>
    <w:rsid w:val="29A16185"/>
    <w:rsid w:val="29A2CD9B"/>
    <w:rsid w:val="29A355E9"/>
    <w:rsid w:val="29A7287E"/>
    <w:rsid w:val="29A846E7"/>
    <w:rsid w:val="29A89D6B"/>
    <w:rsid w:val="29ABF39A"/>
    <w:rsid w:val="29AF3C7E"/>
    <w:rsid w:val="29B1A052"/>
    <w:rsid w:val="29B3E1B7"/>
    <w:rsid w:val="29B58360"/>
    <w:rsid w:val="29B7A6F1"/>
    <w:rsid w:val="29B9C6DA"/>
    <w:rsid w:val="29BCE085"/>
    <w:rsid w:val="29C11564"/>
    <w:rsid w:val="29C25C62"/>
    <w:rsid w:val="29C37B22"/>
    <w:rsid w:val="29C4C901"/>
    <w:rsid w:val="29C67CAE"/>
    <w:rsid w:val="29C7134B"/>
    <w:rsid w:val="29CADB2A"/>
    <w:rsid w:val="29CC2CE3"/>
    <w:rsid w:val="29CD2286"/>
    <w:rsid w:val="29CF2CFE"/>
    <w:rsid w:val="29CFE3A6"/>
    <w:rsid w:val="29D0504C"/>
    <w:rsid w:val="29D302C1"/>
    <w:rsid w:val="29D5332B"/>
    <w:rsid w:val="29D9482A"/>
    <w:rsid w:val="29DB46CE"/>
    <w:rsid w:val="29E14E08"/>
    <w:rsid w:val="29E53FF2"/>
    <w:rsid w:val="29E5AC1E"/>
    <w:rsid w:val="29E65A9F"/>
    <w:rsid w:val="29E90F81"/>
    <w:rsid w:val="29F07F80"/>
    <w:rsid w:val="29F161DC"/>
    <w:rsid w:val="29F44297"/>
    <w:rsid w:val="29F5C71C"/>
    <w:rsid w:val="29FD5DD2"/>
    <w:rsid w:val="29FDD6C8"/>
    <w:rsid w:val="2A0139C9"/>
    <w:rsid w:val="2A049450"/>
    <w:rsid w:val="2A05B244"/>
    <w:rsid w:val="2A083226"/>
    <w:rsid w:val="2A085741"/>
    <w:rsid w:val="2A0AF6BF"/>
    <w:rsid w:val="2A0BECD4"/>
    <w:rsid w:val="2A0F57B4"/>
    <w:rsid w:val="2A1252CE"/>
    <w:rsid w:val="2A140B06"/>
    <w:rsid w:val="2A15831D"/>
    <w:rsid w:val="2A17C441"/>
    <w:rsid w:val="2A1B5F13"/>
    <w:rsid w:val="2A232B48"/>
    <w:rsid w:val="2A268F9F"/>
    <w:rsid w:val="2A2B86DC"/>
    <w:rsid w:val="2A2CCFB0"/>
    <w:rsid w:val="2A2ED90C"/>
    <w:rsid w:val="2A30A619"/>
    <w:rsid w:val="2A30F113"/>
    <w:rsid w:val="2A352D17"/>
    <w:rsid w:val="2A36B13E"/>
    <w:rsid w:val="2A3881A4"/>
    <w:rsid w:val="2A3A5182"/>
    <w:rsid w:val="2A3A7CE4"/>
    <w:rsid w:val="2A4B77F7"/>
    <w:rsid w:val="2A511F74"/>
    <w:rsid w:val="2A52BE1E"/>
    <w:rsid w:val="2A55DC54"/>
    <w:rsid w:val="2A61A9FF"/>
    <w:rsid w:val="2A625095"/>
    <w:rsid w:val="2A638B0A"/>
    <w:rsid w:val="2A64BE26"/>
    <w:rsid w:val="2A65A7CA"/>
    <w:rsid w:val="2A679EE9"/>
    <w:rsid w:val="2A707189"/>
    <w:rsid w:val="2A72833A"/>
    <w:rsid w:val="2A7CD402"/>
    <w:rsid w:val="2A83A8C8"/>
    <w:rsid w:val="2A85F34B"/>
    <w:rsid w:val="2A89A51E"/>
    <w:rsid w:val="2A90F029"/>
    <w:rsid w:val="2A987E34"/>
    <w:rsid w:val="2A9B471B"/>
    <w:rsid w:val="2AA4F594"/>
    <w:rsid w:val="2AA6309F"/>
    <w:rsid w:val="2AA6EF6A"/>
    <w:rsid w:val="2AA99D69"/>
    <w:rsid w:val="2AA9A445"/>
    <w:rsid w:val="2AAFDA4E"/>
    <w:rsid w:val="2AAFF245"/>
    <w:rsid w:val="2AB8C63D"/>
    <w:rsid w:val="2ABEC78E"/>
    <w:rsid w:val="2ABEEC5A"/>
    <w:rsid w:val="2AC5781C"/>
    <w:rsid w:val="2AC7F275"/>
    <w:rsid w:val="2AC84B33"/>
    <w:rsid w:val="2AC936B7"/>
    <w:rsid w:val="2AC95846"/>
    <w:rsid w:val="2ACDBD0B"/>
    <w:rsid w:val="2ACEB26F"/>
    <w:rsid w:val="2AD29AFA"/>
    <w:rsid w:val="2AD3A3A0"/>
    <w:rsid w:val="2AD5B22F"/>
    <w:rsid w:val="2AD5C672"/>
    <w:rsid w:val="2AD5E5BA"/>
    <w:rsid w:val="2ADB6EC4"/>
    <w:rsid w:val="2ADC0506"/>
    <w:rsid w:val="2ADED8D0"/>
    <w:rsid w:val="2AE04B58"/>
    <w:rsid w:val="2AE098D1"/>
    <w:rsid w:val="2AE297DD"/>
    <w:rsid w:val="2AE4F5ED"/>
    <w:rsid w:val="2AE93E73"/>
    <w:rsid w:val="2AEA5844"/>
    <w:rsid w:val="2AEAD03D"/>
    <w:rsid w:val="2AEE5F9B"/>
    <w:rsid w:val="2AF96637"/>
    <w:rsid w:val="2AF99AA7"/>
    <w:rsid w:val="2AFBCA4F"/>
    <w:rsid w:val="2AFE78AD"/>
    <w:rsid w:val="2B012C87"/>
    <w:rsid w:val="2B046D6A"/>
    <w:rsid w:val="2B05A542"/>
    <w:rsid w:val="2B085D71"/>
    <w:rsid w:val="2B0CA3F1"/>
    <w:rsid w:val="2B146928"/>
    <w:rsid w:val="2B150DDB"/>
    <w:rsid w:val="2B1538EE"/>
    <w:rsid w:val="2B1548A1"/>
    <w:rsid w:val="2B15BED5"/>
    <w:rsid w:val="2B1A6A4F"/>
    <w:rsid w:val="2B1BA9CC"/>
    <w:rsid w:val="2B2218C7"/>
    <w:rsid w:val="2B2769AC"/>
    <w:rsid w:val="2B2B2706"/>
    <w:rsid w:val="2B2CFEEB"/>
    <w:rsid w:val="2B32972A"/>
    <w:rsid w:val="2B340730"/>
    <w:rsid w:val="2B344E70"/>
    <w:rsid w:val="2B3623FF"/>
    <w:rsid w:val="2B36632C"/>
    <w:rsid w:val="2B3A0817"/>
    <w:rsid w:val="2B3EC269"/>
    <w:rsid w:val="2B485727"/>
    <w:rsid w:val="2B4B229B"/>
    <w:rsid w:val="2B5147AD"/>
    <w:rsid w:val="2B517424"/>
    <w:rsid w:val="2B54204D"/>
    <w:rsid w:val="2B551E1A"/>
    <w:rsid w:val="2B6017CE"/>
    <w:rsid w:val="2B628CCC"/>
    <w:rsid w:val="2B678CC4"/>
    <w:rsid w:val="2B69AE91"/>
    <w:rsid w:val="2B726533"/>
    <w:rsid w:val="2B7284D2"/>
    <w:rsid w:val="2B7A4470"/>
    <w:rsid w:val="2B7D9551"/>
    <w:rsid w:val="2B7E10C5"/>
    <w:rsid w:val="2B81CFE4"/>
    <w:rsid w:val="2B8395FD"/>
    <w:rsid w:val="2B86E588"/>
    <w:rsid w:val="2B87961F"/>
    <w:rsid w:val="2B894414"/>
    <w:rsid w:val="2B8EC910"/>
    <w:rsid w:val="2B8EEAAE"/>
    <w:rsid w:val="2B8EED3D"/>
    <w:rsid w:val="2B91F643"/>
    <w:rsid w:val="2B97ACD4"/>
    <w:rsid w:val="2B994FBC"/>
    <w:rsid w:val="2B9B5BC9"/>
    <w:rsid w:val="2B9E5163"/>
    <w:rsid w:val="2BA7A00E"/>
    <w:rsid w:val="2BB004A2"/>
    <w:rsid w:val="2BB47DFA"/>
    <w:rsid w:val="2BB52F3A"/>
    <w:rsid w:val="2BBA095F"/>
    <w:rsid w:val="2BBC0793"/>
    <w:rsid w:val="2BC40B27"/>
    <w:rsid w:val="2BC4D36C"/>
    <w:rsid w:val="2BC7444A"/>
    <w:rsid w:val="2BCA8213"/>
    <w:rsid w:val="2BCC3F19"/>
    <w:rsid w:val="2BCCAE74"/>
    <w:rsid w:val="2BD325E3"/>
    <w:rsid w:val="2BD79CA1"/>
    <w:rsid w:val="2BDD8F0B"/>
    <w:rsid w:val="2BDFB5A5"/>
    <w:rsid w:val="2BE11EE8"/>
    <w:rsid w:val="2BE1378E"/>
    <w:rsid w:val="2BE5EC73"/>
    <w:rsid w:val="2BE664A2"/>
    <w:rsid w:val="2BE90F1D"/>
    <w:rsid w:val="2BEE95F1"/>
    <w:rsid w:val="2BF2B427"/>
    <w:rsid w:val="2BF588B5"/>
    <w:rsid w:val="2BF6895D"/>
    <w:rsid w:val="2BF68B40"/>
    <w:rsid w:val="2BF7C21D"/>
    <w:rsid w:val="2BFAD183"/>
    <w:rsid w:val="2BFF85DF"/>
    <w:rsid w:val="2BFFB156"/>
    <w:rsid w:val="2C03A30D"/>
    <w:rsid w:val="2C03C8D5"/>
    <w:rsid w:val="2C119349"/>
    <w:rsid w:val="2C12049B"/>
    <w:rsid w:val="2C131687"/>
    <w:rsid w:val="2C1661BC"/>
    <w:rsid w:val="2C16B8B5"/>
    <w:rsid w:val="2C247BD1"/>
    <w:rsid w:val="2C287FBA"/>
    <w:rsid w:val="2C2A1998"/>
    <w:rsid w:val="2C2EE329"/>
    <w:rsid w:val="2C30ADA9"/>
    <w:rsid w:val="2C3346C6"/>
    <w:rsid w:val="2C439115"/>
    <w:rsid w:val="2C45C627"/>
    <w:rsid w:val="2C473071"/>
    <w:rsid w:val="2C491CC5"/>
    <w:rsid w:val="2C49964E"/>
    <w:rsid w:val="2C4A71CA"/>
    <w:rsid w:val="2C502EFE"/>
    <w:rsid w:val="2C544074"/>
    <w:rsid w:val="2C55D7B1"/>
    <w:rsid w:val="2C578841"/>
    <w:rsid w:val="2C5B3F57"/>
    <w:rsid w:val="2C5C9A32"/>
    <w:rsid w:val="2C5DE88A"/>
    <w:rsid w:val="2C61AB71"/>
    <w:rsid w:val="2C658BAB"/>
    <w:rsid w:val="2C666EA7"/>
    <w:rsid w:val="2C6854AE"/>
    <w:rsid w:val="2C6EF9B9"/>
    <w:rsid w:val="2C6F091B"/>
    <w:rsid w:val="2C722578"/>
    <w:rsid w:val="2C73ACD9"/>
    <w:rsid w:val="2C75ECBE"/>
    <w:rsid w:val="2C75F679"/>
    <w:rsid w:val="2C776FEF"/>
    <w:rsid w:val="2C780876"/>
    <w:rsid w:val="2C7D39E6"/>
    <w:rsid w:val="2C7F5400"/>
    <w:rsid w:val="2C7FAFE7"/>
    <w:rsid w:val="2C826DE4"/>
    <w:rsid w:val="2C86FEEC"/>
    <w:rsid w:val="2C8C5285"/>
    <w:rsid w:val="2C8C8926"/>
    <w:rsid w:val="2C8E5A4B"/>
    <w:rsid w:val="2C8F568E"/>
    <w:rsid w:val="2C9322DE"/>
    <w:rsid w:val="2C94E434"/>
    <w:rsid w:val="2C9AA4AF"/>
    <w:rsid w:val="2C9F3638"/>
    <w:rsid w:val="2CA32D56"/>
    <w:rsid w:val="2CA3A177"/>
    <w:rsid w:val="2CA5708D"/>
    <w:rsid w:val="2CA7331F"/>
    <w:rsid w:val="2CAB8407"/>
    <w:rsid w:val="2CAF9E27"/>
    <w:rsid w:val="2CB1CFB6"/>
    <w:rsid w:val="2CB5280D"/>
    <w:rsid w:val="2CB63675"/>
    <w:rsid w:val="2CB74066"/>
    <w:rsid w:val="2CBAC6AD"/>
    <w:rsid w:val="2CBBD94C"/>
    <w:rsid w:val="2CBD1EBA"/>
    <w:rsid w:val="2CC7BAEC"/>
    <w:rsid w:val="2CCEA033"/>
    <w:rsid w:val="2CD09FA3"/>
    <w:rsid w:val="2CD29D4D"/>
    <w:rsid w:val="2CD75503"/>
    <w:rsid w:val="2CD99A4C"/>
    <w:rsid w:val="2CD9E55D"/>
    <w:rsid w:val="2CE27D83"/>
    <w:rsid w:val="2CE5490B"/>
    <w:rsid w:val="2CE57579"/>
    <w:rsid w:val="2CE5B52A"/>
    <w:rsid w:val="2CE84C3D"/>
    <w:rsid w:val="2CF16E99"/>
    <w:rsid w:val="2CF24949"/>
    <w:rsid w:val="2CF6F7D2"/>
    <w:rsid w:val="2CFAB2C4"/>
    <w:rsid w:val="2CFC510F"/>
    <w:rsid w:val="2D0100B0"/>
    <w:rsid w:val="2D02D63A"/>
    <w:rsid w:val="2D0B6021"/>
    <w:rsid w:val="2D156E27"/>
    <w:rsid w:val="2D16F216"/>
    <w:rsid w:val="2D16F6F1"/>
    <w:rsid w:val="2D1874D5"/>
    <w:rsid w:val="2D1C9547"/>
    <w:rsid w:val="2D1EB5B9"/>
    <w:rsid w:val="2D1F0D09"/>
    <w:rsid w:val="2D21FF4F"/>
    <w:rsid w:val="2D266848"/>
    <w:rsid w:val="2D26E70E"/>
    <w:rsid w:val="2D277E9A"/>
    <w:rsid w:val="2D27E94C"/>
    <w:rsid w:val="2D2ACF7D"/>
    <w:rsid w:val="2D2B6B32"/>
    <w:rsid w:val="2D2CA560"/>
    <w:rsid w:val="2D3300FD"/>
    <w:rsid w:val="2D334825"/>
    <w:rsid w:val="2D35C0BD"/>
    <w:rsid w:val="2D36C8FA"/>
    <w:rsid w:val="2D37DA3C"/>
    <w:rsid w:val="2D417703"/>
    <w:rsid w:val="2D42FC5B"/>
    <w:rsid w:val="2D4300D0"/>
    <w:rsid w:val="2D46BF3F"/>
    <w:rsid w:val="2D4834E7"/>
    <w:rsid w:val="2D49B965"/>
    <w:rsid w:val="2D4A70C8"/>
    <w:rsid w:val="2D4CB319"/>
    <w:rsid w:val="2D52ABD1"/>
    <w:rsid w:val="2D542704"/>
    <w:rsid w:val="2D5BC3BB"/>
    <w:rsid w:val="2D5D35CA"/>
    <w:rsid w:val="2D5E4D4A"/>
    <w:rsid w:val="2D5F7198"/>
    <w:rsid w:val="2D6D7ED8"/>
    <w:rsid w:val="2D6DC31E"/>
    <w:rsid w:val="2D71EE51"/>
    <w:rsid w:val="2D7A58EE"/>
    <w:rsid w:val="2D82C0D4"/>
    <w:rsid w:val="2D82C819"/>
    <w:rsid w:val="2D842BC2"/>
    <w:rsid w:val="2D84E630"/>
    <w:rsid w:val="2D852A12"/>
    <w:rsid w:val="2D859A21"/>
    <w:rsid w:val="2D86CAB1"/>
    <w:rsid w:val="2D87DB8F"/>
    <w:rsid w:val="2D88E8D2"/>
    <w:rsid w:val="2D94DD7F"/>
    <w:rsid w:val="2D9CB29D"/>
    <w:rsid w:val="2D9E17FC"/>
    <w:rsid w:val="2D9FF329"/>
    <w:rsid w:val="2DABD01F"/>
    <w:rsid w:val="2DACA1E6"/>
    <w:rsid w:val="2DAD1DB4"/>
    <w:rsid w:val="2DAE07FC"/>
    <w:rsid w:val="2DAECCB0"/>
    <w:rsid w:val="2DAFD877"/>
    <w:rsid w:val="2DB78A0F"/>
    <w:rsid w:val="2DBD8313"/>
    <w:rsid w:val="2DBF0893"/>
    <w:rsid w:val="2DC07B6A"/>
    <w:rsid w:val="2DC49162"/>
    <w:rsid w:val="2DC630FA"/>
    <w:rsid w:val="2DCCC403"/>
    <w:rsid w:val="2DD023F0"/>
    <w:rsid w:val="2DD3084E"/>
    <w:rsid w:val="2DD4EE0B"/>
    <w:rsid w:val="2DD6C561"/>
    <w:rsid w:val="2DDA2065"/>
    <w:rsid w:val="2DDC72C7"/>
    <w:rsid w:val="2DE0D6A8"/>
    <w:rsid w:val="2DE33DDB"/>
    <w:rsid w:val="2DE5DA4F"/>
    <w:rsid w:val="2DE686B2"/>
    <w:rsid w:val="2DEA9CD7"/>
    <w:rsid w:val="2DEC3AE1"/>
    <w:rsid w:val="2DF2ED47"/>
    <w:rsid w:val="2DF45821"/>
    <w:rsid w:val="2DF6B9C6"/>
    <w:rsid w:val="2DF98027"/>
    <w:rsid w:val="2DFC1655"/>
    <w:rsid w:val="2DFD015E"/>
    <w:rsid w:val="2DFEE8BC"/>
    <w:rsid w:val="2E08C4D7"/>
    <w:rsid w:val="2E0C5C57"/>
    <w:rsid w:val="2E0E4E04"/>
    <w:rsid w:val="2E0E7BA6"/>
    <w:rsid w:val="2E1458BD"/>
    <w:rsid w:val="2E14FE42"/>
    <w:rsid w:val="2E17B08F"/>
    <w:rsid w:val="2E1DE11D"/>
    <w:rsid w:val="2E2346CE"/>
    <w:rsid w:val="2E240EF9"/>
    <w:rsid w:val="2E271930"/>
    <w:rsid w:val="2E2B926E"/>
    <w:rsid w:val="2E308E7A"/>
    <w:rsid w:val="2E309CE3"/>
    <w:rsid w:val="2E30B0C7"/>
    <w:rsid w:val="2E328FCE"/>
    <w:rsid w:val="2E342CD0"/>
    <w:rsid w:val="2E35B77C"/>
    <w:rsid w:val="2E383F98"/>
    <w:rsid w:val="2E3E9019"/>
    <w:rsid w:val="2E416B56"/>
    <w:rsid w:val="2E419326"/>
    <w:rsid w:val="2E4267CB"/>
    <w:rsid w:val="2E42B123"/>
    <w:rsid w:val="2E43DD9C"/>
    <w:rsid w:val="2E459FBA"/>
    <w:rsid w:val="2E482D8E"/>
    <w:rsid w:val="2E486DD2"/>
    <w:rsid w:val="2E49496F"/>
    <w:rsid w:val="2E4A134F"/>
    <w:rsid w:val="2E4ECCEF"/>
    <w:rsid w:val="2E4F5CA0"/>
    <w:rsid w:val="2E4FD3F4"/>
    <w:rsid w:val="2E52627A"/>
    <w:rsid w:val="2E530DAB"/>
    <w:rsid w:val="2E534D71"/>
    <w:rsid w:val="2E598388"/>
    <w:rsid w:val="2E5F9ACC"/>
    <w:rsid w:val="2E62A66F"/>
    <w:rsid w:val="2E646306"/>
    <w:rsid w:val="2E64BBCD"/>
    <w:rsid w:val="2E6AB033"/>
    <w:rsid w:val="2E6CC4CB"/>
    <w:rsid w:val="2E6D40F5"/>
    <w:rsid w:val="2E6F1EB7"/>
    <w:rsid w:val="2E6F9021"/>
    <w:rsid w:val="2E711206"/>
    <w:rsid w:val="2E71D149"/>
    <w:rsid w:val="2E731922"/>
    <w:rsid w:val="2E735D52"/>
    <w:rsid w:val="2E7431B6"/>
    <w:rsid w:val="2E7446A6"/>
    <w:rsid w:val="2E7A9E1B"/>
    <w:rsid w:val="2E7FEFEF"/>
    <w:rsid w:val="2E87A7EA"/>
    <w:rsid w:val="2E87B7CD"/>
    <w:rsid w:val="2E8E81F7"/>
    <w:rsid w:val="2E95C580"/>
    <w:rsid w:val="2E98ABBF"/>
    <w:rsid w:val="2E9B4ED0"/>
    <w:rsid w:val="2E9BDF04"/>
    <w:rsid w:val="2EA12D2B"/>
    <w:rsid w:val="2EA2A171"/>
    <w:rsid w:val="2EA4D8B4"/>
    <w:rsid w:val="2EA911B5"/>
    <w:rsid w:val="2EAC68C8"/>
    <w:rsid w:val="2EAD1211"/>
    <w:rsid w:val="2EAE1197"/>
    <w:rsid w:val="2EB327E9"/>
    <w:rsid w:val="2EB4C9BD"/>
    <w:rsid w:val="2EB6D101"/>
    <w:rsid w:val="2EBEA533"/>
    <w:rsid w:val="2EBF6A69"/>
    <w:rsid w:val="2EC4F684"/>
    <w:rsid w:val="2EC71D94"/>
    <w:rsid w:val="2ED041B3"/>
    <w:rsid w:val="2EDB26AF"/>
    <w:rsid w:val="2EDBF25E"/>
    <w:rsid w:val="2EDD572A"/>
    <w:rsid w:val="2EE5C01C"/>
    <w:rsid w:val="2EE8FABE"/>
    <w:rsid w:val="2EEB617A"/>
    <w:rsid w:val="2EEE1C67"/>
    <w:rsid w:val="2EF1D847"/>
    <w:rsid w:val="2EF94AE8"/>
    <w:rsid w:val="2EF95B17"/>
    <w:rsid w:val="2EF9CB9E"/>
    <w:rsid w:val="2EF9E432"/>
    <w:rsid w:val="2EFC5851"/>
    <w:rsid w:val="2F08FB95"/>
    <w:rsid w:val="2F096581"/>
    <w:rsid w:val="2F0978C0"/>
    <w:rsid w:val="2F0B0D4C"/>
    <w:rsid w:val="2F0BB230"/>
    <w:rsid w:val="2F0F2C23"/>
    <w:rsid w:val="2F0F537E"/>
    <w:rsid w:val="2F0FBB53"/>
    <w:rsid w:val="2F0FF98C"/>
    <w:rsid w:val="2F10AD66"/>
    <w:rsid w:val="2F1166EA"/>
    <w:rsid w:val="2F129854"/>
    <w:rsid w:val="2F1757A3"/>
    <w:rsid w:val="2F19843C"/>
    <w:rsid w:val="2F1C6140"/>
    <w:rsid w:val="2F1D25BE"/>
    <w:rsid w:val="2F1D3912"/>
    <w:rsid w:val="2F1E5184"/>
    <w:rsid w:val="2F2273AC"/>
    <w:rsid w:val="2F2426B7"/>
    <w:rsid w:val="2F2AFD50"/>
    <w:rsid w:val="2F2BA2C1"/>
    <w:rsid w:val="2F304A4B"/>
    <w:rsid w:val="2F36F6E6"/>
    <w:rsid w:val="2F376AB8"/>
    <w:rsid w:val="2F37B974"/>
    <w:rsid w:val="2F40960F"/>
    <w:rsid w:val="2F46F9BC"/>
    <w:rsid w:val="2F4A807B"/>
    <w:rsid w:val="2F4C4120"/>
    <w:rsid w:val="2F4ECD49"/>
    <w:rsid w:val="2F513F63"/>
    <w:rsid w:val="2F53B5FC"/>
    <w:rsid w:val="2F553603"/>
    <w:rsid w:val="2F58855C"/>
    <w:rsid w:val="2F5B7145"/>
    <w:rsid w:val="2F5C2342"/>
    <w:rsid w:val="2F63D692"/>
    <w:rsid w:val="2F63E4BC"/>
    <w:rsid w:val="2F63F59F"/>
    <w:rsid w:val="2F66FAE5"/>
    <w:rsid w:val="2F6925DE"/>
    <w:rsid w:val="2F6CF791"/>
    <w:rsid w:val="2F6D871C"/>
    <w:rsid w:val="2F6FDA5A"/>
    <w:rsid w:val="2F724E27"/>
    <w:rsid w:val="2F744DC6"/>
    <w:rsid w:val="2F77151B"/>
    <w:rsid w:val="2F78D6DB"/>
    <w:rsid w:val="2F7CC9A4"/>
    <w:rsid w:val="2F7D3AEA"/>
    <w:rsid w:val="2F8AB505"/>
    <w:rsid w:val="2F8C7B46"/>
    <w:rsid w:val="2F8DC997"/>
    <w:rsid w:val="2F8DF059"/>
    <w:rsid w:val="2F8E5B6A"/>
    <w:rsid w:val="2F9244F1"/>
    <w:rsid w:val="2F927AD6"/>
    <w:rsid w:val="2F93A21B"/>
    <w:rsid w:val="2F952CBF"/>
    <w:rsid w:val="2F963021"/>
    <w:rsid w:val="2F991F0B"/>
    <w:rsid w:val="2F9A3D55"/>
    <w:rsid w:val="2F9ECE8B"/>
    <w:rsid w:val="2FA38335"/>
    <w:rsid w:val="2FA56BC6"/>
    <w:rsid w:val="2FA7DFF9"/>
    <w:rsid w:val="2FA9E637"/>
    <w:rsid w:val="2FA9FBB6"/>
    <w:rsid w:val="2FAAD590"/>
    <w:rsid w:val="2FAB147B"/>
    <w:rsid w:val="2FAC3F45"/>
    <w:rsid w:val="2FAE8127"/>
    <w:rsid w:val="2FAF9F98"/>
    <w:rsid w:val="2FB19592"/>
    <w:rsid w:val="2FB4D4CA"/>
    <w:rsid w:val="2FB67FE5"/>
    <w:rsid w:val="2FB6985D"/>
    <w:rsid w:val="2FBBA1DB"/>
    <w:rsid w:val="2FBD5EB8"/>
    <w:rsid w:val="2FC02266"/>
    <w:rsid w:val="2FC2EACF"/>
    <w:rsid w:val="2FC7EBD7"/>
    <w:rsid w:val="2FCCA124"/>
    <w:rsid w:val="2FD3D812"/>
    <w:rsid w:val="2FD4EC9E"/>
    <w:rsid w:val="2FDDF8D5"/>
    <w:rsid w:val="2FDEC6D3"/>
    <w:rsid w:val="2FE05610"/>
    <w:rsid w:val="2FE9472A"/>
    <w:rsid w:val="2FEBAAF7"/>
    <w:rsid w:val="2FEF6EF3"/>
    <w:rsid w:val="2FEFD10F"/>
    <w:rsid w:val="2FF14F54"/>
    <w:rsid w:val="2FF250A8"/>
    <w:rsid w:val="2FF57997"/>
    <w:rsid w:val="2FFAAF74"/>
    <w:rsid w:val="2FFF239B"/>
    <w:rsid w:val="300040EA"/>
    <w:rsid w:val="3004A3EA"/>
    <w:rsid w:val="3005DB14"/>
    <w:rsid w:val="30061136"/>
    <w:rsid w:val="3007DD51"/>
    <w:rsid w:val="30096690"/>
    <w:rsid w:val="300A6A3C"/>
    <w:rsid w:val="30148A8D"/>
    <w:rsid w:val="301B8F9A"/>
    <w:rsid w:val="301C6E4A"/>
    <w:rsid w:val="301CD2D2"/>
    <w:rsid w:val="301DB49B"/>
    <w:rsid w:val="301E9399"/>
    <w:rsid w:val="301FCE56"/>
    <w:rsid w:val="3020E46F"/>
    <w:rsid w:val="3024003D"/>
    <w:rsid w:val="302577BC"/>
    <w:rsid w:val="30272BFD"/>
    <w:rsid w:val="302B044F"/>
    <w:rsid w:val="303298B6"/>
    <w:rsid w:val="30334C0D"/>
    <w:rsid w:val="30347C4D"/>
    <w:rsid w:val="3037D5F3"/>
    <w:rsid w:val="3041A530"/>
    <w:rsid w:val="3045264B"/>
    <w:rsid w:val="30458DCB"/>
    <w:rsid w:val="30459081"/>
    <w:rsid w:val="3046D345"/>
    <w:rsid w:val="3049BE84"/>
    <w:rsid w:val="304A8726"/>
    <w:rsid w:val="304D79A6"/>
    <w:rsid w:val="3051B88A"/>
    <w:rsid w:val="305709DD"/>
    <w:rsid w:val="30595748"/>
    <w:rsid w:val="305F9491"/>
    <w:rsid w:val="30614392"/>
    <w:rsid w:val="3064CB3B"/>
    <w:rsid w:val="3064F62B"/>
    <w:rsid w:val="30650CB5"/>
    <w:rsid w:val="3065EE12"/>
    <w:rsid w:val="3070B47A"/>
    <w:rsid w:val="3071B2BF"/>
    <w:rsid w:val="3074789A"/>
    <w:rsid w:val="3075C49E"/>
    <w:rsid w:val="307C258C"/>
    <w:rsid w:val="307D916A"/>
    <w:rsid w:val="307E94B1"/>
    <w:rsid w:val="307F21E5"/>
    <w:rsid w:val="3084FE80"/>
    <w:rsid w:val="308C964F"/>
    <w:rsid w:val="308D6BFE"/>
    <w:rsid w:val="308FFAC1"/>
    <w:rsid w:val="309384AB"/>
    <w:rsid w:val="3095134F"/>
    <w:rsid w:val="3095ACC9"/>
    <w:rsid w:val="3095E388"/>
    <w:rsid w:val="3097A441"/>
    <w:rsid w:val="309F1859"/>
    <w:rsid w:val="30A09CAB"/>
    <w:rsid w:val="30A754F6"/>
    <w:rsid w:val="30ABC368"/>
    <w:rsid w:val="30AF417E"/>
    <w:rsid w:val="30B03AC4"/>
    <w:rsid w:val="30B6BDA9"/>
    <w:rsid w:val="30B9784B"/>
    <w:rsid w:val="30BAB246"/>
    <w:rsid w:val="30BB6B1B"/>
    <w:rsid w:val="30BBA2A5"/>
    <w:rsid w:val="30BEC49A"/>
    <w:rsid w:val="30C74EFF"/>
    <w:rsid w:val="30C8A892"/>
    <w:rsid w:val="30CAC36C"/>
    <w:rsid w:val="30CAD0E1"/>
    <w:rsid w:val="30CB2764"/>
    <w:rsid w:val="30CBDB42"/>
    <w:rsid w:val="30CBF5DD"/>
    <w:rsid w:val="30CD18FD"/>
    <w:rsid w:val="30D4654C"/>
    <w:rsid w:val="30D8D17C"/>
    <w:rsid w:val="30DC1B1E"/>
    <w:rsid w:val="30DC5758"/>
    <w:rsid w:val="30DD4D5A"/>
    <w:rsid w:val="30DD5652"/>
    <w:rsid w:val="30E5FAD9"/>
    <w:rsid w:val="30E74A42"/>
    <w:rsid w:val="30EB1ACA"/>
    <w:rsid w:val="30EC4D31"/>
    <w:rsid w:val="30EF8EF8"/>
    <w:rsid w:val="30F2B06D"/>
    <w:rsid w:val="30F3E0FF"/>
    <w:rsid w:val="30FEE5C2"/>
    <w:rsid w:val="30FEFD23"/>
    <w:rsid w:val="30FF3914"/>
    <w:rsid w:val="31074D77"/>
    <w:rsid w:val="310CACFD"/>
    <w:rsid w:val="310D6D9C"/>
    <w:rsid w:val="310F3589"/>
    <w:rsid w:val="311A137B"/>
    <w:rsid w:val="311D5B45"/>
    <w:rsid w:val="311E6C8F"/>
    <w:rsid w:val="3123BF2D"/>
    <w:rsid w:val="3124E84F"/>
    <w:rsid w:val="31302600"/>
    <w:rsid w:val="31374AE7"/>
    <w:rsid w:val="3137EED6"/>
    <w:rsid w:val="31387A9A"/>
    <w:rsid w:val="313A0DCF"/>
    <w:rsid w:val="313D1802"/>
    <w:rsid w:val="313EBFCE"/>
    <w:rsid w:val="3143360D"/>
    <w:rsid w:val="3143B678"/>
    <w:rsid w:val="314641A1"/>
    <w:rsid w:val="314B04AD"/>
    <w:rsid w:val="314B682D"/>
    <w:rsid w:val="314C882B"/>
    <w:rsid w:val="314EC9AB"/>
    <w:rsid w:val="31515758"/>
    <w:rsid w:val="3151CA86"/>
    <w:rsid w:val="31532B7B"/>
    <w:rsid w:val="315432F5"/>
    <w:rsid w:val="3155D9D7"/>
    <w:rsid w:val="315913D8"/>
    <w:rsid w:val="3159820B"/>
    <w:rsid w:val="31627481"/>
    <w:rsid w:val="31684E54"/>
    <w:rsid w:val="316971E2"/>
    <w:rsid w:val="316A2B4E"/>
    <w:rsid w:val="316BC90A"/>
    <w:rsid w:val="316CC98E"/>
    <w:rsid w:val="3172BB10"/>
    <w:rsid w:val="31735891"/>
    <w:rsid w:val="3179DC89"/>
    <w:rsid w:val="317B30F6"/>
    <w:rsid w:val="317B3869"/>
    <w:rsid w:val="317DF30A"/>
    <w:rsid w:val="3180BB70"/>
    <w:rsid w:val="31819B42"/>
    <w:rsid w:val="31863751"/>
    <w:rsid w:val="3187580C"/>
    <w:rsid w:val="3187FA04"/>
    <w:rsid w:val="318CD992"/>
    <w:rsid w:val="318DA6FD"/>
    <w:rsid w:val="318FDA1C"/>
    <w:rsid w:val="3193BF5A"/>
    <w:rsid w:val="319858F6"/>
    <w:rsid w:val="31A04FF5"/>
    <w:rsid w:val="31A4139A"/>
    <w:rsid w:val="31A4A59D"/>
    <w:rsid w:val="31A69802"/>
    <w:rsid w:val="31A7F7B9"/>
    <w:rsid w:val="31AADC7F"/>
    <w:rsid w:val="31B1FF70"/>
    <w:rsid w:val="31B99DB2"/>
    <w:rsid w:val="31BFED79"/>
    <w:rsid w:val="31C059BD"/>
    <w:rsid w:val="31C0F349"/>
    <w:rsid w:val="31C3CC59"/>
    <w:rsid w:val="31C4703D"/>
    <w:rsid w:val="31C8B7D4"/>
    <w:rsid w:val="31DB5BDA"/>
    <w:rsid w:val="31DD4B1D"/>
    <w:rsid w:val="31DEF055"/>
    <w:rsid w:val="31E1ADA5"/>
    <w:rsid w:val="31EB884F"/>
    <w:rsid w:val="31ECC26F"/>
    <w:rsid w:val="31EDCC11"/>
    <w:rsid w:val="31EF95F4"/>
    <w:rsid w:val="31F4B28F"/>
    <w:rsid w:val="31FBC555"/>
    <w:rsid w:val="31FD0D3F"/>
    <w:rsid w:val="31FF9BAA"/>
    <w:rsid w:val="3200DAEE"/>
    <w:rsid w:val="320A0212"/>
    <w:rsid w:val="320C8536"/>
    <w:rsid w:val="320D00D5"/>
    <w:rsid w:val="32100EB9"/>
    <w:rsid w:val="32105C07"/>
    <w:rsid w:val="32154FA2"/>
    <w:rsid w:val="321593C3"/>
    <w:rsid w:val="321684EF"/>
    <w:rsid w:val="32178F72"/>
    <w:rsid w:val="321CA8E9"/>
    <w:rsid w:val="321E7D3D"/>
    <w:rsid w:val="321F0F22"/>
    <w:rsid w:val="32202EB0"/>
    <w:rsid w:val="322057AB"/>
    <w:rsid w:val="32278EB6"/>
    <w:rsid w:val="322A6FD2"/>
    <w:rsid w:val="322B1B5C"/>
    <w:rsid w:val="322BCE53"/>
    <w:rsid w:val="322C6E64"/>
    <w:rsid w:val="3231A9A3"/>
    <w:rsid w:val="3232017F"/>
    <w:rsid w:val="3235D841"/>
    <w:rsid w:val="3238FBB8"/>
    <w:rsid w:val="323B4DED"/>
    <w:rsid w:val="3248F0B5"/>
    <w:rsid w:val="324A098B"/>
    <w:rsid w:val="32561B71"/>
    <w:rsid w:val="3256347F"/>
    <w:rsid w:val="325736C2"/>
    <w:rsid w:val="32616BB2"/>
    <w:rsid w:val="3265349C"/>
    <w:rsid w:val="32694256"/>
    <w:rsid w:val="3269DCA0"/>
    <w:rsid w:val="326C786D"/>
    <w:rsid w:val="326CA5DD"/>
    <w:rsid w:val="326F703E"/>
    <w:rsid w:val="32773F15"/>
    <w:rsid w:val="327A0A3C"/>
    <w:rsid w:val="3280C4FA"/>
    <w:rsid w:val="3281CBB8"/>
    <w:rsid w:val="328924DE"/>
    <w:rsid w:val="328A07CE"/>
    <w:rsid w:val="328A8961"/>
    <w:rsid w:val="328AF58C"/>
    <w:rsid w:val="328B2D89"/>
    <w:rsid w:val="328CE75E"/>
    <w:rsid w:val="3294A616"/>
    <w:rsid w:val="32951ED2"/>
    <w:rsid w:val="329914C8"/>
    <w:rsid w:val="329B4EA5"/>
    <w:rsid w:val="329E4726"/>
    <w:rsid w:val="32A03996"/>
    <w:rsid w:val="32A64260"/>
    <w:rsid w:val="32A6CB64"/>
    <w:rsid w:val="32A6E150"/>
    <w:rsid w:val="32A854E0"/>
    <w:rsid w:val="32B142B2"/>
    <w:rsid w:val="32B6CD99"/>
    <w:rsid w:val="32B75B71"/>
    <w:rsid w:val="32BED209"/>
    <w:rsid w:val="32C01392"/>
    <w:rsid w:val="32C1B5DA"/>
    <w:rsid w:val="32C1EB50"/>
    <w:rsid w:val="32C3A8CA"/>
    <w:rsid w:val="32CD384C"/>
    <w:rsid w:val="32D1F6CA"/>
    <w:rsid w:val="32D6C06B"/>
    <w:rsid w:val="32D74EBA"/>
    <w:rsid w:val="32D8267B"/>
    <w:rsid w:val="32DB0342"/>
    <w:rsid w:val="32DC08B2"/>
    <w:rsid w:val="32DCEF88"/>
    <w:rsid w:val="32E0C5E9"/>
    <w:rsid w:val="32E8B7CC"/>
    <w:rsid w:val="32EAEAAA"/>
    <w:rsid w:val="32EB3722"/>
    <w:rsid w:val="32F15FC3"/>
    <w:rsid w:val="32F22562"/>
    <w:rsid w:val="32F4D6C1"/>
    <w:rsid w:val="32F75359"/>
    <w:rsid w:val="32F790D2"/>
    <w:rsid w:val="32F8FF0C"/>
    <w:rsid w:val="32FB659F"/>
    <w:rsid w:val="32FDC859"/>
    <w:rsid w:val="32FDE635"/>
    <w:rsid w:val="32FDE72D"/>
    <w:rsid w:val="3301CD52"/>
    <w:rsid w:val="33025A03"/>
    <w:rsid w:val="3305BA67"/>
    <w:rsid w:val="3306DC31"/>
    <w:rsid w:val="3307DDD7"/>
    <w:rsid w:val="3307DE64"/>
    <w:rsid w:val="330A8100"/>
    <w:rsid w:val="330BD52E"/>
    <w:rsid w:val="3313A8F2"/>
    <w:rsid w:val="331D3AED"/>
    <w:rsid w:val="3323059E"/>
    <w:rsid w:val="332AAD0C"/>
    <w:rsid w:val="332D14C1"/>
    <w:rsid w:val="3330ACEF"/>
    <w:rsid w:val="3333C15C"/>
    <w:rsid w:val="3335ABA7"/>
    <w:rsid w:val="33380E28"/>
    <w:rsid w:val="333834BA"/>
    <w:rsid w:val="3338BD36"/>
    <w:rsid w:val="3338E1D4"/>
    <w:rsid w:val="333B4F5F"/>
    <w:rsid w:val="3340F4E8"/>
    <w:rsid w:val="334194E5"/>
    <w:rsid w:val="3344FFF7"/>
    <w:rsid w:val="3345D309"/>
    <w:rsid w:val="33475620"/>
    <w:rsid w:val="334DF689"/>
    <w:rsid w:val="33533355"/>
    <w:rsid w:val="3353C817"/>
    <w:rsid w:val="33565D55"/>
    <w:rsid w:val="3356A973"/>
    <w:rsid w:val="335A8D98"/>
    <w:rsid w:val="3366138D"/>
    <w:rsid w:val="3367E7F2"/>
    <w:rsid w:val="336AD598"/>
    <w:rsid w:val="3374B190"/>
    <w:rsid w:val="3374F965"/>
    <w:rsid w:val="3375E630"/>
    <w:rsid w:val="33763B83"/>
    <w:rsid w:val="3376EE1D"/>
    <w:rsid w:val="33792252"/>
    <w:rsid w:val="3379E600"/>
    <w:rsid w:val="337A1102"/>
    <w:rsid w:val="337F449B"/>
    <w:rsid w:val="3384E399"/>
    <w:rsid w:val="338BD78F"/>
    <w:rsid w:val="338E0D3D"/>
    <w:rsid w:val="339163CC"/>
    <w:rsid w:val="339784B2"/>
    <w:rsid w:val="33986003"/>
    <w:rsid w:val="33986E4F"/>
    <w:rsid w:val="33A54C67"/>
    <w:rsid w:val="33A9CFB4"/>
    <w:rsid w:val="33ABF479"/>
    <w:rsid w:val="33B04C24"/>
    <w:rsid w:val="33B18DA8"/>
    <w:rsid w:val="33B4B59D"/>
    <w:rsid w:val="33B57AC2"/>
    <w:rsid w:val="33B8CCFA"/>
    <w:rsid w:val="33B9866C"/>
    <w:rsid w:val="33B9C2FB"/>
    <w:rsid w:val="33BD5FC9"/>
    <w:rsid w:val="33C39BE7"/>
    <w:rsid w:val="33C4D7E8"/>
    <w:rsid w:val="33C595D0"/>
    <w:rsid w:val="33C664E9"/>
    <w:rsid w:val="33C844A1"/>
    <w:rsid w:val="33CB72AC"/>
    <w:rsid w:val="33CFABAB"/>
    <w:rsid w:val="33D061A2"/>
    <w:rsid w:val="33D18CAC"/>
    <w:rsid w:val="33D20698"/>
    <w:rsid w:val="33D31DFE"/>
    <w:rsid w:val="33DAAE70"/>
    <w:rsid w:val="33DAE3CC"/>
    <w:rsid w:val="33E43AFC"/>
    <w:rsid w:val="33E82104"/>
    <w:rsid w:val="33E8721D"/>
    <w:rsid w:val="33ED799D"/>
    <w:rsid w:val="33EDDA25"/>
    <w:rsid w:val="33EE9AD3"/>
    <w:rsid w:val="33EEA89D"/>
    <w:rsid w:val="33F028F0"/>
    <w:rsid w:val="33F124D2"/>
    <w:rsid w:val="33F1F9F1"/>
    <w:rsid w:val="33F9341D"/>
    <w:rsid w:val="33FDA0EB"/>
    <w:rsid w:val="340021C2"/>
    <w:rsid w:val="340219E6"/>
    <w:rsid w:val="340412EF"/>
    <w:rsid w:val="34076E5D"/>
    <w:rsid w:val="3407D8C6"/>
    <w:rsid w:val="34090F2F"/>
    <w:rsid w:val="340B6A93"/>
    <w:rsid w:val="340EAD33"/>
    <w:rsid w:val="340FEB6F"/>
    <w:rsid w:val="34102341"/>
    <w:rsid w:val="34106CFC"/>
    <w:rsid w:val="3412AA42"/>
    <w:rsid w:val="34174D1E"/>
    <w:rsid w:val="34183E4C"/>
    <w:rsid w:val="3418BADE"/>
    <w:rsid w:val="341B4CF1"/>
    <w:rsid w:val="34224D23"/>
    <w:rsid w:val="34244433"/>
    <w:rsid w:val="3426C68C"/>
    <w:rsid w:val="342FACF4"/>
    <w:rsid w:val="3432C906"/>
    <w:rsid w:val="3432D468"/>
    <w:rsid w:val="343AA744"/>
    <w:rsid w:val="343AB724"/>
    <w:rsid w:val="343E893B"/>
    <w:rsid w:val="343F833F"/>
    <w:rsid w:val="344013F9"/>
    <w:rsid w:val="3443627C"/>
    <w:rsid w:val="34483F55"/>
    <w:rsid w:val="344AADE9"/>
    <w:rsid w:val="3451E8A1"/>
    <w:rsid w:val="3454002C"/>
    <w:rsid w:val="345BDE9B"/>
    <w:rsid w:val="34626767"/>
    <w:rsid w:val="34634FC0"/>
    <w:rsid w:val="3463B195"/>
    <w:rsid w:val="3465CBFC"/>
    <w:rsid w:val="346FFFBC"/>
    <w:rsid w:val="3473E348"/>
    <w:rsid w:val="347C19F2"/>
    <w:rsid w:val="347D6483"/>
    <w:rsid w:val="347EA5EE"/>
    <w:rsid w:val="3481D089"/>
    <w:rsid w:val="34894A86"/>
    <w:rsid w:val="348A5DA8"/>
    <w:rsid w:val="34901430"/>
    <w:rsid w:val="34916419"/>
    <w:rsid w:val="349BAE27"/>
    <w:rsid w:val="349DFC9B"/>
    <w:rsid w:val="34A27702"/>
    <w:rsid w:val="34A68B31"/>
    <w:rsid w:val="34AAF9F8"/>
    <w:rsid w:val="34AE4DF7"/>
    <w:rsid w:val="34B5A123"/>
    <w:rsid w:val="34B63379"/>
    <w:rsid w:val="34B7D923"/>
    <w:rsid w:val="34BE2860"/>
    <w:rsid w:val="34C0B953"/>
    <w:rsid w:val="34C5D9F6"/>
    <w:rsid w:val="34C83AC4"/>
    <w:rsid w:val="34D09227"/>
    <w:rsid w:val="34D4808F"/>
    <w:rsid w:val="34D497ED"/>
    <w:rsid w:val="34D723F9"/>
    <w:rsid w:val="34D7F286"/>
    <w:rsid w:val="34D83643"/>
    <w:rsid w:val="34E13401"/>
    <w:rsid w:val="34E39FD2"/>
    <w:rsid w:val="34E5F684"/>
    <w:rsid w:val="34E8C1EC"/>
    <w:rsid w:val="34E909B3"/>
    <w:rsid w:val="34EDAD82"/>
    <w:rsid w:val="34F058F0"/>
    <w:rsid w:val="34F2EF81"/>
    <w:rsid w:val="34F543FC"/>
    <w:rsid w:val="34FBDC17"/>
    <w:rsid w:val="350B0FD1"/>
    <w:rsid w:val="350CB8F1"/>
    <w:rsid w:val="350F29DB"/>
    <w:rsid w:val="3512D0BA"/>
    <w:rsid w:val="35148F98"/>
    <w:rsid w:val="35161665"/>
    <w:rsid w:val="3518644C"/>
    <w:rsid w:val="3518BE06"/>
    <w:rsid w:val="351BF76A"/>
    <w:rsid w:val="352E0BC7"/>
    <w:rsid w:val="352FA9E8"/>
    <w:rsid w:val="3530A040"/>
    <w:rsid w:val="3530DC65"/>
    <w:rsid w:val="3533832B"/>
    <w:rsid w:val="353574AE"/>
    <w:rsid w:val="35368AE3"/>
    <w:rsid w:val="3548F1D9"/>
    <w:rsid w:val="354A5F2C"/>
    <w:rsid w:val="35505AD2"/>
    <w:rsid w:val="35515B83"/>
    <w:rsid w:val="355257F5"/>
    <w:rsid w:val="355719A0"/>
    <w:rsid w:val="35588404"/>
    <w:rsid w:val="355CB88C"/>
    <w:rsid w:val="355D0244"/>
    <w:rsid w:val="355E5C67"/>
    <w:rsid w:val="3560C59D"/>
    <w:rsid w:val="3561DE8F"/>
    <w:rsid w:val="3565FB9F"/>
    <w:rsid w:val="356947AC"/>
    <w:rsid w:val="3569FF99"/>
    <w:rsid w:val="356A6090"/>
    <w:rsid w:val="356D28DF"/>
    <w:rsid w:val="3570E6C7"/>
    <w:rsid w:val="3578EF91"/>
    <w:rsid w:val="357BB95A"/>
    <w:rsid w:val="357E2806"/>
    <w:rsid w:val="357FEC4E"/>
    <w:rsid w:val="35804D53"/>
    <w:rsid w:val="35876082"/>
    <w:rsid w:val="35878C98"/>
    <w:rsid w:val="358B7ED0"/>
    <w:rsid w:val="358FC1F8"/>
    <w:rsid w:val="3591D05A"/>
    <w:rsid w:val="359504B4"/>
    <w:rsid w:val="35967FA8"/>
    <w:rsid w:val="35A3B96E"/>
    <w:rsid w:val="35A688CF"/>
    <w:rsid w:val="35AA87D2"/>
    <w:rsid w:val="35AAA140"/>
    <w:rsid w:val="35AB6046"/>
    <w:rsid w:val="35B6DB86"/>
    <w:rsid w:val="35B8106E"/>
    <w:rsid w:val="35B89B8A"/>
    <w:rsid w:val="35BD5827"/>
    <w:rsid w:val="35C30E5A"/>
    <w:rsid w:val="35C550DC"/>
    <w:rsid w:val="35C94E10"/>
    <w:rsid w:val="35CAA2EC"/>
    <w:rsid w:val="35CAE47F"/>
    <w:rsid w:val="35CBE19E"/>
    <w:rsid w:val="35D1345F"/>
    <w:rsid w:val="35D35BD0"/>
    <w:rsid w:val="35D64990"/>
    <w:rsid w:val="35D82E0F"/>
    <w:rsid w:val="35D90EDB"/>
    <w:rsid w:val="35DA57BD"/>
    <w:rsid w:val="35DEAA5F"/>
    <w:rsid w:val="35E1C93C"/>
    <w:rsid w:val="35E55380"/>
    <w:rsid w:val="35EC1A09"/>
    <w:rsid w:val="35ED5B5E"/>
    <w:rsid w:val="35F0EA9E"/>
    <w:rsid w:val="35F30D46"/>
    <w:rsid w:val="35F60689"/>
    <w:rsid w:val="35F726EE"/>
    <w:rsid w:val="35F8169D"/>
    <w:rsid w:val="35F88A1B"/>
    <w:rsid w:val="360AE5A6"/>
    <w:rsid w:val="360CA55D"/>
    <w:rsid w:val="3610A43C"/>
    <w:rsid w:val="3611B500"/>
    <w:rsid w:val="36144751"/>
    <w:rsid w:val="3619CFC9"/>
    <w:rsid w:val="361AB2D6"/>
    <w:rsid w:val="361AE0EE"/>
    <w:rsid w:val="361FC3FF"/>
    <w:rsid w:val="3625E9B4"/>
    <w:rsid w:val="36295BCF"/>
    <w:rsid w:val="36299B1D"/>
    <w:rsid w:val="362A47CA"/>
    <w:rsid w:val="362E589C"/>
    <w:rsid w:val="362EFC34"/>
    <w:rsid w:val="363DA63A"/>
    <w:rsid w:val="36407B8A"/>
    <w:rsid w:val="36408944"/>
    <w:rsid w:val="36411681"/>
    <w:rsid w:val="36421171"/>
    <w:rsid w:val="364B56A7"/>
    <w:rsid w:val="364D4B09"/>
    <w:rsid w:val="364E492F"/>
    <w:rsid w:val="36511F08"/>
    <w:rsid w:val="365496B7"/>
    <w:rsid w:val="365761DF"/>
    <w:rsid w:val="36594D75"/>
    <w:rsid w:val="365FD352"/>
    <w:rsid w:val="366BCE4C"/>
    <w:rsid w:val="366EB549"/>
    <w:rsid w:val="3670E581"/>
    <w:rsid w:val="3670FB51"/>
    <w:rsid w:val="3673448C"/>
    <w:rsid w:val="3679A1C8"/>
    <w:rsid w:val="368541FA"/>
    <w:rsid w:val="3686163B"/>
    <w:rsid w:val="36862766"/>
    <w:rsid w:val="368A196C"/>
    <w:rsid w:val="368CC327"/>
    <w:rsid w:val="368E44DF"/>
    <w:rsid w:val="3694845C"/>
    <w:rsid w:val="3699478B"/>
    <w:rsid w:val="3699F5BF"/>
    <w:rsid w:val="369CAEBE"/>
    <w:rsid w:val="369CB38A"/>
    <w:rsid w:val="369D0A2F"/>
    <w:rsid w:val="369EE584"/>
    <w:rsid w:val="369F1D45"/>
    <w:rsid w:val="36A01EAC"/>
    <w:rsid w:val="36A9E575"/>
    <w:rsid w:val="36AA6DF0"/>
    <w:rsid w:val="36ADD301"/>
    <w:rsid w:val="36ADDF11"/>
    <w:rsid w:val="36AF26D2"/>
    <w:rsid w:val="36B434DE"/>
    <w:rsid w:val="36B7A07C"/>
    <w:rsid w:val="36C18AF2"/>
    <w:rsid w:val="36C64244"/>
    <w:rsid w:val="36C72737"/>
    <w:rsid w:val="36CC0EA9"/>
    <w:rsid w:val="36CC221D"/>
    <w:rsid w:val="36CD61FC"/>
    <w:rsid w:val="36CEFF56"/>
    <w:rsid w:val="36D265D1"/>
    <w:rsid w:val="36D6B705"/>
    <w:rsid w:val="36D6FE94"/>
    <w:rsid w:val="36DE8E69"/>
    <w:rsid w:val="36E0247C"/>
    <w:rsid w:val="36E537EE"/>
    <w:rsid w:val="36E7935D"/>
    <w:rsid w:val="36E85CF9"/>
    <w:rsid w:val="36EA4B80"/>
    <w:rsid w:val="36ED462C"/>
    <w:rsid w:val="36EF40C5"/>
    <w:rsid w:val="36EF58BD"/>
    <w:rsid w:val="36F0D9FB"/>
    <w:rsid w:val="36F17268"/>
    <w:rsid w:val="36F44E12"/>
    <w:rsid w:val="36F65E03"/>
    <w:rsid w:val="36F77851"/>
    <w:rsid w:val="36FBEA71"/>
    <w:rsid w:val="36FC055E"/>
    <w:rsid w:val="37057AB8"/>
    <w:rsid w:val="3708B8DD"/>
    <w:rsid w:val="37091945"/>
    <w:rsid w:val="370C0018"/>
    <w:rsid w:val="371708F6"/>
    <w:rsid w:val="37178D1B"/>
    <w:rsid w:val="371C6B37"/>
    <w:rsid w:val="371F7E2E"/>
    <w:rsid w:val="37219ED7"/>
    <w:rsid w:val="3725549C"/>
    <w:rsid w:val="37288D39"/>
    <w:rsid w:val="3729A6AA"/>
    <w:rsid w:val="372B275B"/>
    <w:rsid w:val="374139EF"/>
    <w:rsid w:val="3741D481"/>
    <w:rsid w:val="3746DE1B"/>
    <w:rsid w:val="374A0E12"/>
    <w:rsid w:val="374B4D6F"/>
    <w:rsid w:val="3750534C"/>
    <w:rsid w:val="3751639B"/>
    <w:rsid w:val="3759DC30"/>
    <w:rsid w:val="375CB5C5"/>
    <w:rsid w:val="375D40E5"/>
    <w:rsid w:val="375F41D2"/>
    <w:rsid w:val="3764AE9A"/>
    <w:rsid w:val="3766B74D"/>
    <w:rsid w:val="376B79B7"/>
    <w:rsid w:val="37799568"/>
    <w:rsid w:val="377CA6F0"/>
    <w:rsid w:val="377D76E6"/>
    <w:rsid w:val="377EB0E7"/>
    <w:rsid w:val="3780EF25"/>
    <w:rsid w:val="3787999C"/>
    <w:rsid w:val="378FB473"/>
    <w:rsid w:val="379734B7"/>
    <w:rsid w:val="379CB791"/>
    <w:rsid w:val="379CE229"/>
    <w:rsid w:val="379E5853"/>
    <w:rsid w:val="37A39C3C"/>
    <w:rsid w:val="37A3F74E"/>
    <w:rsid w:val="37A4B1B4"/>
    <w:rsid w:val="37A7FBBD"/>
    <w:rsid w:val="37A810AB"/>
    <w:rsid w:val="37AA5632"/>
    <w:rsid w:val="37AB8B50"/>
    <w:rsid w:val="37B28F0E"/>
    <w:rsid w:val="37B5DB7C"/>
    <w:rsid w:val="37B7A3AC"/>
    <w:rsid w:val="37BA8876"/>
    <w:rsid w:val="37BAFC07"/>
    <w:rsid w:val="37BBE138"/>
    <w:rsid w:val="37BBF276"/>
    <w:rsid w:val="37BEFB13"/>
    <w:rsid w:val="37C39582"/>
    <w:rsid w:val="37CB6229"/>
    <w:rsid w:val="37CE5DD1"/>
    <w:rsid w:val="37CF44E9"/>
    <w:rsid w:val="37D18058"/>
    <w:rsid w:val="37D39C96"/>
    <w:rsid w:val="37D74B44"/>
    <w:rsid w:val="37D7E809"/>
    <w:rsid w:val="37DA07F7"/>
    <w:rsid w:val="37DABE5B"/>
    <w:rsid w:val="37DD06B1"/>
    <w:rsid w:val="37DF6E40"/>
    <w:rsid w:val="37E0977D"/>
    <w:rsid w:val="37E177CF"/>
    <w:rsid w:val="37E20CAC"/>
    <w:rsid w:val="37E3ACB3"/>
    <w:rsid w:val="37E3D852"/>
    <w:rsid w:val="37E5A226"/>
    <w:rsid w:val="37E94FFC"/>
    <w:rsid w:val="37EAB20F"/>
    <w:rsid w:val="37EEB5CE"/>
    <w:rsid w:val="37FA38B3"/>
    <w:rsid w:val="37FAF513"/>
    <w:rsid w:val="37FFA4A7"/>
    <w:rsid w:val="38002034"/>
    <w:rsid w:val="38022C09"/>
    <w:rsid w:val="3809E8A7"/>
    <w:rsid w:val="380A42A0"/>
    <w:rsid w:val="380C6031"/>
    <w:rsid w:val="380EAEEA"/>
    <w:rsid w:val="380EBEDC"/>
    <w:rsid w:val="38107491"/>
    <w:rsid w:val="3812CEFF"/>
    <w:rsid w:val="3814CD11"/>
    <w:rsid w:val="3816C5C5"/>
    <w:rsid w:val="381BCE24"/>
    <w:rsid w:val="381C5A44"/>
    <w:rsid w:val="381ED0FB"/>
    <w:rsid w:val="381F1AAA"/>
    <w:rsid w:val="382620DC"/>
    <w:rsid w:val="382D317D"/>
    <w:rsid w:val="382D753B"/>
    <w:rsid w:val="38314732"/>
    <w:rsid w:val="3831D4C5"/>
    <w:rsid w:val="3833DA6B"/>
    <w:rsid w:val="3838A6A2"/>
    <w:rsid w:val="3838C60A"/>
    <w:rsid w:val="383A2401"/>
    <w:rsid w:val="383AD4F1"/>
    <w:rsid w:val="383BC3A5"/>
    <w:rsid w:val="383C1859"/>
    <w:rsid w:val="383D57EC"/>
    <w:rsid w:val="3844B701"/>
    <w:rsid w:val="38485AC2"/>
    <w:rsid w:val="385192D4"/>
    <w:rsid w:val="3859FF5B"/>
    <w:rsid w:val="385E929A"/>
    <w:rsid w:val="3863A175"/>
    <w:rsid w:val="38690B90"/>
    <w:rsid w:val="3869E737"/>
    <w:rsid w:val="386A11A7"/>
    <w:rsid w:val="386C5F7E"/>
    <w:rsid w:val="38704BD9"/>
    <w:rsid w:val="3870A290"/>
    <w:rsid w:val="387902BE"/>
    <w:rsid w:val="387B1A32"/>
    <w:rsid w:val="387D6A55"/>
    <w:rsid w:val="3883D929"/>
    <w:rsid w:val="38876DDC"/>
    <w:rsid w:val="388A20D3"/>
    <w:rsid w:val="388C1975"/>
    <w:rsid w:val="388E6CAC"/>
    <w:rsid w:val="388F2374"/>
    <w:rsid w:val="3891D63F"/>
    <w:rsid w:val="3898A659"/>
    <w:rsid w:val="38999657"/>
    <w:rsid w:val="38A12352"/>
    <w:rsid w:val="38A40520"/>
    <w:rsid w:val="38A4184E"/>
    <w:rsid w:val="38A76288"/>
    <w:rsid w:val="38A90BDE"/>
    <w:rsid w:val="38A9EFB3"/>
    <w:rsid w:val="38ABFF86"/>
    <w:rsid w:val="38AC1BA3"/>
    <w:rsid w:val="38AEB5CA"/>
    <w:rsid w:val="38B106EF"/>
    <w:rsid w:val="38B12052"/>
    <w:rsid w:val="38B4FA3B"/>
    <w:rsid w:val="38B5C170"/>
    <w:rsid w:val="38B74E69"/>
    <w:rsid w:val="38B778C8"/>
    <w:rsid w:val="38BA9042"/>
    <w:rsid w:val="38C172DC"/>
    <w:rsid w:val="38C2DA4A"/>
    <w:rsid w:val="38CE638F"/>
    <w:rsid w:val="38D57650"/>
    <w:rsid w:val="38DB9D21"/>
    <w:rsid w:val="38DC2DAB"/>
    <w:rsid w:val="38DE2A94"/>
    <w:rsid w:val="38DE30FB"/>
    <w:rsid w:val="38E1A7C3"/>
    <w:rsid w:val="38E3E27E"/>
    <w:rsid w:val="38E4E6C7"/>
    <w:rsid w:val="38E50D7C"/>
    <w:rsid w:val="38E7DABC"/>
    <w:rsid w:val="38EF3E6E"/>
    <w:rsid w:val="38EFE848"/>
    <w:rsid w:val="38F0319B"/>
    <w:rsid w:val="38F53D3D"/>
    <w:rsid w:val="38F7E416"/>
    <w:rsid w:val="38F7FC40"/>
    <w:rsid w:val="38F86B3A"/>
    <w:rsid w:val="38FA5FC1"/>
    <w:rsid w:val="38FD8244"/>
    <w:rsid w:val="3905E4E5"/>
    <w:rsid w:val="3905FB9B"/>
    <w:rsid w:val="390C4466"/>
    <w:rsid w:val="390D04B5"/>
    <w:rsid w:val="390EF9E5"/>
    <w:rsid w:val="39109E38"/>
    <w:rsid w:val="3910DA0F"/>
    <w:rsid w:val="391700A4"/>
    <w:rsid w:val="391C4B0E"/>
    <w:rsid w:val="391C6B87"/>
    <w:rsid w:val="39252EFC"/>
    <w:rsid w:val="392AD99D"/>
    <w:rsid w:val="393214DB"/>
    <w:rsid w:val="3933DB5A"/>
    <w:rsid w:val="3933DBD1"/>
    <w:rsid w:val="39365AA5"/>
    <w:rsid w:val="39399B4E"/>
    <w:rsid w:val="393E3E57"/>
    <w:rsid w:val="393FA356"/>
    <w:rsid w:val="3943F4FC"/>
    <w:rsid w:val="394442EC"/>
    <w:rsid w:val="39491C5C"/>
    <w:rsid w:val="394AB425"/>
    <w:rsid w:val="394F0489"/>
    <w:rsid w:val="394FD107"/>
    <w:rsid w:val="39505EF1"/>
    <w:rsid w:val="3952795D"/>
    <w:rsid w:val="395EE43A"/>
    <w:rsid w:val="39614310"/>
    <w:rsid w:val="3961636C"/>
    <w:rsid w:val="3961E942"/>
    <w:rsid w:val="3962268F"/>
    <w:rsid w:val="3968738F"/>
    <w:rsid w:val="396A6D2B"/>
    <w:rsid w:val="396C81B0"/>
    <w:rsid w:val="396DE411"/>
    <w:rsid w:val="396EB968"/>
    <w:rsid w:val="396F9F69"/>
    <w:rsid w:val="397840E4"/>
    <w:rsid w:val="397A5196"/>
    <w:rsid w:val="397DA019"/>
    <w:rsid w:val="3982CFB6"/>
    <w:rsid w:val="3983B75B"/>
    <w:rsid w:val="39866827"/>
    <w:rsid w:val="398A72AB"/>
    <w:rsid w:val="398AC8CD"/>
    <w:rsid w:val="398CE22A"/>
    <w:rsid w:val="398D0561"/>
    <w:rsid w:val="39900E54"/>
    <w:rsid w:val="39934883"/>
    <w:rsid w:val="3994DCF1"/>
    <w:rsid w:val="39972AAF"/>
    <w:rsid w:val="3999024E"/>
    <w:rsid w:val="39999237"/>
    <w:rsid w:val="399D607C"/>
    <w:rsid w:val="399DDCA0"/>
    <w:rsid w:val="39A2BBEA"/>
    <w:rsid w:val="39A4FE41"/>
    <w:rsid w:val="39AD75D8"/>
    <w:rsid w:val="39AFFD7A"/>
    <w:rsid w:val="39B9CCC8"/>
    <w:rsid w:val="39BAA15C"/>
    <w:rsid w:val="39C45AE3"/>
    <w:rsid w:val="39C481A0"/>
    <w:rsid w:val="39C6DB2F"/>
    <w:rsid w:val="39C8445E"/>
    <w:rsid w:val="39C8B4A0"/>
    <w:rsid w:val="39C9F977"/>
    <w:rsid w:val="39CD2EF6"/>
    <w:rsid w:val="39D2B3A9"/>
    <w:rsid w:val="39D3889C"/>
    <w:rsid w:val="39D4C757"/>
    <w:rsid w:val="39DBF37F"/>
    <w:rsid w:val="39DC89FD"/>
    <w:rsid w:val="39DCBD2A"/>
    <w:rsid w:val="39DE9257"/>
    <w:rsid w:val="39E6D640"/>
    <w:rsid w:val="39E81C92"/>
    <w:rsid w:val="39EB66B8"/>
    <w:rsid w:val="39ECFA87"/>
    <w:rsid w:val="39F235E7"/>
    <w:rsid w:val="39F24D3D"/>
    <w:rsid w:val="39F5B59F"/>
    <w:rsid w:val="39FA19BF"/>
    <w:rsid w:val="39FA8942"/>
    <w:rsid w:val="39FF6593"/>
    <w:rsid w:val="3A03E874"/>
    <w:rsid w:val="3A04DF38"/>
    <w:rsid w:val="3A0D32AD"/>
    <w:rsid w:val="3A10B126"/>
    <w:rsid w:val="3A15511D"/>
    <w:rsid w:val="3A17C31E"/>
    <w:rsid w:val="3A184734"/>
    <w:rsid w:val="3A20B3B8"/>
    <w:rsid w:val="3A223C47"/>
    <w:rsid w:val="3A234CC3"/>
    <w:rsid w:val="3A2565B2"/>
    <w:rsid w:val="3A25F8A3"/>
    <w:rsid w:val="3A2DB915"/>
    <w:rsid w:val="3A307E95"/>
    <w:rsid w:val="3A33CDCF"/>
    <w:rsid w:val="3A368AA5"/>
    <w:rsid w:val="3A378824"/>
    <w:rsid w:val="3A390B33"/>
    <w:rsid w:val="3A3930FB"/>
    <w:rsid w:val="3A396ED2"/>
    <w:rsid w:val="3A3E4607"/>
    <w:rsid w:val="3A3EA136"/>
    <w:rsid w:val="3A3EAD0F"/>
    <w:rsid w:val="3A3FFC23"/>
    <w:rsid w:val="3A409B01"/>
    <w:rsid w:val="3A435CE2"/>
    <w:rsid w:val="3A447F7E"/>
    <w:rsid w:val="3A4F3D56"/>
    <w:rsid w:val="3A53EC8B"/>
    <w:rsid w:val="3A568F02"/>
    <w:rsid w:val="3A58A816"/>
    <w:rsid w:val="3A591D65"/>
    <w:rsid w:val="3A5BF680"/>
    <w:rsid w:val="3A632321"/>
    <w:rsid w:val="3A63A035"/>
    <w:rsid w:val="3A651AD9"/>
    <w:rsid w:val="3A65BC7C"/>
    <w:rsid w:val="3A660E5D"/>
    <w:rsid w:val="3A66E8CB"/>
    <w:rsid w:val="3A69303D"/>
    <w:rsid w:val="3A6A57FA"/>
    <w:rsid w:val="3A6EA6D1"/>
    <w:rsid w:val="3A6EFD06"/>
    <w:rsid w:val="3A70D4AB"/>
    <w:rsid w:val="3A778F9B"/>
    <w:rsid w:val="3A786787"/>
    <w:rsid w:val="3A79023E"/>
    <w:rsid w:val="3A810078"/>
    <w:rsid w:val="3A83CD6D"/>
    <w:rsid w:val="3A88D6C5"/>
    <w:rsid w:val="3A8A781D"/>
    <w:rsid w:val="3A8B1967"/>
    <w:rsid w:val="3A8C6D84"/>
    <w:rsid w:val="3A8E3036"/>
    <w:rsid w:val="3A8EB460"/>
    <w:rsid w:val="3A906B31"/>
    <w:rsid w:val="3A915962"/>
    <w:rsid w:val="3A91F0A4"/>
    <w:rsid w:val="3A96A4FA"/>
    <w:rsid w:val="3A98F97D"/>
    <w:rsid w:val="3A9EF996"/>
    <w:rsid w:val="3AA14F0D"/>
    <w:rsid w:val="3AA6132B"/>
    <w:rsid w:val="3AA7F2D2"/>
    <w:rsid w:val="3AB0360A"/>
    <w:rsid w:val="3AB263DF"/>
    <w:rsid w:val="3AB58AE0"/>
    <w:rsid w:val="3AB6F0E8"/>
    <w:rsid w:val="3AB7380C"/>
    <w:rsid w:val="3AB82855"/>
    <w:rsid w:val="3ABD92D3"/>
    <w:rsid w:val="3ABF1811"/>
    <w:rsid w:val="3ABF901C"/>
    <w:rsid w:val="3AC09652"/>
    <w:rsid w:val="3AC0DF09"/>
    <w:rsid w:val="3AC243D8"/>
    <w:rsid w:val="3AC76246"/>
    <w:rsid w:val="3ACAECF4"/>
    <w:rsid w:val="3ACBF24F"/>
    <w:rsid w:val="3ACC6198"/>
    <w:rsid w:val="3ACF0BC8"/>
    <w:rsid w:val="3ADB8641"/>
    <w:rsid w:val="3ADFA884"/>
    <w:rsid w:val="3ADFAF9F"/>
    <w:rsid w:val="3AE1433B"/>
    <w:rsid w:val="3AE87FD9"/>
    <w:rsid w:val="3AEAF9D3"/>
    <w:rsid w:val="3AEC72B0"/>
    <w:rsid w:val="3AEE24A6"/>
    <w:rsid w:val="3AF03E40"/>
    <w:rsid w:val="3AF0B3D9"/>
    <w:rsid w:val="3AF1CB6B"/>
    <w:rsid w:val="3AF2C0CC"/>
    <w:rsid w:val="3AF51A72"/>
    <w:rsid w:val="3AF971B1"/>
    <w:rsid w:val="3AFAEC46"/>
    <w:rsid w:val="3AFD6235"/>
    <w:rsid w:val="3B01ADCB"/>
    <w:rsid w:val="3B03504A"/>
    <w:rsid w:val="3B10541C"/>
    <w:rsid w:val="3B11E355"/>
    <w:rsid w:val="3B1454CF"/>
    <w:rsid w:val="3B146496"/>
    <w:rsid w:val="3B198C3E"/>
    <w:rsid w:val="3B1E050B"/>
    <w:rsid w:val="3B1E54C5"/>
    <w:rsid w:val="3B1ED8E0"/>
    <w:rsid w:val="3B26BAEC"/>
    <w:rsid w:val="3B28B152"/>
    <w:rsid w:val="3B2916DB"/>
    <w:rsid w:val="3B2A9946"/>
    <w:rsid w:val="3B2C9FE2"/>
    <w:rsid w:val="3B2F2178"/>
    <w:rsid w:val="3B2FE2EE"/>
    <w:rsid w:val="3B30F332"/>
    <w:rsid w:val="3B389F17"/>
    <w:rsid w:val="3B3909C8"/>
    <w:rsid w:val="3B396F24"/>
    <w:rsid w:val="3B419DAB"/>
    <w:rsid w:val="3B41EBFB"/>
    <w:rsid w:val="3B436F5D"/>
    <w:rsid w:val="3B44B5DD"/>
    <w:rsid w:val="3B47FA63"/>
    <w:rsid w:val="3B494AC2"/>
    <w:rsid w:val="3B4A6B1D"/>
    <w:rsid w:val="3B4D8D27"/>
    <w:rsid w:val="3B530A8D"/>
    <w:rsid w:val="3B5316E1"/>
    <w:rsid w:val="3B653168"/>
    <w:rsid w:val="3B670C9F"/>
    <w:rsid w:val="3B671C60"/>
    <w:rsid w:val="3B67E2C1"/>
    <w:rsid w:val="3B687BF6"/>
    <w:rsid w:val="3B694CA4"/>
    <w:rsid w:val="3B69E81C"/>
    <w:rsid w:val="3B6E5A41"/>
    <w:rsid w:val="3B6F27C5"/>
    <w:rsid w:val="3B6F7DD5"/>
    <w:rsid w:val="3B74134B"/>
    <w:rsid w:val="3B76CD88"/>
    <w:rsid w:val="3B820345"/>
    <w:rsid w:val="3B85C20E"/>
    <w:rsid w:val="3B885061"/>
    <w:rsid w:val="3B8DA164"/>
    <w:rsid w:val="3B9044A4"/>
    <w:rsid w:val="3B911E88"/>
    <w:rsid w:val="3B91D109"/>
    <w:rsid w:val="3B962815"/>
    <w:rsid w:val="3B9BEA4F"/>
    <w:rsid w:val="3B9BF21F"/>
    <w:rsid w:val="3B9D8B0C"/>
    <w:rsid w:val="3BA669A4"/>
    <w:rsid w:val="3BA86459"/>
    <w:rsid w:val="3BA8C14F"/>
    <w:rsid w:val="3BA8E1B1"/>
    <w:rsid w:val="3BA9AB5D"/>
    <w:rsid w:val="3BABAC8D"/>
    <w:rsid w:val="3BAC8389"/>
    <w:rsid w:val="3BB5E43A"/>
    <w:rsid w:val="3BB71262"/>
    <w:rsid w:val="3BBC0E66"/>
    <w:rsid w:val="3BBF489B"/>
    <w:rsid w:val="3BC17AC4"/>
    <w:rsid w:val="3BC4E15A"/>
    <w:rsid w:val="3BC9996B"/>
    <w:rsid w:val="3BCA0CF6"/>
    <w:rsid w:val="3BCA6196"/>
    <w:rsid w:val="3BCD6721"/>
    <w:rsid w:val="3BD36B16"/>
    <w:rsid w:val="3BD397B6"/>
    <w:rsid w:val="3BD3FA9D"/>
    <w:rsid w:val="3BD7D0B3"/>
    <w:rsid w:val="3BD8EBAB"/>
    <w:rsid w:val="3BD9190E"/>
    <w:rsid w:val="3BDC1D34"/>
    <w:rsid w:val="3BDDAA23"/>
    <w:rsid w:val="3BE1039B"/>
    <w:rsid w:val="3BE14763"/>
    <w:rsid w:val="3BE7BF8A"/>
    <w:rsid w:val="3BF197D8"/>
    <w:rsid w:val="3BF2C28B"/>
    <w:rsid w:val="3BF580A8"/>
    <w:rsid w:val="3BFA0146"/>
    <w:rsid w:val="3BFAC4BB"/>
    <w:rsid w:val="3BFCC348"/>
    <w:rsid w:val="3BFF4013"/>
    <w:rsid w:val="3C01C7A5"/>
    <w:rsid w:val="3C0401A9"/>
    <w:rsid w:val="3C05E1C8"/>
    <w:rsid w:val="3C06B270"/>
    <w:rsid w:val="3C06CE8D"/>
    <w:rsid w:val="3C07D584"/>
    <w:rsid w:val="3C0A6E66"/>
    <w:rsid w:val="3C0B3C20"/>
    <w:rsid w:val="3C0D83DB"/>
    <w:rsid w:val="3C16A882"/>
    <w:rsid w:val="3C17605E"/>
    <w:rsid w:val="3C17AC4B"/>
    <w:rsid w:val="3C1B3748"/>
    <w:rsid w:val="3C1EBA09"/>
    <w:rsid w:val="3C289033"/>
    <w:rsid w:val="3C2D21A4"/>
    <w:rsid w:val="3C2D51E6"/>
    <w:rsid w:val="3C2D919A"/>
    <w:rsid w:val="3C2EE340"/>
    <w:rsid w:val="3C316CF6"/>
    <w:rsid w:val="3C348D23"/>
    <w:rsid w:val="3C34E8CF"/>
    <w:rsid w:val="3C35C373"/>
    <w:rsid w:val="3C36FAC4"/>
    <w:rsid w:val="3C386E04"/>
    <w:rsid w:val="3C38C1FD"/>
    <w:rsid w:val="3C38D550"/>
    <w:rsid w:val="3C3CF08D"/>
    <w:rsid w:val="3C3DBD10"/>
    <w:rsid w:val="3C3FAB47"/>
    <w:rsid w:val="3C402860"/>
    <w:rsid w:val="3C4227CF"/>
    <w:rsid w:val="3C422E96"/>
    <w:rsid w:val="3C4507B2"/>
    <w:rsid w:val="3C4C2BFE"/>
    <w:rsid w:val="3C513E8C"/>
    <w:rsid w:val="3C55A07B"/>
    <w:rsid w:val="3C566304"/>
    <w:rsid w:val="3C57DEE2"/>
    <w:rsid w:val="3C5BBD71"/>
    <w:rsid w:val="3C5EEE26"/>
    <w:rsid w:val="3C601602"/>
    <w:rsid w:val="3C62D45F"/>
    <w:rsid w:val="3C63350E"/>
    <w:rsid w:val="3C63A755"/>
    <w:rsid w:val="3C66776F"/>
    <w:rsid w:val="3C689599"/>
    <w:rsid w:val="3C6B90E6"/>
    <w:rsid w:val="3C6E8B98"/>
    <w:rsid w:val="3C6F6AE1"/>
    <w:rsid w:val="3C789272"/>
    <w:rsid w:val="3C7AF7AE"/>
    <w:rsid w:val="3C7B0E7A"/>
    <w:rsid w:val="3C80877F"/>
    <w:rsid w:val="3C817A8C"/>
    <w:rsid w:val="3C81DB71"/>
    <w:rsid w:val="3C851C1D"/>
    <w:rsid w:val="3C8600F9"/>
    <w:rsid w:val="3C8F28E6"/>
    <w:rsid w:val="3C8FB9A2"/>
    <w:rsid w:val="3C93D308"/>
    <w:rsid w:val="3C94BFE3"/>
    <w:rsid w:val="3C96033F"/>
    <w:rsid w:val="3C9640B1"/>
    <w:rsid w:val="3C990486"/>
    <w:rsid w:val="3C99B2F8"/>
    <w:rsid w:val="3C9D2761"/>
    <w:rsid w:val="3C9F5F92"/>
    <w:rsid w:val="3C9FD0D6"/>
    <w:rsid w:val="3CA032DF"/>
    <w:rsid w:val="3CA064AD"/>
    <w:rsid w:val="3CA5467A"/>
    <w:rsid w:val="3CA58B0E"/>
    <w:rsid w:val="3CA79F82"/>
    <w:rsid w:val="3CA7D8AC"/>
    <w:rsid w:val="3CAAB72F"/>
    <w:rsid w:val="3CAB7DF5"/>
    <w:rsid w:val="3CAF2BA6"/>
    <w:rsid w:val="3CAF4F8F"/>
    <w:rsid w:val="3CB01136"/>
    <w:rsid w:val="3CB245AF"/>
    <w:rsid w:val="3CB2626C"/>
    <w:rsid w:val="3CB2F584"/>
    <w:rsid w:val="3CB50346"/>
    <w:rsid w:val="3CB7F94B"/>
    <w:rsid w:val="3CBD13FD"/>
    <w:rsid w:val="3CC14B2C"/>
    <w:rsid w:val="3CC18E07"/>
    <w:rsid w:val="3CC20977"/>
    <w:rsid w:val="3CC31553"/>
    <w:rsid w:val="3CC3FC2D"/>
    <w:rsid w:val="3CC7CE1D"/>
    <w:rsid w:val="3CCC1832"/>
    <w:rsid w:val="3CCE97A6"/>
    <w:rsid w:val="3CCFF446"/>
    <w:rsid w:val="3CD2CDA6"/>
    <w:rsid w:val="3CDF0CA6"/>
    <w:rsid w:val="3CE11639"/>
    <w:rsid w:val="3CE221CA"/>
    <w:rsid w:val="3CE32154"/>
    <w:rsid w:val="3CE50E90"/>
    <w:rsid w:val="3CEADF1D"/>
    <w:rsid w:val="3CEED1AD"/>
    <w:rsid w:val="3CF3D598"/>
    <w:rsid w:val="3CF87083"/>
    <w:rsid w:val="3CFAD4C5"/>
    <w:rsid w:val="3CFC18F0"/>
    <w:rsid w:val="3CFD545B"/>
    <w:rsid w:val="3D00D52A"/>
    <w:rsid w:val="3D00DF7D"/>
    <w:rsid w:val="3D012539"/>
    <w:rsid w:val="3D013F41"/>
    <w:rsid w:val="3D01A052"/>
    <w:rsid w:val="3D07595A"/>
    <w:rsid w:val="3D08000A"/>
    <w:rsid w:val="3D08A46F"/>
    <w:rsid w:val="3D0A6540"/>
    <w:rsid w:val="3D0E76BF"/>
    <w:rsid w:val="3D0FE186"/>
    <w:rsid w:val="3D10C4F5"/>
    <w:rsid w:val="3D11CB31"/>
    <w:rsid w:val="3D13913C"/>
    <w:rsid w:val="3D16C60B"/>
    <w:rsid w:val="3D18AE5F"/>
    <w:rsid w:val="3D1B29A5"/>
    <w:rsid w:val="3D1D2A5E"/>
    <w:rsid w:val="3D1D7FA2"/>
    <w:rsid w:val="3D1DA174"/>
    <w:rsid w:val="3D20B8AD"/>
    <w:rsid w:val="3D24284A"/>
    <w:rsid w:val="3D24F692"/>
    <w:rsid w:val="3D290C2B"/>
    <w:rsid w:val="3D2CB863"/>
    <w:rsid w:val="3D3013F2"/>
    <w:rsid w:val="3D391571"/>
    <w:rsid w:val="3D3A7438"/>
    <w:rsid w:val="3D3C6A29"/>
    <w:rsid w:val="3D3C9275"/>
    <w:rsid w:val="3D4414DA"/>
    <w:rsid w:val="3D455FE7"/>
    <w:rsid w:val="3D50E83A"/>
    <w:rsid w:val="3D547EFD"/>
    <w:rsid w:val="3D601A20"/>
    <w:rsid w:val="3D6027D8"/>
    <w:rsid w:val="3D632564"/>
    <w:rsid w:val="3D656C67"/>
    <w:rsid w:val="3D65E7D8"/>
    <w:rsid w:val="3D663BDF"/>
    <w:rsid w:val="3D6AE859"/>
    <w:rsid w:val="3D6DA79A"/>
    <w:rsid w:val="3D6EE495"/>
    <w:rsid w:val="3D704937"/>
    <w:rsid w:val="3D7120A6"/>
    <w:rsid w:val="3D7202A4"/>
    <w:rsid w:val="3D7527FB"/>
    <w:rsid w:val="3D7749A0"/>
    <w:rsid w:val="3D7A567A"/>
    <w:rsid w:val="3D7AA79F"/>
    <w:rsid w:val="3D818221"/>
    <w:rsid w:val="3D8B6FAE"/>
    <w:rsid w:val="3D8DB58E"/>
    <w:rsid w:val="3D909DC8"/>
    <w:rsid w:val="3D93FACD"/>
    <w:rsid w:val="3D986DC8"/>
    <w:rsid w:val="3D99EC5E"/>
    <w:rsid w:val="3D9AC9AB"/>
    <w:rsid w:val="3D9EB6AE"/>
    <w:rsid w:val="3D9EF0AE"/>
    <w:rsid w:val="3D9F9E1C"/>
    <w:rsid w:val="3DA107D1"/>
    <w:rsid w:val="3DA3D85D"/>
    <w:rsid w:val="3DA789A9"/>
    <w:rsid w:val="3DAA3C9C"/>
    <w:rsid w:val="3DAC1073"/>
    <w:rsid w:val="3DAFEFCF"/>
    <w:rsid w:val="3DB19752"/>
    <w:rsid w:val="3DB1D462"/>
    <w:rsid w:val="3DB359BA"/>
    <w:rsid w:val="3DB3AA61"/>
    <w:rsid w:val="3DB563E4"/>
    <w:rsid w:val="3DB8F1ED"/>
    <w:rsid w:val="3DBB237E"/>
    <w:rsid w:val="3DBC7CBE"/>
    <w:rsid w:val="3DBDD0C0"/>
    <w:rsid w:val="3DC58DDC"/>
    <w:rsid w:val="3DC7B039"/>
    <w:rsid w:val="3DC9A1E5"/>
    <w:rsid w:val="3DCB193D"/>
    <w:rsid w:val="3DD0C36B"/>
    <w:rsid w:val="3DD4E37E"/>
    <w:rsid w:val="3DD55940"/>
    <w:rsid w:val="3DD97EF4"/>
    <w:rsid w:val="3DDDD0C1"/>
    <w:rsid w:val="3DDE73CE"/>
    <w:rsid w:val="3DDE91ED"/>
    <w:rsid w:val="3DE4DD9D"/>
    <w:rsid w:val="3DE52984"/>
    <w:rsid w:val="3DEAB7F1"/>
    <w:rsid w:val="3DED1CCF"/>
    <w:rsid w:val="3DEEF611"/>
    <w:rsid w:val="3DF11698"/>
    <w:rsid w:val="3DF30FB3"/>
    <w:rsid w:val="3DF48C05"/>
    <w:rsid w:val="3DF57120"/>
    <w:rsid w:val="3DF996CA"/>
    <w:rsid w:val="3DFB7266"/>
    <w:rsid w:val="3DFCD3C1"/>
    <w:rsid w:val="3DFD5D0F"/>
    <w:rsid w:val="3DFD6B39"/>
    <w:rsid w:val="3DFFE5C6"/>
    <w:rsid w:val="3E024A4D"/>
    <w:rsid w:val="3E09C4D6"/>
    <w:rsid w:val="3E10C365"/>
    <w:rsid w:val="3E111D27"/>
    <w:rsid w:val="3E1C3D58"/>
    <w:rsid w:val="3E1E1BBD"/>
    <w:rsid w:val="3E2285B3"/>
    <w:rsid w:val="3E25D0BE"/>
    <w:rsid w:val="3E2F4B07"/>
    <w:rsid w:val="3E330636"/>
    <w:rsid w:val="3E3718F2"/>
    <w:rsid w:val="3E398507"/>
    <w:rsid w:val="3E41E284"/>
    <w:rsid w:val="3E48CE2A"/>
    <w:rsid w:val="3E491DC4"/>
    <w:rsid w:val="3E4E2D7C"/>
    <w:rsid w:val="3E574363"/>
    <w:rsid w:val="3E5D8BE5"/>
    <w:rsid w:val="3E5F9159"/>
    <w:rsid w:val="3E6329D6"/>
    <w:rsid w:val="3E6B1AF1"/>
    <w:rsid w:val="3E6B685A"/>
    <w:rsid w:val="3E6DC8A9"/>
    <w:rsid w:val="3E70A5E5"/>
    <w:rsid w:val="3E713FBB"/>
    <w:rsid w:val="3E73F560"/>
    <w:rsid w:val="3E75E0DF"/>
    <w:rsid w:val="3E77887C"/>
    <w:rsid w:val="3E7A1803"/>
    <w:rsid w:val="3E7C4D42"/>
    <w:rsid w:val="3E7CBD4A"/>
    <w:rsid w:val="3E7E1FF7"/>
    <w:rsid w:val="3E805269"/>
    <w:rsid w:val="3E846129"/>
    <w:rsid w:val="3E865461"/>
    <w:rsid w:val="3E87CBF1"/>
    <w:rsid w:val="3E8A525F"/>
    <w:rsid w:val="3E8A5EA2"/>
    <w:rsid w:val="3E8C9F68"/>
    <w:rsid w:val="3E91EF47"/>
    <w:rsid w:val="3E9DE19F"/>
    <w:rsid w:val="3E9E8097"/>
    <w:rsid w:val="3EA6E984"/>
    <w:rsid w:val="3EB090A0"/>
    <w:rsid w:val="3EB0DCCD"/>
    <w:rsid w:val="3EB1F1E3"/>
    <w:rsid w:val="3EB287E2"/>
    <w:rsid w:val="3EBC2CA3"/>
    <w:rsid w:val="3EBCAC37"/>
    <w:rsid w:val="3EBFE7F5"/>
    <w:rsid w:val="3EC20C27"/>
    <w:rsid w:val="3EC3D785"/>
    <w:rsid w:val="3EC43D0F"/>
    <w:rsid w:val="3ECAB75B"/>
    <w:rsid w:val="3ECB46EC"/>
    <w:rsid w:val="3ECB5AA3"/>
    <w:rsid w:val="3ED315E6"/>
    <w:rsid w:val="3ED4E22F"/>
    <w:rsid w:val="3ED535D9"/>
    <w:rsid w:val="3ED5CF06"/>
    <w:rsid w:val="3ED876FF"/>
    <w:rsid w:val="3EDB105D"/>
    <w:rsid w:val="3EDC03A5"/>
    <w:rsid w:val="3EDD083F"/>
    <w:rsid w:val="3EDDDD16"/>
    <w:rsid w:val="3EE08491"/>
    <w:rsid w:val="3EE6CAE2"/>
    <w:rsid w:val="3EE9FF00"/>
    <w:rsid w:val="3EEB054E"/>
    <w:rsid w:val="3EEBDCDB"/>
    <w:rsid w:val="3EEC545E"/>
    <w:rsid w:val="3EECA93C"/>
    <w:rsid w:val="3EECEA4E"/>
    <w:rsid w:val="3EF0C58C"/>
    <w:rsid w:val="3EF44514"/>
    <w:rsid w:val="3EF4C445"/>
    <w:rsid w:val="3EFD3B4D"/>
    <w:rsid w:val="3EFFC474"/>
    <w:rsid w:val="3F018276"/>
    <w:rsid w:val="3F01BF80"/>
    <w:rsid w:val="3F03DD3D"/>
    <w:rsid w:val="3F051A0E"/>
    <w:rsid w:val="3F0679E9"/>
    <w:rsid w:val="3F098CD5"/>
    <w:rsid w:val="3F0AEF77"/>
    <w:rsid w:val="3F0DC97C"/>
    <w:rsid w:val="3F115A14"/>
    <w:rsid w:val="3F1908FF"/>
    <w:rsid w:val="3F1AA965"/>
    <w:rsid w:val="3F1AC25E"/>
    <w:rsid w:val="3F1ECE71"/>
    <w:rsid w:val="3F230E7D"/>
    <w:rsid w:val="3F26026F"/>
    <w:rsid w:val="3F26FE9B"/>
    <w:rsid w:val="3F27B384"/>
    <w:rsid w:val="3F317293"/>
    <w:rsid w:val="3F35207A"/>
    <w:rsid w:val="3F37304C"/>
    <w:rsid w:val="3F3AAE64"/>
    <w:rsid w:val="3F3B58EE"/>
    <w:rsid w:val="3F3BB627"/>
    <w:rsid w:val="3F3EC6B4"/>
    <w:rsid w:val="3F430EA7"/>
    <w:rsid w:val="3F44B2E8"/>
    <w:rsid w:val="3F46415B"/>
    <w:rsid w:val="3F46F0AE"/>
    <w:rsid w:val="3F4A6068"/>
    <w:rsid w:val="3F4B6F48"/>
    <w:rsid w:val="3F4D9B61"/>
    <w:rsid w:val="3F4DDAC1"/>
    <w:rsid w:val="3F4FF429"/>
    <w:rsid w:val="3F51303F"/>
    <w:rsid w:val="3F51D27F"/>
    <w:rsid w:val="3F539E95"/>
    <w:rsid w:val="3F542FD2"/>
    <w:rsid w:val="3F557696"/>
    <w:rsid w:val="3F6D8FD0"/>
    <w:rsid w:val="3F6EBC09"/>
    <w:rsid w:val="3F734EEC"/>
    <w:rsid w:val="3F751166"/>
    <w:rsid w:val="3F799CEF"/>
    <w:rsid w:val="3F7EEA5B"/>
    <w:rsid w:val="3F81E2DA"/>
    <w:rsid w:val="3F8408D9"/>
    <w:rsid w:val="3F8B0A91"/>
    <w:rsid w:val="3F8EB798"/>
    <w:rsid w:val="3F908593"/>
    <w:rsid w:val="3F92342F"/>
    <w:rsid w:val="3F94FBB1"/>
    <w:rsid w:val="3F9BB4F9"/>
    <w:rsid w:val="3F9BDADD"/>
    <w:rsid w:val="3F9BDF1D"/>
    <w:rsid w:val="3FA20692"/>
    <w:rsid w:val="3FA2BE8A"/>
    <w:rsid w:val="3FA2EF1B"/>
    <w:rsid w:val="3FA56AFA"/>
    <w:rsid w:val="3FAD5774"/>
    <w:rsid w:val="3FAD62EE"/>
    <w:rsid w:val="3FB0B807"/>
    <w:rsid w:val="3FB17C89"/>
    <w:rsid w:val="3FB2206F"/>
    <w:rsid w:val="3FB49A58"/>
    <w:rsid w:val="3FB95CCE"/>
    <w:rsid w:val="3FB9C3C8"/>
    <w:rsid w:val="3FBAD029"/>
    <w:rsid w:val="3FC2E79D"/>
    <w:rsid w:val="3FCBA575"/>
    <w:rsid w:val="3FCBC4EC"/>
    <w:rsid w:val="3FCF1BE8"/>
    <w:rsid w:val="3FD30E8C"/>
    <w:rsid w:val="3FD38F1E"/>
    <w:rsid w:val="3FD5D244"/>
    <w:rsid w:val="3FDBE5D2"/>
    <w:rsid w:val="3FDCEE5B"/>
    <w:rsid w:val="3FDDD821"/>
    <w:rsid w:val="3FDE2D7F"/>
    <w:rsid w:val="3FEBE2C1"/>
    <w:rsid w:val="3FF188B5"/>
    <w:rsid w:val="3FF47FD6"/>
    <w:rsid w:val="3FFF3701"/>
    <w:rsid w:val="4002BD89"/>
    <w:rsid w:val="40030448"/>
    <w:rsid w:val="4003DD97"/>
    <w:rsid w:val="40064C8C"/>
    <w:rsid w:val="400941FE"/>
    <w:rsid w:val="400AB7FE"/>
    <w:rsid w:val="400C9E17"/>
    <w:rsid w:val="400CF34A"/>
    <w:rsid w:val="400DA4F7"/>
    <w:rsid w:val="401147CE"/>
    <w:rsid w:val="401445BD"/>
    <w:rsid w:val="40144C4B"/>
    <w:rsid w:val="401486C6"/>
    <w:rsid w:val="4016329B"/>
    <w:rsid w:val="401B1E6D"/>
    <w:rsid w:val="401CC813"/>
    <w:rsid w:val="401D5C93"/>
    <w:rsid w:val="40219CF6"/>
    <w:rsid w:val="4025D07C"/>
    <w:rsid w:val="402D658D"/>
    <w:rsid w:val="4030A6CA"/>
    <w:rsid w:val="40310F69"/>
    <w:rsid w:val="40320A8F"/>
    <w:rsid w:val="4032AF9B"/>
    <w:rsid w:val="40352DC9"/>
    <w:rsid w:val="403A1904"/>
    <w:rsid w:val="403DCCB7"/>
    <w:rsid w:val="403EEDD1"/>
    <w:rsid w:val="403F28DA"/>
    <w:rsid w:val="4042182E"/>
    <w:rsid w:val="4046A739"/>
    <w:rsid w:val="404860FB"/>
    <w:rsid w:val="4048A6CA"/>
    <w:rsid w:val="40493C97"/>
    <w:rsid w:val="404AA7A9"/>
    <w:rsid w:val="4050D818"/>
    <w:rsid w:val="4053C2F2"/>
    <w:rsid w:val="40546502"/>
    <w:rsid w:val="4056CD16"/>
    <w:rsid w:val="40585AD6"/>
    <w:rsid w:val="405A6A78"/>
    <w:rsid w:val="405F953E"/>
    <w:rsid w:val="405FD95B"/>
    <w:rsid w:val="40604EA5"/>
    <w:rsid w:val="406732D1"/>
    <w:rsid w:val="40763D86"/>
    <w:rsid w:val="407DFC1D"/>
    <w:rsid w:val="40801A12"/>
    <w:rsid w:val="4083230A"/>
    <w:rsid w:val="4084E80E"/>
    <w:rsid w:val="4087BDA5"/>
    <w:rsid w:val="4087E907"/>
    <w:rsid w:val="4091563E"/>
    <w:rsid w:val="40964E3F"/>
    <w:rsid w:val="4098D83E"/>
    <w:rsid w:val="409C201E"/>
    <w:rsid w:val="40A2C8E7"/>
    <w:rsid w:val="40A2D013"/>
    <w:rsid w:val="40A45AA1"/>
    <w:rsid w:val="40ADB685"/>
    <w:rsid w:val="40BA30F9"/>
    <w:rsid w:val="40BC7EC9"/>
    <w:rsid w:val="40BFB7F2"/>
    <w:rsid w:val="40C289E4"/>
    <w:rsid w:val="40C5AA8D"/>
    <w:rsid w:val="40CC0D2D"/>
    <w:rsid w:val="40CF1110"/>
    <w:rsid w:val="40D5C7D0"/>
    <w:rsid w:val="40D6CD33"/>
    <w:rsid w:val="40D7803A"/>
    <w:rsid w:val="40DA0E15"/>
    <w:rsid w:val="40DEB394"/>
    <w:rsid w:val="40E6D480"/>
    <w:rsid w:val="40E84892"/>
    <w:rsid w:val="40EAD038"/>
    <w:rsid w:val="40EB73B0"/>
    <w:rsid w:val="40EBBD88"/>
    <w:rsid w:val="40F02625"/>
    <w:rsid w:val="40F13545"/>
    <w:rsid w:val="40F618DD"/>
    <w:rsid w:val="41008124"/>
    <w:rsid w:val="41012FBC"/>
    <w:rsid w:val="4102E350"/>
    <w:rsid w:val="410BF983"/>
    <w:rsid w:val="410D075A"/>
    <w:rsid w:val="41122896"/>
    <w:rsid w:val="4117854C"/>
    <w:rsid w:val="41180ECD"/>
    <w:rsid w:val="411DA52B"/>
    <w:rsid w:val="411DE772"/>
    <w:rsid w:val="411F40C1"/>
    <w:rsid w:val="41231CB0"/>
    <w:rsid w:val="412821D0"/>
    <w:rsid w:val="41297A7B"/>
    <w:rsid w:val="412DCFF2"/>
    <w:rsid w:val="413020F9"/>
    <w:rsid w:val="4130ADDD"/>
    <w:rsid w:val="41312E87"/>
    <w:rsid w:val="413210D5"/>
    <w:rsid w:val="4138A337"/>
    <w:rsid w:val="413A7583"/>
    <w:rsid w:val="413DCDBA"/>
    <w:rsid w:val="413DFD97"/>
    <w:rsid w:val="413F8234"/>
    <w:rsid w:val="414272C8"/>
    <w:rsid w:val="4144DEDF"/>
    <w:rsid w:val="41469A0D"/>
    <w:rsid w:val="41474648"/>
    <w:rsid w:val="414D22EE"/>
    <w:rsid w:val="414E3D27"/>
    <w:rsid w:val="41504BF8"/>
    <w:rsid w:val="4156DD0F"/>
    <w:rsid w:val="41572D68"/>
    <w:rsid w:val="4157C89E"/>
    <w:rsid w:val="415EEF4B"/>
    <w:rsid w:val="4161247F"/>
    <w:rsid w:val="41636DF6"/>
    <w:rsid w:val="41667EA3"/>
    <w:rsid w:val="416D3088"/>
    <w:rsid w:val="41764F01"/>
    <w:rsid w:val="417727B0"/>
    <w:rsid w:val="4177DA47"/>
    <w:rsid w:val="417825D3"/>
    <w:rsid w:val="41789163"/>
    <w:rsid w:val="4178DB86"/>
    <w:rsid w:val="41797BF3"/>
    <w:rsid w:val="417D2F8D"/>
    <w:rsid w:val="4187E8AE"/>
    <w:rsid w:val="4189B26A"/>
    <w:rsid w:val="418C3BC5"/>
    <w:rsid w:val="418E0654"/>
    <w:rsid w:val="41916036"/>
    <w:rsid w:val="4192F100"/>
    <w:rsid w:val="4194C28C"/>
    <w:rsid w:val="4198AED8"/>
    <w:rsid w:val="41990193"/>
    <w:rsid w:val="419C4A2D"/>
    <w:rsid w:val="419D8738"/>
    <w:rsid w:val="41A03C0A"/>
    <w:rsid w:val="41A19C6A"/>
    <w:rsid w:val="41A1F73F"/>
    <w:rsid w:val="41A29790"/>
    <w:rsid w:val="41A2C51E"/>
    <w:rsid w:val="41A7DA0E"/>
    <w:rsid w:val="41A9DC45"/>
    <w:rsid w:val="41ABBEF8"/>
    <w:rsid w:val="41B4D7A6"/>
    <w:rsid w:val="41B67875"/>
    <w:rsid w:val="41B7EE5B"/>
    <w:rsid w:val="41BBD23C"/>
    <w:rsid w:val="41C1F2CC"/>
    <w:rsid w:val="41C40D11"/>
    <w:rsid w:val="41C4252F"/>
    <w:rsid w:val="41C5146F"/>
    <w:rsid w:val="41C5391A"/>
    <w:rsid w:val="41C7A33D"/>
    <w:rsid w:val="41C9C7C0"/>
    <w:rsid w:val="41CC1216"/>
    <w:rsid w:val="41D2C275"/>
    <w:rsid w:val="41D301E6"/>
    <w:rsid w:val="41D7137A"/>
    <w:rsid w:val="41D95366"/>
    <w:rsid w:val="41DA0986"/>
    <w:rsid w:val="41E81095"/>
    <w:rsid w:val="41E9C660"/>
    <w:rsid w:val="41ECEE79"/>
    <w:rsid w:val="41F2AAAA"/>
    <w:rsid w:val="41F943E5"/>
    <w:rsid w:val="41FAD250"/>
    <w:rsid w:val="41FBB83D"/>
    <w:rsid w:val="4206C5DE"/>
    <w:rsid w:val="4208EA93"/>
    <w:rsid w:val="420AE22A"/>
    <w:rsid w:val="42150A54"/>
    <w:rsid w:val="4216EB87"/>
    <w:rsid w:val="4216FDEA"/>
    <w:rsid w:val="421ABE2D"/>
    <w:rsid w:val="421B34D2"/>
    <w:rsid w:val="42202472"/>
    <w:rsid w:val="4224024B"/>
    <w:rsid w:val="422409E8"/>
    <w:rsid w:val="422A7A9F"/>
    <w:rsid w:val="422ECBFE"/>
    <w:rsid w:val="42314919"/>
    <w:rsid w:val="4232768A"/>
    <w:rsid w:val="4232F97A"/>
    <w:rsid w:val="42347457"/>
    <w:rsid w:val="4235285F"/>
    <w:rsid w:val="42365F8F"/>
    <w:rsid w:val="42383D76"/>
    <w:rsid w:val="4238C056"/>
    <w:rsid w:val="423BA26A"/>
    <w:rsid w:val="423DDA98"/>
    <w:rsid w:val="423EB38B"/>
    <w:rsid w:val="4242304D"/>
    <w:rsid w:val="42443910"/>
    <w:rsid w:val="42473118"/>
    <w:rsid w:val="424B3B48"/>
    <w:rsid w:val="424C1471"/>
    <w:rsid w:val="42530DF3"/>
    <w:rsid w:val="42540810"/>
    <w:rsid w:val="42575D3B"/>
    <w:rsid w:val="4257779B"/>
    <w:rsid w:val="425993F6"/>
    <w:rsid w:val="425A2C2E"/>
    <w:rsid w:val="425E1AF1"/>
    <w:rsid w:val="425F1D2D"/>
    <w:rsid w:val="426052DF"/>
    <w:rsid w:val="4269AE61"/>
    <w:rsid w:val="426A8A46"/>
    <w:rsid w:val="426D9546"/>
    <w:rsid w:val="4274130A"/>
    <w:rsid w:val="4275B3B2"/>
    <w:rsid w:val="428314DD"/>
    <w:rsid w:val="4283A808"/>
    <w:rsid w:val="4287BCB8"/>
    <w:rsid w:val="4288E970"/>
    <w:rsid w:val="428EC880"/>
    <w:rsid w:val="4293B383"/>
    <w:rsid w:val="4297E3A8"/>
    <w:rsid w:val="429BDE00"/>
    <w:rsid w:val="42A1D9F1"/>
    <w:rsid w:val="42A6B0C6"/>
    <w:rsid w:val="42A91134"/>
    <w:rsid w:val="42A9BBA4"/>
    <w:rsid w:val="42AA35FC"/>
    <w:rsid w:val="42AEC783"/>
    <w:rsid w:val="42B36EA0"/>
    <w:rsid w:val="42B7A166"/>
    <w:rsid w:val="42B983F3"/>
    <w:rsid w:val="42B9C15C"/>
    <w:rsid w:val="42BD7620"/>
    <w:rsid w:val="42BFEC7B"/>
    <w:rsid w:val="42C1A1BE"/>
    <w:rsid w:val="42C61724"/>
    <w:rsid w:val="42C65A3A"/>
    <w:rsid w:val="42CAB8EE"/>
    <w:rsid w:val="42CDC591"/>
    <w:rsid w:val="42D11B86"/>
    <w:rsid w:val="42D36A5E"/>
    <w:rsid w:val="42D3D3CD"/>
    <w:rsid w:val="42D9024A"/>
    <w:rsid w:val="42DA89CA"/>
    <w:rsid w:val="42DB6018"/>
    <w:rsid w:val="42DBC8FB"/>
    <w:rsid w:val="42DE989B"/>
    <w:rsid w:val="42DF41D6"/>
    <w:rsid w:val="42E126EC"/>
    <w:rsid w:val="42F19454"/>
    <w:rsid w:val="42F32C32"/>
    <w:rsid w:val="42F86FC2"/>
    <w:rsid w:val="42FA260A"/>
    <w:rsid w:val="42FD8AB0"/>
    <w:rsid w:val="42FE2903"/>
    <w:rsid w:val="42FF46E0"/>
    <w:rsid w:val="42FFE2AC"/>
    <w:rsid w:val="4303618B"/>
    <w:rsid w:val="4305F60A"/>
    <w:rsid w:val="43093B8E"/>
    <w:rsid w:val="4309A7D7"/>
    <w:rsid w:val="430A52A1"/>
    <w:rsid w:val="430B8183"/>
    <w:rsid w:val="430D7927"/>
    <w:rsid w:val="43125AEE"/>
    <w:rsid w:val="43129638"/>
    <w:rsid w:val="431AEBCA"/>
    <w:rsid w:val="431F7040"/>
    <w:rsid w:val="4323B5A4"/>
    <w:rsid w:val="43244A5A"/>
    <w:rsid w:val="432A7F6C"/>
    <w:rsid w:val="432AFB35"/>
    <w:rsid w:val="432ED75B"/>
    <w:rsid w:val="4331AF8C"/>
    <w:rsid w:val="43322517"/>
    <w:rsid w:val="4334D2DE"/>
    <w:rsid w:val="4335C5A1"/>
    <w:rsid w:val="433972B1"/>
    <w:rsid w:val="433C12C3"/>
    <w:rsid w:val="433D4D7E"/>
    <w:rsid w:val="433E045A"/>
    <w:rsid w:val="4341FCFA"/>
    <w:rsid w:val="4344123E"/>
    <w:rsid w:val="4344F1E1"/>
    <w:rsid w:val="4345FC64"/>
    <w:rsid w:val="434CC265"/>
    <w:rsid w:val="434F31B1"/>
    <w:rsid w:val="43524EDC"/>
    <w:rsid w:val="43586ECA"/>
    <w:rsid w:val="435A5AB6"/>
    <w:rsid w:val="435E4DFA"/>
    <w:rsid w:val="435ECA01"/>
    <w:rsid w:val="4360167B"/>
    <w:rsid w:val="43675225"/>
    <w:rsid w:val="436C86EB"/>
    <w:rsid w:val="43706AB3"/>
    <w:rsid w:val="437188E4"/>
    <w:rsid w:val="4372B28F"/>
    <w:rsid w:val="4372E3F8"/>
    <w:rsid w:val="4378E11C"/>
    <w:rsid w:val="437B5F36"/>
    <w:rsid w:val="43865ED9"/>
    <w:rsid w:val="43888E6C"/>
    <w:rsid w:val="438A0993"/>
    <w:rsid w:val="438AA67B"/>
    <w:rsid w:val="438C1EC8"/>
    <w:rsid w:val="438FD7F4"/>
    <w:rsid w:val="43923505"/>
    <w:rsid w:val="43951446"/>
    <w:rsid w:val="43974874"/>
    <w:rsid w:val="43A372D7"/>
    <w:rsid w:val="43A6EE58"/>
    <w:rsid w:val="43AA38CC"/>
    <w:rsid w:val="43B2ADAE"/>
    <w:rsid w:val="43B2BDC6"/>
    <w:rsid w:val="43B60855"/>
    <w:rsid w:val="43C5E5DB"/>
    <w:rsid w:val="43CA041F"/>
    <w:rsid w:val="43CB23A6"/>
    <w:rsid w:val="43DB69B1"/>
    <w:rsid w:val="43DED260"/>
    <w:rsid w:val="43DFA183"/>
    <w:rsid w:val="43E18379"/>
    <w:rsid w:val="43E209B5"/>
    <w:rsid w:val="43E43E0A"/>
    <w:rsid w:val="43E816C5"/>
    <w:rsid w:val="43ECE66D"/>
    <w:rsid w:val="43ED36BB"/>
    <w:rsid w:val="43EFE342"/>
    <w:rsid w:val="43F9E234"/>
    <w:rsid w:val="43FBB8B9"/>
    <w:rsid w:val="4402741C"/>
    <w:rsid w:val="4403BE92"/>
    <w:rsid w:val="44055216"/>
    <w:rsid w:val="4406E6A0"/>
    <w:rsid w:val="4409190C"/>
    <w:rsid w:val="440A3C55"/>
    <w:rsid w:val="440A7BE6"/>
    <w:rsid w:val="440B36D3"/>
    <w:rsid w:val="440B9B16"/>
    <w:rsid w:val="440D01B4"/>
    <w:rsid w:val="440F6758"/>
    <w:rsid w:val="4410D013"/>
    <w:rsid w:val="44137EE1"/>
    <w:rsid w:val="44183171"/>
    <w:rsid w:val="4420D4E3"/>
    <w:rsid w:val="4422FF34"/>
    <w:rsid w:val="4423DC1A"/>
    <w:rsid w:val="442792B0"/>
    <w:rsid w:val="442A182C"/>
    <w:rsid w:val="442DC4EC"/>
    <w:rsid w:val="4431F94C"/>
    <w:rsid w:val="443204C9"/>
    <w:rsid w:val="44344519"/>
    <w:rsid w:val="4437C4C9"/>
    <w:rsid w:val="4438DA71"/>
    <w:rsid w:val="4441190A"/>
    <w:rsid w:val="4443AC35"/>
    <w:rsid w:val="4443B9BF"/>
    <w:rsid w:val="444616C6"/>
    <w:rsid w:val="444738F2"/>
    <w:rsid w:val="4448E002"/>
    <w:rsid w:val="444B03CA"/>
    <w:rsid w:val="444E33B3"/>
    <w:rsid w:val="444FFCE7"/>
    <w:rsid w:val="4459E097"/>
    <w:rsid w:val="445AC446"/>
    <w:rsid w:val="445D3CF3"/>
    <w:rsid w:val="445E2A43"/>
    <w:rsid w:val="44667D95"/>
    <w:rsid w:val="4467D75A"/>
    <w:rsid w:val="446A1B00"/>
    <w:rsid w:val="446AD437"/>
    <w:rsid w:val="446C4FFA"/>
    <w:rsid w:val="446E3FF1"/>
    <w:rsid w:val="44704264"/>
    <w:rsid w:val="44768CA8"/>
    <w:rsid w:val="447935EE"/>
    <w:rsid w:val="44799943"/>
    <w:rsid w:val="447BF26A"/>
    <w:rsid w:val="447E3CB0"/>
    <w:rsid w:val="447F21A5"/>
    <w:rsid w:val="4480B2F2"/>
    <w:rsid w:val="448187D9"/>
    <w:rsid w:val="4489C6EB"/>
    <w:rsid w:val="448E08E0"/>
    <w:rsid w:val="448EE90C"/>
    <w:rsid w:val="44904FF3"/>
    <w:rsid w:val="4492369B"/>
    <w:rsid w:val="4498D43A"/>
    <w:rsid w:val="44997D3C"/>
    <w:rsid w:val="449C61CD"/>
    <w:rsid w:val="449F7411"/>
    <w:rsid w:val="449FAF6A"/>
    <w:rsid w:val="44A00587"/>
    <w:rsid w:val="44A0774B"/>
    <w:rsid w:val="44A77B1F"/>
    <w:rsid w:val="44A950A4"/>
    <w:rsid w:val="44AD6724"/>
    <w:rsid w:val="44B54762"/>
    <w:rsid w:val="44B6EFD5"/>
    <w:rsid w:val="44B7636B"/>
    <w:rsid w:val="44BE4E7D"/>
    <w:rsid w:val="44C23140"/>
    <w:rsid w:val="44C9CBB2"/>
    <w:rsid w:val="44CB4587"/>
    <w:rsid w:val="44CEC512"/>
    <w:rsid w:val="44D15F53"/>
    <w:rsid w:val="44D1AD11"/>
    <w:rsid w:val="44D5B754"/>
    <w:rsid w:val="44D68817"/>
    <w:rsid w:val="44DB2186"/>
    <w:rsid w:val="44DD6E0E"/>
    <w:rsid w:val="44DF6C4D"/>
    <w:rsid w:val="44E4FEC3"/>
    <w:rsid w:val="44E53ECA"/>
    <w:rsid w:val="44E5D590"/>
    <w:rsid w:val="44E648CC"/>
    <w:rsid w:val="44E766A4"/>
    <w:rsid w:val="44E78E0F"/>
    <w:rsid w:val="44E82D96"/>
    <w:rsid w:val="44E93EC3"/>
    <w:rsid w:val="44E943BF"/>
    <w:rsid w:val="44EABDFD"/>
    <w:rsid w:val="44F2DDFC"/>
    <w:rsid w:val="44F372FE"/>
    <w:rsid w:val="44F5B2CD"/>
    <w:rsid w:val="44F98516"/>
    <w:rsid w:val="44F9BF1A"/>
    <w:rsid w:val="44FA0ACD"/>
    <w:rsid w:val="450159C7"/>
    <w:rsid w:val="45032703"/>
    <w:rsid w:val="450471D1"/>
    <w:rsid w:val="450500C1"/>
    <w:rsid w:val="450AB8EC"/>
    <w:rsid w:val="450B8AD6"/>
    <w:rsid w:val="450BA39C"/>
    <w:rsid w:val="450CA18D"/>
    <w:rsid w:val="45108B24"/>
    <w:rsid w:val="4515A419"/>
    <w:rsid w:val="4515E7B6"/>
    <w:rsid w:val="4516D8F7"/>
    <w:rsid w:val="45173CBF"/>
    <w:rsid w:val="451E31C7"/>
    <w:rsid w:val="451E78FF"/>
    <w:rsid w:val="451F5552"/>
    <w:rsid w:val="4520D7F1"/>
    <w:rsid w:val="45211020"/>
    <w:rsid w:val="4527484F"/>
    <w:rsid w:val="452759BE"/>
    <w:rsid w:val="45291722"/>
    <w:rsid w:val="452A9D07"/>
    <w:rsid w:val="4530A876"/>
    <w:rsid w:val="45328116"/>
    <w:rsid w:val="453574AE"/>
    <w:rsid w:val="4537BB61"/>
    <w:rsid w:val="453B97E9"/>
    <w:rsid w:val="453C7DE6"/>
    <w:rsid w:val="453D33D6"/>
    <w:rsid w:val="45401E8F"/>
    <w:rsid w:val="454B2923"/>
    <w:rsid w:val="454B3114"/>
    <w:rsid w:val="454C35DF"/>
    <w:rsid w:val="454C4EC5"/>
    <w:rsid w:val="4555D7A9"/>
    <w:rsid w:val="4558671C"/>
    <w:rsid w:val="4558B6F9"/>
    <w:rsid w:val="455C1159"/>
    <w:rsid w:val="456053A7"/>
    <w:rsid w:val="45609EE7"/>
    <w:rsid w:val="4569AF79"/>
    <w:rsid w:val="456BFB9A"/>
    <w:rsid w:val="456C9127"/>
    <w:rsid w:val="456E3C21"/>
    <w:rsid w:val="456F68B0"/>
    <w:rsid w:val="45708B08"/>
    <w:rsid w:val="4571C8BE"/>
    <w:rsid w:val="4572F5EA"/>
    <w:rsid w:val="4577D356"/>
    <w:rsid w:val="4577DD96"/>
    <w:rsid w:val="45799474"/>
    <w:rsid w:val="45806F14"/>
    <w:rsid w:val="458172D4"/>
    <w:rsid w:val="458A70C8"/>
    <w:rsid w:val="458FADBA"/>
    <w:rsid w:val="459163E9"/>
    <w:rsid w:val="4595F7E1"/>
    <w:rsid w:val="4598350C"/>
    <w:rsid w:val="459B3881"/>
    <w:rsid w:val="459C0913"/>
    <w:rsid w:val="45A00FD6"/>
    <w:rsid w:val="45A2CD88"/>
    <w:rsid w:val="45A59107"/>
    <w:rsid w:val="45A7914A"/>
    <w:rsid w:val="45A8610B"/>
    <w:rsid w:val="45A87492"/>
    <w:rsid w:val="45ACC6D3"/>
    <w:rsid w:val="45B02535"/>
    <w:rsid w:val="45B0AB1C"/>
    <w:rsid w:val="45B8EFD0"/>
    <w:rsid w:val="45BB83EC"/>
    <w:rsid w:val="45C18119"/>
    <w:rsid w:val="45C27BFF"/>
    <w:rsid w:val="45C562C1"/>
    <w:rsid w:val="45CC815A"/>
    <w:rsid w:val="45CDC5D6"/>
    <w:rsid w:val="45CDD824"/>
    <w:rsid w:val="45D3F247"/>
    <w:rsid w:val="45D749C7"/>
    <w:rsid w:val="45D7F395"/>
    <w:rsid w:val="45D8889E"/>
    <w:rsid w:val="45D9CBED"/>
    <w:rsid w:val="45DAF305"/>
    <w:rsid w:val="45DBD889"/>
    <w:rsid w:val="45E00CD0"/>
    <w:rsid w:val="45E4A5EE"/>
    <w:rsid w:val="45E4DEE0"/>
    <w:rsid w:val="45EAE906"/>
    <w:rsid w:val="45F1F2DB"/>
    <w:rsid w:val="45F67554"/>
    <w:rsid w:val="45F89E87"/>
    <w:rsid w:val="45F9322F"/>
    <w:rsid w:val="45FA3CC9"/>
    <w:rsid w:val="45FE8148"/>
    <w:rsid w:val="45FE87FF"/>
    <w:rsid w:val="4601A18D"/>
    <w:rsid w:val="4601A579"/>
    <w:rsid w:val="4601BD87"/>
    <w:rsid w:val="460241AD"/>
    <w:rsid w:val="46040787"/>
    <w:rsid w:val="4604E1B0"/>
    <w:rsid w:val="4605378D"/>
    <w:rsid w:val="4611371F"/>
    <w:rsid w:val="46122947"/>
    <w:rsid w:val="461546EC"/>
    <w:rsid w:val="461980C1"/>
    <w:rsid w:val="461B8A06"/>
    <w:rsid w:val="461CE067"/>
    <w:rsid w:val="461FF81D"/>
    <w:rsid w:val="4622BB4E"/>
    <w:rsid w:val="4627A8F0"/>
    <w:rsid w:val="46299E07"/>
    <w:rsid w:val="462D669E"/>
    <w:rsid w:val="462FA945"/>
    <w:rsid w:val="4630C141"/>
    <w:rsid w:val="4631A73F"/>
    <w:rsid w:val="46323FA2"/>
    <w:rsid w:val="4632B095"/>
    <w:rsid w:val="4636D495"/>
    <w:rsid w:val="463A36FA"/>
    <w:rsid w:val="463D086A"/>
    <w:rsid w:val="463D8275"/>
    <w:rsid w:val="46471F6B"/>
    <w:rsid w:val="464C1512"/>
    <w:rsid w:val="464EA773"/>
    <w:rsid w:val="464FCD2F"/>
    <w:rsid w:val="465E86C7"/>
    <w:rsid w:val="4661C771"/>
    <w:rsid w:val="466224F6"/>
    <w:rsid w:val="4665D317"/>
    <w:rsid w:val="466A5E3E"/>
    <w:rsid w:val="4671551F"/>
    <w:rsid w:val="4671B764"/>
    <w:rsid w:val="467383B5"/>
    <w:rsid w:val="467395FD"/>
    <w:rsid w:val="46811528"/>
    <w:rsid w:val="4681D4E8"/>
    <w:rsid w:val="4683D8F9"/>
    <w:rsid w:val="468F2247"/>
    <w:rsid w:val="46906D37"/>
    <w:rsid w:val="469BDB71"/>
    <w:rsid w:val="469FC129"/>
    <w:rsid w:val="46A5F715"/>
    <w:rsid w:val="46A84417"/>
    <w:rsid w:val="46AB50C5"/>
    <w:rsid w:val="46AE3C8C"/>
    <w:rsid w:val="46AF9359"/>
    <w:rsid w:val="46B4FC9B"/>
    <w:rsid w:val="46B78FF0"/>
    <w:rsid w:val="46B7B4BF"/>
    <w:rsid w:val="46BCBB94"/>
    <w:rsid w:val="46BDE85E"/>
    <w:rsid w:val="46BEA972"/>
    <w:rsid w:val="46BFDAFC"/>
    <w:rsid w:val="46C0F085"/>
    <w:rsid w:val="46C18C09"/>
    <w:rsid w:val="46C4FB49"/>
    <w:rsid w:val="46C53E7A"/>
    <w:rsid w:val="46CAAD1A"/>
    <w:rsid w:val="46CBB608"/>
    <w:rsid w:val="46CBFEA8"/>
    <w:rsid w:val="46CCA005"/>
    <w:rsid w:val="46CF4680"/>
    <w:rsid w:val="46CFB8D5"/>
    <w:rsid w:val="46D58001"/>
    <w:rsid w:val="46D59F8D"/>
    <w:rsid w:val="46D6033E"/>
    <w:rsid w:val="46DC8C7B"/>
    <w:rsid w:val="46DEC1AF"/>
    <w:rsid w:val="46E34DAD"/>
    <w:rsid w:val="46E7428B"/>
    <w:rsid w:val="46EB845C"/>
    <w:rsid w:val="46F2B754"/>
    <w:rsid w:val="46F5AE6E"/>
    <w:rsid w:val="46FDC3BE"/>
    <w:rsid w:val="46FF9B76"/>
    <w:rsid w:val="4705AA38"/>
    <w:rsid w:val="470C52FF"/>
    <w:rsid w:val="470F81BC"/>
    <w:rsid w:val="47100C95"/>
    <w:rsid w:val="47139660"/>
    <w:rsid w:val="471459E8"/>
    <w:rsid w:val="4714940E"/>
    <w:rsid w:val="4717AB1B"/>
    <w:rsid w:val="4718C3BA"/>
    <w:rsid w:val="471AFBC0"/>
    <w:rsid w:val="471C3D65"/>
    <w:rsid w:val="47281A76"/>
    <w:rsid w:val="47291A5E"/>
    <w:rsid w:val="472A67F7"/>
    <w:rsid w:val="472B5548"/>
    <w:rsid w:val="47358E64"/>
    <w:rsid w:val="47358F32"/>
    <w:rsid w:val="4737AD7D"/>
    <w:rsid w:val="473E6555"/>
    <w:rsid w:val="474029C9"/>
    <w:rsid w:val="47431548"/>
    <w:rsid w:val="4743C88C"/>
    <w:rsid w:val="4748EC01"/>
    <w:rsid w:val="474A9AA9"/>
    <w:rsid w:val="474B35C3"/>
    <w:rsid w:val="4758FB0F"/>
    <w:rsid w:val="475BA7F1"/>
    <w:rsid w:val="475C6A23"/>
    <w:rsid w:val="475F904F"/>
    <w:rsid w:val="475FCE3E"/>
    <w:rsid w:val="476A9C33"/>
    <w:rsid w:val="476BC824"/>
    <w:rsid w:val="476F4376"/>
    <w:rsid w:val="47705F99"/>
    <w:rsid w:val="477D3A53"/>
    <w:rsid w:val="477FA483"/>
    <w:rsid w:val="4780EFDA"/>
    <w:rsid w:val="4785AA9B"/>
    <w:rsid w:val="4787A160"/>
    <w:rsid w:val="478A4A0C"/>
    <w:rsid w:val="478D6EB2"/>
    <w:rsid w:val="478E12BB"/>
    <w:rsid w:val="4791C011"/>
    <w:rsid w:val="4794A351"/>
    <w:rsid w:val="4796B49C"/>
    <w:rsid w:val="479CB9D6"/>
    <w:rsid w:val="47A19BD9"/>
    <w:rsid w:val="47A31232"/>
    <w:rsid w:val="47A3EDAA"/>
    <w:rsid w:val="47A6214D"/>
    <w:rsid w:val="47A6F532"/>
    <w:rsid w:val="47A9FD8C"/>
    <w:rsid w:val="47BC9708"/>
    <w:rsid w:val="47C12703"/>
    <w:rsid w:val="47C12C92"/>
    <w:rsid w:val="47C6273F"/>
    <w:rsid w:val="47CD8B39"/>
    <w:rsid w:val="47D56327"/>
    <w:rsid w:val="47DEE7FE"/>
    <w:rsid w:val="47DF8218"/>
    <w:rsid w:val="47E14377"/>
    <w:rsid w:val="47E3E30D"/>
    <w:rsid w:val="47E75956"/>
    <w:rsid w:val="47ED1C52"/>
    <w:rsid w:val="47F38512"/>
    <w:rsid w:val="47F8C650"/>
    <w:rsid w:val="47FDCB1C"/>
    <w:rsid w:val="47FEAA8F"/>
    <w:rsid w:val="4803AAFC"/>
    <w:rsid w:val="4805194F"/>
    <w:rsid w:val="480DA047"/>
    <w:rsid w:val="480F1A27"/>
    <w:rsid w:val="48161BDA"/>
    <w:rsid w:val="48164D11"/>
    <w:rsid w:val="4817675C"/>
    <w:rsid w:val="48217D83"/>
    <w:rsid w:val="4823590B"/>
    <w:rsid w:val="4826CF71"/>
    <w:rsid w:val="482A831F"/>
    <w:rsid w:val="48310B67"/>
    <w:rsid w:val="483118C9"/>
    <w:rsid w:val="4837F8EB"/>
    <w:rsid w:val="483B8CB4"/>
    <w:rsid w:val="483C105A"/>
    <w:rsid w:val="48446BC1"/>
    <w:rsid w:val="48449F2F"/>
    <w:rsid w:val="48499D6B"/>
    <w:rsid w:val="4849A829"/>
    <w:rsid w:val="4849E4A0"/>
    <w:rsid w:val="484A5411"/>
    <w:rsid w:val="484F5BAE"/>
    <w:rsid w:val="484F9D2F"/>
    <w:rsid w:val="48531DAC"/>
    <w:rsid w:val="4860474E"/>
    <w:rsid w:val="48657169"/>
    <w:rsid w:val="486D888B"/>
    <w:rsid w:val="486DA63D"/>
    <w:rsid w:val="4870F5BB"/>
    <w:rsid w:val="48774566"/>
    <w:rsid w:val="48786B23"/>
    <w:rsid w:val="48807DB4"/>
    <w:rsid w:val="4889DF72"/>
    <w:rsid w:val="488D590B"/>
    <w:rsid w:val="488E6170"/>
    <w:rsid w:val="48947971"/>
    <w:rsid w:val="489590F0"/>
    <w:rsid w:val="4896C942"/>
    <w:rsid w:val="489AAA53"/>
    <w:rsid w:val="489ADE59"/>
    <w:rsid w:val="489B0B4D"/>
    <w:rsid w:val="489FC0A0"/>
    <w:rsid w:val="48A1AF46"/>
    <w:rsid w:val="48A1BC1F"/>
    <w:rsid w:val="48A310D1"/>
    <w:rsid w:val="48A3D190"/>
    <w:rsid w:val="48A54675"/>
    <w:rsid w:val="48A57A34"/>
    <w:rsid w:val="48A89E5A"/>
    <w:rsid w:val="48ADFB85"/>
    <w:rsid w:val="48B19937"/>
    <w:rsid w:val="48B342B1"/>
    <w:rsid w:val="48B601F0"/>
    <w:rsid w:val="48B725A9"/>
    <w:rsid w:val="48BF9F9C"/>
    <w:rsid w:val="48C382A3"/>
    <w:rsid w:val="48CE89E3"/>
    <w:rsid w:val="48D04492"/>
    <w:rsid w:val="48D715EC"/>
    <w:rsid w:val="48D97D1F"/>
    <w:rsid w:val="48DAF57A"/>
    <w:rsid w:val="48DE2983"/>
    <w:rsid w:val="48DFD718"/>
    <w:rsid w:val="48E0E039"/>
    <w:rsid w:val="48E141B6"/>
    <w:rsid w:val="48E173D7"/>
    <w:rsid w:val="48E3E089"/>
    <w:rsid w:val="48F12A30"/>
    <w:rsid w:val="48F47402"/>
    <w:rsid w:val="48F9B898"/>
    <w:rsid w:val="48FACE56"/>
    <w:rsid w:val="48FB3D75"/>
    <w:rsid w:val="48FE4092"/>
    <w:rsid w:val="48FF5800"/>
    <w:rsid w:val="48FFB33F"/>
    <w:rsid w:val="49036D09"/>
    <w:rsid w:val="490448D1"/>
    <w:rsid w:val="490A1666"/>
    <w:rsid w:val="490B4112"/>
    <w:rsid w:val="490B8497"/>
    <w:rsid w:val="491154A6"/>
    <w:rsid w:val="4919F72C"/>
    <w:rsid w:val="491DF31B"/>
    <w:rsid w:val="4920DB10"/>
    <w:rsid w:val="492326FB"/>
    <w:rsid w:val="4927F5C5"/>
    <w:rsid w:val="4928093B"/>
    <w:rsid w:val="49307366"/>
    <w:rsid w:val="493179B4"/>
    <w:rsid w:val="4933A810"/>
    <w:rsid w:val="4933BDC9"/>
    <w:rsid w:val="4934764C"/>
    <w:rsid w:val="4935DFA5"/>
    <w:rsid w:val="493863EB"/>
    <w:rsid w:val="493A1528"/>
    <w:rsid w:val="493F176A"/>
    <w:rsid w:val="4941A082"/>
    <w:rsid w:val="49421B65"/>
    <w:rsid w:val="494A54DD"/>
    <w:rsid w:val="494E2ADF"/>
    <w:rsid w:val="494F5949"/>
    <w:rsid w:val="49500CF7"/>
    <w:rsid w:val="4952986D"/>
    <w:rsid w:val="4956F1B8"/>
    <w:rsid w:val="4957AC00"/>
    <w:rsid w:val="49598A4C"/>
    <w:rsid w:val="49599D23"/>
    <w:rsid w:val="495E7FC5"/>
    <w:rsid w:val="49654D0E"/>
    <w:rsid w:val="496A9B30"/>
    <w:rsid w:val="496AF31F"/>
    <w:rsid w:val="49708F7D"/>
    <w:rsid w:val="4971F436"/>
    <w:rsid w:val="497466CE"/>
    <w:rsid w:val="49762091"/>
    <w:rsid w:val="49785345"/>
    <w:rsid w:val="4979A198"/>
    <w:rsid w:val="497E6590"/>
    <w:rsid w:val="497ED2A3"/>
    <w:rsid w:val="497F7688"/>
    <w:rsid w:val="49850969"/>
    <w:rsid w:val="4987BB4D"/>
    <w:rsid w:val="498A4660"/>
    <w:rsid w:val="498CD372"/>
    <w:rsid w:val="499214DC"/>
    <w:rsid w:val="4992A476"/>
    <w:rsid w:val="4992D58C"/>
    <w:rsid w:val="4998CF09"/>
    <w:rsid w:val="49A2B930"/>
    <w:rsid w:val="49A75F39"/>
    <w:rsid w:val="49A84F2E"/>
    <w:rsid w:val="49AA590F"/>
    <w:rsid w:val="49ABFEEA"/>
    <w:rsid w:val="49B1289A"/>
    <w:rsid w:val="49B2F9D7"/>
    <w:rsid w:val="49B3176A"/>
    <w:rsid w:val="49B616BA"/>
    <w:rsid w:val="49BAF93E"/>
    <w:rsid w:val="49BF6622"/>
    <w:rsid w:val="49C171A4"/>
    <w:rsid w:val="49C1F5AB"/>
    <w:rsid w:val="49C31454"/>
    <w:rsid w:val="49C73D54"/>
    <w:rsid w:val="49CA70C1"/>
    <w:rsid w:val="49CC7A02"/>
    <w:rsid w:val="49CC85EE"/>
    <w:rsid w:val="49D146A5"/>
    <w:rsid w:val="49D264B6"/>
    <w:rsid w:val="49D2ABB3"/>
    <w:rsid w:val="49D828DD"/>
    <w:rsid w:val="49D95C2D"/>
    <w:rsid w:val="49DA56E6"/>
    <w:rsid w:val="49DAAAE8"/>
    <w:rsid w:val="49DAE927"/>
    <w:rsid w:val="49DBD23A"/>
    <w:rsid w:val="49DED65B"/>
    <w:rsid w:val="49E0514F"/>
    <w:rsid w:val="49E0BD06"/>
    <w:rsid w:val="49E49336"/>
    <w:rsid w:val="49E52A0F"/>
    <w:rsid w:val="49E78C95"/>
    <w:rsid w:val="49EA1CC8"/>
    <w:rsid w:val="49EF87FE"/>
    <w:rsid w:val="49F3A5EB"/>
    <w:rsid w:val="49F5EE77"/>
    <w:rsid w:val="49F62F7C"/>
    <w:rsid w:val="49FE88BE"/>
    <w:rsid w:val="49FFB4EC"/>
    <w:rsid w:val="4A020C8E"/>
    <w:rsid w:val="4A061B6A"/>
    <w:rsid w:val="4A071769"/>
    <w:rsid w:val="4A09B6F5"/>
    <w:rsid w:val="4A0AA644"/>
    <w:rsid w:val="4A1085C6"/>
    <w:rsid w:val="4A141178"/>
    <w:rsid w:val="4A173C7E"/>
    <w:rsid w:val="4A1CB993"/>
    <w:rsid w:val="4A1D4EF9"/>
    <w:rsid w:val="4A1F0A08"/>
    <w:rsid w:val="4A24A350"/>
    <w:rsid w:val="4A25EBAA"/>
    <w:rsid w:val="4A2A063E"/>
    <w:rsid w:val="4A2EF691"/>
    <w:rsid w:val="4A2F5E21"/>
    <w:rsid w:val="4A321903"/>
    <w:rsid w:val="4A32570A"/>
    <w:rsid w:val="4A341FE8"/>
    <w:rsid w:val="4A3659AC"/>
    <w:rsid w:val="4A37B098"/>
    <w:rsid w:val="4A3A6C7A"/>
    <w:rsid w:val="4A3F153C"/>
    <w:rsid w:val="4A403DD8"/>
    <w:rsid w:val="4A44EECE"/>
    <w:rsid w:val="4A4A6900"/>
    <w:rsid w:val="4A4F1410"/>
    <w:rsid w:val="4A52ECAF"/>
    <w:rsid w:val="4A52FFB1"/>
    <w:rsid w:val="4A53604A"/>
    <w:rsid w:val="4A53818D"/>
    <w:rsid w:val="4A56214A"/>
    <w:rsid w:val="4A56DB87"/>
    <w:rsid w:val="4A572719"/>
    <w:rsid w:val="4A58C9BE"/>
    <w:rsid w:val="4A593F91"/>
    <w:rsid w:val="4A5A25B6"/>
    <w:rsid w:val="4A602C4F"/>
    <w:rsid w:val="4A6193F1"/>
    <w:rsid w:val="4A61BF38"/>
    <w:rsid w:val="4A6458D2"/>
    <w:rsid w:val="4A649234"/>
    <w:rsid w:val="4A668857"/>
    <w:rsid w:val="4A676D2E"/>
    <w:rsid w:val="4A6AF696"/>
    <w:rsid w:val="4A6B227D"/>
    <w:rsid w:val="4A6EF4FA"/>
    <w:rsid w:val="4A7179A7"/>
    <w:rsid w:val="4A7214A0"/>
    <w:rsid w:val="4A749195"/>
    <w:rsid w:val="4A7650CC"/>
    <w:rsid w:val="4A801300"/>
    <w:rsid w:val="4A816862"/>
    <w:rsid w:val="4A821BB4"/>
    <w:rsid w:val="4A85F165"/>
    <w:rsid w:val="4A8624D2"/>
    <w:rsid w:val="4A875677"/>
    <w:rsid w:val="4A87AFD3"/>
    <w:rsid w:val="4A8C1AAF"/>
    <w:rsid w:val="4A8E5F5E"/>
    <w:rsid w:val="4A8ECC7C"/>
    <w:rsid w:val="4A94430A"/>
    <w:rsid w:val="4A958B72"/>
    <w:rsid w:val="4A97CBF8"/>
    <w:rsid w:val="4A9DD85A"/>
    <w:rsid w:val="4A9E6468"/>
    <w:rsid w:val="4A9E7AAA"/>
    <w:rsid w:val="4AA69577"/>
    <w:rsid w:val="4AAA980C"/>
    <w:rsid w:val="4AB07D85"/>
    <w:rsid w:val="4AB2220A"/>
    <w:rsid w:val="4AB60F76"/>
    <w:rsid w:val="4AB80DDB"/>
    <w:rsid w:val="4ABAF9E3"/>
    <w:rsid w:val="4ABE3749"/>
    <w:rsid w:val="4AC0F7C2"/>
    <w:rsid w:val="4AC3D372"/>
    <w:rsid w:val="4AC5B24D"/>
    <w:rsid w:val="4AC8CF49"/>
    <w:rsid w:val="4ACE3F2C"/>
    <w:rsid w:val="4ACED7D7"/>
    <w:rsid w:val="4ADA5F40"/>
    <w:rsid w:val="4ADFDE0D"/>
    <w:rsid w:val="4AE0468E"/>
    <w:rsid w:val="4AE2678B"/>
    <w:rsid w:val="4AE3D785"/>
    <w:rsid w:val="4AE8E009"/>
    <w:rsid w:val="4AFA8820"/>
    <w:rsid w:val="4AFF1E45"/>
    <w:rsid w:val="4B0A41B1"/>
    <w:rsid w:val="4B0BEB43"/>
    <w:rsid w:val="4B0E64FE"/>
    <w:rsid w:val="4B1A03EC"/>
    <w:rsid w:val="4B1E6D4E"/>
    <w:rsid w:val="4B1F0613"/>
    <w:rsid w:val="4B2B3E57"/>
    <w:rsid w:val="4B30E6D6"/>
    <w:rsid w:val="4B34B81B"/>
    <w:rsid w:val="4B35AECE"/>
    <w:rsid w:val="4B3D631D"/>
    <w:rsid w:val="4B3E1352"/>
    <w:rsid w:val="4B40689A"/>
    <w:rsid w:val="4B42160D"/>
    <w:rsid w:val="4B42F2CD"/>
    <w:rsid w:val="4B438C47"/>
    <w:rsid w:val="4B45356A"/>
    <w:rsid w:val="4B486885"/>
    <w:rsid w:val="4B4C008F"/>
    <w:rsid w:val="4B4FDF1E"/>
    <w:rsid w:val="4B528B64"/>
    <w:rsid w:val="4B52F625"/>
    <w:rsid w:val="4B54F24F"/>
    <w:rsid w:val="4B5841A3"/>
    <w:rsid w:val="4B5FFE97"/>
    <w:rsid w:val="4B62C475"/>
    <w:rsid w:val="4B64E976"/>
    <w:rsid w:val="4B653712"/>
    <w:rsid w:val="4B66D718"/>
    <w:rsid w:val="4B675029"/>
    <w:rsid w:val="4B676C76"/>
    <w:rsid w:val="4B697B18"/>
    <w:rsid w:val="4B6F2107"/>
    <w:rsid w:val="4B7103D2"/>
    <w:rsid w:val="4B7EF829"/>
    <w:rsid w:val="4B819BBA"/>
    <w:rsid w:val="4B864D76"/>
    <w:rsid w:val="4B86D1ED"/>
    <w:rsid w:val="4B88BC10"/>
    <w:rsid w:val="4B8FAF11"/>
    <w:rsid w:val="4B8FCCD3"/>
    <w:rsid w:val="4B902514"/>
    <w:rsid w:val="4B97E153"/>
    <w:rsid w:val="4B9B0DC0"/>
    <w:rsid w:val="4B9BA8C8"/>
    <w:rsid w:val="4B9D8008"/>
    <w:rsid w:val="4B9DEBF7"/>
    <w:rsid w:val="4B9FE161"/>
    <w:rsid w:val="4BA14135"/>
    <w:rsid w:val="4BA1E75B"/>
    <w:rsid w:val="4BA2B91D"/>
    <w:rsid w:val="4BA6B659"/>
    <w:rsid w:val="4BA85118"/>
    <w:rsid w:val="4BAB5340"/>
    <w:rsid w:val="4BB08C9F"/>
    <w:rsid w:val="4BB0BD93"/>
    <w:rsid w:val="4BB3DF36"/>
    <w:rsid w:val="4BB47EEC"/>
    <w:rsid w:val="4BBC885E"/>
    <w:rsid w:val="4BBE557B"/>
    <w:rsid w:val="4BC1059D"/>
    <w:rsid w:val="4BC23478"/>
    <w:rsid w:val="4BC2D16F"/>
    <w:rsid w:val="4BC7A8CA"/>
    <w:rsid w:val="4BCC620E"/>
    <w:rsid w:val="4BCCE535"/>
    <w:rsid w:val="4BCF33CA"/>
    <w:rsid w:val="4BCFD8C9"/>
    <w:rsid w:val="4BD21B3F"/>
    <w:rsid w:val="4BD6FC8C"/>
    <w:rsid w:val="4BD8395A"/>
    <w:rsid w:val="4BDD7CC1"/>
    <w:rsid w:val="4BE7194E"/>
    <w:rsid w:val="4BEDAE72"/>
    <w:rsid w:val="4BF3E00F"/>
    <w:rsid w:val="4BFC0B6B"/>
    <w:rsid w:val="4BFDEEE9"/>
    <w:rsid w:val="4BFDF0D3"/>
    <w:rsid w:val="4BFF58D1"/>
    <w:rsid w:val="4BFFE4E0"/>
    <w:rsid w:val="4C03CEA0"/>
    <w:rsid w:val="4C05542F"/>
    <w:rsid w:val="4C0AED56"/>
    <w:rsid w:val="4C102983"/>
    <w:rsid w:val="4C1159F3"/>
    <w:rsid w:val="4C19ECEF"/>
    <w:rsid w:val="4C1C6D6C"/>
    <w:rsid w:val="4C21182C"/>
    <w:rsid w:val="4C24BCBD"/>
    <w:rsid w:val="4C2519E3"/>
    <w:rsid w:val="4C27ACE3"/>
    <w:rsid w:val="4C27F3FA"/>
    <w:rsid w:val="4C2F8779"/>
    <w:rsid w:val="4C2FBDDF"/>
    <w:rsid w:val="4C3361E0"/>
    <w:rsid w:val="4C363CDA"/>
    <w:rsid w:val="4C383627"/>
    <w:rsid w:val="4C3B298B"/>
    <w:rsid w:val="4C3C7F92"/>
    <w:rsid w:val="4C3CA005"/>
    <w:rsid w:val="4C3CC793"/>
    <w:rsid w:val="4C3E26FE"/>
    <w:rsid w:val="4C409A6E"/>
    <w:rsid w:val="4C4277A3"/>
    <w:rsid w:val="4C42D04C"/>
    <w:rsid w:val="4C45114A"/>
    <w:rsid w:val="4C46D2B5"/>
    <w:rsid w:val="4C478C35"/>
    <w:rsid w:val="4C4932B8"/>
    <w:rsid w:val="4C4DE611"/>
    <w:rsid w:val="4C51B31C"/>
    <w:rsid w:val="4C51C936"/>
    <w:rsid w:val="4C52C3D0"/>
    <w:rsid w:val="4C531566"/>
    <w:rsid w:val="4C54017B"/>
    <w:rsid w:val="4C546ED5"/>
    <w:rsid w:val="4C59F762"/>
    <w:rsid w:val="4C5E87E4"/>
    <w:rsid w:val="4C633D6D"/>
    <w:rsid w:val="4C6503F3"/>
    <w:rsid w:val="4C681972"/>
    <w:rsid w:val="4C68845F"/>
    <w:rsid w:val="4C696555"/>
    <w:rsid w:val="4C6D66A2"/>
    <w:rsid w:val="4C6F8045"/>
    <w:rsid w:val="4C725340"/>
    <w:rsid w:val="4C747CE9"/>
    <w:rsid w:val="4C79F7E3"/>
    <w:rsid w:val="4C7CA778"/>
    <w:rsid w:val="4C7FDC5E"/>
    <w:rsid w:val="4C82194A"/>
    <w:rsid w:val="4C87C157"/>
    <w:rsid w:val="4C8CF9DE"/>
    <w:rsid w:val="4C8D92B1"/>
    <w:rsid w:val="4C90D86E"/>
    <w:rsid w:val="4C947D08"/>
    <w:rsid w:val="4C9D68DA"/>
    <w:rsid w:val="4CA15EC3"/>
    <w:rsid w:val="4CA30139"/>
    <w:rsid w:val="4CA32332"/>
    <w:rsid w:val="4CA3E63A"/>
    <w:rsid w:val="4CAB3016"/>
    <w:rsid w:val="4CB216B0"/>
    <w:rsid w:val="4CB25501"/>
    <w:rsid w:val="4CB34CC7"/>
    <w:rsid w:val="4CB4CCA2"/>
    <w:rsid w:val="4CB5D4EF"/>
    <w:rsid w:val="4CB63B0C"/>
    <w:rsid w:val="4CB7579A"/>
    <w:rsid w:val="4CB9CE2B"/>
    <w:rsid w:val="4CBC207C"/>
    <w:rsid w:val="4CC17D0C"/>
    <w:rsid w:val="4CC24BA2"/>
    <w:rsid w:val="4CC3BBEB"/>
    <w:rsid w:val="4CCB2CD0"/>
    <w:rsid w:val="4CCC1D19"/>
    <w:rsid w:val="4CCCB9CC"/>
    <w:rsid w:val="4CCD7382"/>
    <w:rsid w:val="4CCDBB1F"/>
    <w:rsid w:val="4CD0517D"/>
    <w:rsid w:val="4CD97339"/>
    <w:rsid w:val="4CE3178B"/>
    <w:rsid w:val="4CE3BE70"/>
    <w:rsid w:val="4CE5B665"/>
    <w:rsid w:val="4CE78D54"/>
    <w:rsid w:val="4CE8CDFC"/>
    <w:rsid w:val="4CE9A4B8"/>
    <w:rsid w:val="4CFAEB4C"/>
    <w:rsid w:val="4CFEE395"/>
    <w:rsid w:val="4CFF630A"/>
    <w:rsid w:val="4D006B17"/>
    <w:rsid w:val="4D02A0F4"/>
    <w:rsid w:val="4D049091"/>
    <w:rsid w:val="4D0AA2D6"/>
    <w:rsid w:val="4D0EB41A"/>
    <w:rsid w:val="4D0F4085"/>
    <w:rsid w:val="4D10BA86"/>
    <w:rsid w:val="4D111DC8"/>
    <w:rsid w:val="4D11817F"/>
    <w:rsid w:val="4D12163A"/>
    <w:rsid w:val="4D156E05"/>
    <w:rsid w:val="4D166E29"/>
    <w:rsid w:val="4D172549"/>
    <w:rsid w:val="4D1D631B"/>
    <w:rsid w:val="4D1EDF18"/>
    <w:rsid w:val="4D211B40"/>
    <w:rsid w:val="4D2427E3"/>
    <w:rsid w:val="4D25D1FC"/>
    <w:rsid w:val="4D26EA71"/>
    <w:rsid w:val="4D294DF6"/>
    <w:rsid w:val="4D296902"/>
    <w:rsid w:val="4D2E1566"/>
    <w:rsid w:val="4D2E543D"/>
    <w:rsid w:val="4D2FB36C"/>
    <w:rsid w:val="4D318501"/>
    <w:rsid w:val="4D3227A3"/>
    <w:rsid w:val="4D36804C"/>
    <w:rsid w:val="4D40E0A3"/>
    <w:rsid w:val="4D4A76F4"/>
    <w:rsid w:val="4D4DC703"/>
    <w:rsid w:val="4D4E1354"/>
    <w:rsid w:val="4D4F1134"/>
    <w:rsid w:val="4D4FB9D5"/>
    <w:rsid w:val="4D500824"/>
    <w:rsid w:val="4D500C5A"/>
    <w:rsid w:val="4D5477DC"/>
    <w:rsid w:val="4D564AD9"/>
    <w:rsid w:val="4D56E806"/>
    <w:rsid w:val="4D571428"/>
    <w:rsid w:val="4D583E04"/>
    <w:rsid w:val="4D5BC587"/>
    <w:rsid w:val="4D5D3989"/>
    <w:rsid w:val="4D5EA7A1"/>
    <w:rsid w:val="4D5F6681"/>
    <w:rsid w:val="4D62DF01"/>
    <w:rsid w:val="4D652D5E"/>
    <w:rsid w:val="4D664B02"/>
    <w:rsid w:val="4D66961A"/>
    <w:rsid w:val="4D66FAB7"/>
    <w:rsid w:val="4D6A87CF"/>
    <w:rsid w:val="4D6F1730"/>
    <w:rsid w:val="4D77B029"/>
    <w:rsid w:val="4D7A1FED"/>
    <w:rsid w:val="4D7D5E61"/>
    <w:rsid w:val="4D7F052E"/>
    <w:rsid w:val="4D8009B3"/>
    <w:rsid w:val="4D840E36"/>
    <w:rsid w:val="4D8D58B1"/>
    <w:rsid w:val="4D8E045E"/>
    <w:rsid w:val="4D931C1E"/>
    <w:rsid w:val="4D963F99"/>
    <w:rsid w:val="4D966632"/>
    <w:rsid w:val="4D9804FB"/>
    <w:rsid w:val="4D98B1BC"/>
    <w:rsid w:val="4D999B56"/>
    <w:rsid w:val="4DA1113A"/>
    <w:rsid w:val="4DA54B68"/>
    <w:rsid w:val="4DAB4CFE"/>
    <w:rsid w:val="4DAC4CB8"/>
    <w:rsid w:val="4DADEF60"/>
    <w:rsid w:val="4DAFF8E0"/>
    <w:rsid w:val="4DB31E22"/>
    <w:rsid w:val="4DB8E18A"/>
    <w:rsid w:val="4DBC06CC"/>
    <w:rsid w:val="4DBF8605"/>
    <w:rsid w:val="4DC02C6F"/>
    <w:rsid w:val="4DC4AD72"/>
    <w:rsid w:val="4DC5FE7E"/>
    <w:rsid w:val="4DC6C063"/>
    <w:rsid w:val="4DC869E9"/>
    <w:rsid w:val="4DC919FF"/>
    <w:rsid w:val="4DC998D8"/>
    <w:rsid w:val="4DCB4F87"/>
    <w:rsid w:val="4DCCC5D1"/>
    <w:rsid w:val="4DCD6CD4"/>
    <w:rsid w:val="4DCDAFC0"/>
    <w:rsid w:val="4DCF73E3"/>
    <w:rsid w:val="4DD0E764"/>
    <w:rsid w:val="4DD19795"/>
    <w:rsid w:val="4DD62E27"/>
    <w:rsid w:val="4DDE62F8"/>
    <w:rsid w:val="4DDE81A6"/>
    <w:rsid w:val="4DE11E86"/>
    <w:rsid w:val="4DE21171"/>
    <w:rsid w:val="4DE2C63F"/>
    <w:rsid w:val="4DE3FBF9"/>
    <w:rsid w:val="4DE4A127"/>
    <w:rsid w:val="4DEDDD80"/>
    <w:rsid w:val="4DEE6AE1"/>
    <w:rsid w:val="4DF94B16"/>
    <w:rsid w:val="4DFADE54"/>
    <w:rsid w:val="4E00134E"/>
    <w:rsid w:val="4E019002"/>
    <w:rsid w:val="4E03504A"/>
    <w:rsid w:val="4E0468A1"/>
    <w:rsid w:val="4E09817E"/>
    <w:rsid w:val="4E0E4004"/>
    <w:rsid w:val="4E0F19BD"/>
    <w:rsid w:val="4E11A4FD"/>
    <w:rsid w:val="4E14703B"/>
    <w:rsid w:val="4E1ABCB7"/>
    <w:rsid w:val="4E20EEFE"/>
    <w:rsid w:val="4E2234D9"/>
    <w:rsid w:val="4E241AA8"/>
    <w:rsid w:val="4E271073"/>
    <w:rsid w:val="4E2BB064"/>
    <w:rsid w:val="4E2D9C12"/>
    <w:rsid w:val="4E2DE26F"/>
    <w:rsid w:val="4E2DFFED"/>
    <w:rsid w:val="4E2F36B1"/>
    <w:rsid w:val="4E2F6E67"/>
    <w:rsid w:val="4E36137A"/>
    <w:rsid w:val="4E363BCC"/>
    <w:rsid w:val="4E392B5F"/>
    <w:rsid w:val="4E3B13A7"/>
    <w:rsid w:val="4E3D554E"/>
    <w:rsid w:val="4E3D786E"/>
    <w:rsid w:val="4E3FDEC0"/>
    <w:rsid w:val="4E425D2F"/>
    <w:rsid w:val="4E449DE1"/>
    <w:rsid w:val="4E46274E"/>
    <w:rsid w:val="4E47F8C4"/>
    <w:rsid w:val="4E4A3FA6"/>
    <w:rsid w:val="4E4A7462"/>
    <w:rsid w:val="4E589467"/>
    <w:rsid w:val="4E58F541"/>
    <w:rsid w:val="4E59E95C"/>
    <w:rsid w:val="4E5A4F49"/>
    <w:rsid w:val="4E5A79E4"/>
    <w:rsid w:val="4E639413"/>
    <w:rsid w:val="4E63A3F1"/>
    <w:rsid w:val="4E63DB5E"/>
    <w:rsid w:val="4E6A878A"/>
    <w:rsid w:val="4E6A8D3C"/>
    <w:rsid w:val="4E6E326B"/>
    <w:rsid w:val="4E6F6D45"/>
    <w:rsid w:val="4E77B118"/>
    <w:rsid w:val="4E7DBD30"/>
    <w:rsid w:val="4E811583"/>
    <w:rsid w:val="4E8CBA79"/>
    <w:rsid w:val="4E8F5122"/>
    <w:rsid w:val="4E8FA8BA"/>
    <w:rsid w:val="4E9088B1"/>
    <w:rsid w:val="4E90B244"/>
    <w:rsid w:val="4E935918"/>
    <w:rsid w:val="4E950928"/>
    <w:rsid w:val="4E979818"/>
    <w:rsid w:val="4E9911DE"/>
    <w:rsid w:val="4E99F3BE"/>
    <w:rsid w:val="4E9B9CBA"/>
    <w:rsid w:val="4E9F6CA2"/>
    <w:rsid w:val="4EA28022"/>
    <w:rsid w:val="4EA3DF4B"/>
    <w:rsid w:val="4EA80452"/>
    <w:rsid w:val="4EA858B6"/>
    <w:rsid w:val="4EA8A82E"/>
    <w:rsid w:val="4EAC1AC4"/>
    <w:rsid w:val="4EB4B7EF"/>
    <w:rsid w:val="4EB59225"/>
    <w:rsid w:val="4EB8E561"/>
    <w:rsid w:val="4EBCFC93"/>
    <w:rsid w:val="4EC27189"/>
    <w:rsid w:val="4EC3AF47"/>
    <w:rsid w:val="4EC75673"/>
    <w:rsid w:val="4EC7AD08"/>
    <w:rsid w:val="4EC8CF20"/>
    <w:rsid w:val="4ECCF7E4"/>
    <w:rsid w:val="4ECD0D14"/>
    <w:rsid w:val="4ECF2AB6"/>
    <w:rsid w:val="4ED1AF66"/>
    <w:rsid w:val="4ED30240"/>
    <w:rsid w:val="4ED52E45"/>
    <w:rsid w:val="4ED8F214"/>
    <w:rsid w:val="4EDA90FE"/>
    <w:rsid w:val="4EE2D3FE"/>
    <w:rsid w:val="4EE47A27"/>
    <w:rsid w:val="4EE4A8AF"/>
    <w:rsid w:val="4EE75997"/>
    <w:rsid w:val="4EEB8C0E"/>
    <w:rsid w:val="4EEDA37D"/>
    <w:rsid w:val="4EF63F53"/>
    <w:rsid w:val="4EFA842F"/>
    <w:rsid w:val="4EFB7AE2"/>
    <w:rsid w:val="4F053633"/>
    <w:rsid w:val="4F0D38DB"/>
    <w:rsid w:val="4F0F3D19"/>
    <w:rsid w:val="4F1036BD"/>
    <w:rsid w:val="4F11465D"/>
    <w:rsid w:val="4F16CC24"/>
    <w:rsid w:val="4F1757D2"/>
    <w:rsid w:val="4F1A5F27"/>
    <w:rsid w:val="4F1AD174"/>
    <w:rsid w:val="4F1D04E4"/>
    <w:rsid w:val="4F1D85DF"/>
    <w:rsid w:val="4F1DE99C"/>
    <w:rsid w:val="4F217296"/>
    <w:rsid w:val="4F227437"/>
    <w:rsid w:val="4F2741E7"/>
    <w:rsid w:val="4F28C171"/>
    <w:rsid w:val="4F2BAE79"/>
    <w:rsid w:val="4F2C93B7"/>
    <w:rsid w:val="4F2E7D27"/>
    <w:rsid w:val="4F3043C5"/>
    <w:rsid w:val="4F34A49B"/>
    <w:rsid w:val="4F35F211"/>
    <w:rsid w:val="4F3D7995"/>
    <w:rsid w:val="4F444279"/>
    <w:rsid w:val="4F45419C"/>
    <w:rsid w:val="4F462659"/>
    <w:rsid w:val="4F477DD1"/>
    <w:rsid w:val="4F4B3143"/>
    <w:rsid w:val="4F4C628E"/>
    <w:rsid w:val="4F4CB8AD"/>
    <w:rsid w:val="4F4D6E93"/>
    <w:rsid w:val="4F51E241"/>
    <w:rsid w:val="4F52A920"/>
    <w:rsid w:val="4F532CD0"/>
    <w:rsid w:val="4F541E00"/>
    <w:rsid w:val="4F550873"/>
    <w:rsid w:val="4F57DA67"/>
    <w:rsid w:val="4F587874"/>
    <w:rsid w:val="4F5EE5E8"/>
    <w:rsid w:val="4F60B837"/>
    <w:rsid w:val="4F641846"/>
    <w:rsid w:val="4F6BAEB3"/>
    <w:rsid w:val="4F6CC66A"/>
    <w:rsid w:val="4F742CAB"/>
    <w:rsid w:val="4F75C952"/>
    <w:rsid w:val="4F7651F4"/>
    <w:rsid w:val="4F7BA274"/>
    <w:rsid w:val="4F7EAF29"/>
    <w:rsid w:val="4F809A5F"/>
    <w:rsid w:val="4F86CAD7"/>
    <w:rsid w:val="4F8F0C22"/>
    <w:rsid w:val="4F90BCAD"/>
    <w:rsid w:val="4F99F811"/>
    <w:rsid w:val="4F9B21B7"/>
    <w:rsid w:val="4F9C74E5"/>
    <w:rsid w:val="4F9FBB51"/>
    <w:rsid w:val="4FA2E2E9"/>
    <w:rsid w:val="4FA411BB"/>
    <w:rsid w:val="4FA8DFDC"/>
    <w:rsid w:val="4FA9D86B"/>
    <w:rsid w:val="4FAE8124"/>
    <w:rsid w:val="4FB2AC81"/>
    <w:rsid w:val="4FB3D34B"/>
    <w:rsid w:val="4FB60DDB"/>
    <w:rsid w:val="4FB6D0DA"/>
    <w:rsid w:val="4FBF86CC"/>
    <w:rsid w:val="4FC12610"/>
    <w:rsid w:val="4FC659D5"/>
    <w:rsid w:val="4FC69BC9"/>
    <w:rsid w:val="4FC6BE3B"/>
    <w:rsid w:val="4FC86500"/>
    <w:rsid w:val="4FC9C2FB"/>
    <w:rsid w:val="4FD0212B"/>
    <w:rsid w:val="4FD537BB"/>
    <w:rsid w:val="4FE13C6A"/>
    <w:rsid w:val="4FE28E92"/>
    <w:rsid w:val="4FEA9AF2"/>
    <w:rsid w:val="4FEB1788"/>
    <w:rsid w:val="4FEB6AFD"/>
    <w:rsid w:val="4FEBB281"/>
    <w:rsid w:val="4FEDFA62"/>
    <w:rsid w:val="4FEEE458"/>
    <w:rsid w:val="4FF01CF1"/>
    <w:rsid w:val="4FF8AD87"/>
    <w:rsid w:val="4FFC3EAB"/>
    <w:rsid w:val="4FFDEA0E"/>
    <w:rsid w:val="4FFE9E54"/>
    <w:rsid w:val="50012C60"/>
    <w:rsid w:val="5004AB57"/>
    <w:rsid w:val="50082C11"/>
    <w:rsid w:val="50097D88"/>
    <w:rsid w:val="500D2015"/>
    <w:rsid w:val="501066D6"/>
    <w:rsid w:val="5013AFF1"/>
    <w:rsid w:val="50162E57"/>
    <w:rsid w:val="50182ED1"/>
    <w:rsid w:val="501E5521"/>
    <w:rsid w:val="5021CF15"/>
    <w:rsid w:val="502367BD"/>
    <w:rsid w:val="5029DC25"/>
    <w:rsid w:val="502AF695"/>
    <w:rsid w:val="502D844F"/>
    <w:rsid w:val="50370736"/>
    <w:rsid w:val="50391E59"/>
    <w:rsid w:val="5039D801"/>
    <w:rsid w:val="503A3647"/>
    <w:rsid w:val="503A7F21"/>
    <w:rsid w:val="503BD4DA"/>
    <w:rsid w:val="503C3F25"/>
    <w:rsid w:val="5040A6A2"/>
    <w:rsid w:val="5041DB87"/>
    <w:rsid w:val="5046350A"/>
    <w:rsid w:val="504F35E5"/>
    <w:rsid w:val="50551C25"/>
    <w:rsid w:val="50582B10"/>
    <w:rsid w:val="5058B1E0"/>
    <w:rsid w:val="505F64A2"/>
    <w:rsid w:val="50660A78"/>
    <w:rsid w:val="506CD0A8"/>
    <w:rsid w:val="506E29FD"/>
    <w:rsid w:val="50700C59"/>
    <w:rsid w:val="5072DE10"/>
    <w:rsid w:val="5074ABF3"/>
    <w:rsid w:val="50759083"/>
    <w:rsid w:val="5077C642"/>
    <w:rsid w:val="50782F1A"/>
    <w:rsid w:val="507BB231"/>
    <w:rsid w:val="507C6E06"/>
    <w:rsid w:val="507DC657"/>
    <w:rsid w:val="5080838E"/>
    <w:rsid w:val="50835139"/>
    <w:rsid w:val="508464A5"/>
    <w:rsid w:val="50852ED5"/>
    <w:rsid w:val="5088AEAD"/>
    <w:rsid w:val="508A6764"/>
    <w:rsid w:val="508B00B4"/>
    <w:rsid w:val="508F94F7"/>
    <w:rsid w:val="5091BD10"/>
    <w:rsid w:val="509280E7"/>
    <w:rsid w:val="5098B241"/>
    <w:rsid w:val="50991B0B"/>
    <w:rsid w:val="509CCE77"/>
    <w:rsid w:val="509E36F0"/>
    <w:rsid w:val="50A1A0BF"/>
    <w:rsid w:val="50A5E0D5"/>
    <w:rsid w:val="50AE58AE"/>
    <w:rsid w:val="50B34ACC"/>
    <w:rsid w:val="50B5451F"/>
    <w:rsid w:val="50B66549"/>
    <w:rsid w:val="50B6FAEC"/>
    <w:rsid w:val="50B8FD48"/>
    <w:rsid w:val="50BAB993"/>
    <w:rsid w:val="50BBBA89"/>
    <w:rsid w:val="50BEE75E"/>
    <w:rsid w:val="50C20ED8"/>
    <w:rsid w:val="50C69037"/>
    <w:rsid w:val="50C9AF5C"/>
    <w:rsid w:val="50CB854C"/>
    <w:rsid w:val="50CE4B5A"/>
    <w:rsid w:val="50D02DFB"/>
    <w:rsid w:val="50D7DA3C"/>
    <w:rsid w:val="50DCC2FC"/>
    <w:rsid w:val="50DE46B8"/>
    <w:rsid w:val="50E25094"/>
    <w:rsid w:val="50E327AE"/>
    <w:rsid w:val="50E48410"/>
    <w:rsid w:val="50E63685"/>
    <w:rsid w:val="50EAA828"/>
    <w:rsid w:val="50EB6D9D"/>
    <w:rsid w:val="50EC1233"/>
    <w:rsid w:val="50F621C8"/>
    <w:rsid w:val="50FF6213"/>
    <w:rsid w:val="510199AD"/>
    <w:rsid w:val="51050D80"/>
    <w:rsid w:val="5105CA5F"/>
    <w:rsid w:val="51063FDD"/>
    <w:rsid w:val="510CA042"/>
    <w:rsid w:val="510D5717"/>
    <w:rsid w:val="510D8A81"/>
    <w:rsid w:val="510E1A01"/>
    <w:rsid w:val="510F60DA"/>
    <w:rsid w:val="510FA6B2"/>
    <w:rsid w:val="5110BB5A"/>
    <w:rsid w:val="5117E177"/>
    <w:rsid w:val="511BC50B"/>
    <w:rsid w:val="511DB328"/>
    <w:rsid w:val="511F596F"/>
    <w:rsid w:val="51221E07"/>
    <w:rsid w:val="51241C72"/>
    <w:rsid w:val="51270110"/>
    <w:rsid w:val="51272D6E"/>
    <w:rsid w:val="512F28CF"/>
    <w:rsid w:val="51317C2F"/>
    <w:rsid w:val="51335FE1"/>
    <w:rsid w:val="5134C4DA"/>
    <w:rsid w:val="5137A0B6"/>
    <w:rsid w:val="51393E72"/>
    <w:rsid w:val="5140A935"/>
    <w:rsid w:val="5141BE5B"/>
    <w:rsid w:val="5141C7E4"/>
    <w:rsid w:val="514410F3"/>
    <w:rsid w:val="514B4185"/>
    <w:rsid w:val="514D4F71"/>
    <w:rsid w:val="514D7665"/>
    <w:rsid w:val="51538233"/>
    <w:rsid w:val="5153F6A0"/>
    <w:rsid w:val="515A03F1"/>
    <w:rsid w:val="515A50FA"/>
    <w:rsid w:val="515C9DC4"/>
    <w:rsid w:val="51621017"/>
    <w:rsid w:val="5165E9F5"/>
    <w:rsid w:val="5172D97A"/>
    <w:rsid w:val="5174663C"/>
    <w:rsid w:val="51768B49"/>
    <w:rsid w:val="5179443A"/>
    <w:rsid w:val="5179B4C6"/>
    <w:rsid w:val="517D0736"/>
    <w:rsid w:val="517F6A2D"/>
    <w:rsid w:val="517F6A73"/>
    <w:rsid w:val="51818A0E"/>
    <w:rsid w:val="5185E44A"/>
    <w:rsid w:val="5188E7E5"/>
    <w:rsid w:val="518F6B23"/>
    <w:rsid w:val="5190DB50"/>
    <w:rsid w:val="5192726D"/>
    <w:rsid w:val="51933546"/>
    <w:rsid w:val="5197F6E2"/>
    <w:rsid w:val="519AEFE2"/>
    <w:rsid w:val="519AF5D7"/>
    <w:rsid w:val="519C1665"/>
    <w:rsid w:val="51A195A9"/>
    <w:rsid w:val="51A3BE3B"/>
    <w:rsid w:val="51A3EAD0"/>
    <w:rsid w:val="51A67C47"/>
    <w:rsid w:val="51AB3338"/>
    <w:rsid w:val="51ABCDD9"/>
    <w:rsid w:val="51AC50D4"/>
    <w:rsid w:val="51ADCED3"/>
    <w:rsid w:val="51B15F87"/>
    <w:rsid w:val="51B1FFEB"/>
    <w:rsid w:val="51B47FB3"/>
    <w:rsid w:val="51B543BF"/>
    <w:rsid w:val="51B6CF48"/>
    <w:rsid w:val="51BAB276"/>
    <w:rsid w:val="51BB4614"/>
    <w:rsid w:val="51C3F136"/>
    <w:rsid w:val="51C5D90C"/>
    <w:rsid w:val="51CD1A59"/>
    <w:rsid w:val="51CDE7DC"/>
    <w:rsid w:val="51CE9A1B"/>
    <w:rsid w:val="51D13C9D"/>
    <w:rsid w:val="51D19225"/>
    <w:rsid w:val="51D1CABE"/>
    <w:rsid w:val="51D4CDD3"/>
    <w:rsid w:val="51D63924"/>
    <w:rsid w:val="51D7679A"/>
    <w:rsid w:val="51D89BD0"/>
    <w:rsid w:val="51D9500E"/>
    <w:rsid w:val="51DA9673"/>
    <w:rsid w:val="51DE4617"/>
    <w:rsid w:val="51DEFAF6"/>
    <w:rsid w:val="51E38378"/>
    <w:rsid w:val="51E4972B"/>
    <w:rsid w:val="51E7DC08"/>
    <w:rsid w:val="51EDDD7D"/>
    <w:rsid w:val="51EFCBFB"/>
    <w:rsid w:val="51F44C70"/>
    <w:rsid w:val="51F8600B"/>
    <w:rsid w:val="51FFEC19"/>
    <w:rsid w:val="52016D97"/>
    <w:rsid w:val="5205FF48"/>
    <w:rsid w:val="5207C834"/>
    <w:rsid w:val="520DA74B"/>
    <w:rsid w:val="520DC219"/>
    <w:rsid w:val="520EDB41"/>
    <w:rsid w:val="52127614"/>
    <w:rsid w:val="521390DB"/>
    <w:rsid w:val="52148DF5"/>
    <w:rsid w:val="5215EFDD"/>
    <w:rsid w:val="52164642"/>
    <w:rsid w:val="52169CE1"/>
    <w:rsid w:val="52201E9D"/>
    <w:rsid w:val="52207BF0"/>
    <w:rsid w:val="5223F70D"/>
    <w:rsid w:val="522593F9"/>
    <w:rsid w:val="52277556"/>
    <w:rsid w:val="522CBFBA"/>
    <w:rsid w:val="522F9B8D"/>
    <w:rsid w:val="52365421"/>
    <w:rsid w:val="5236C478"/>
    <w:rsid w:val="52387AC2"/>
    <w:rsid w:val="523A7942"/>
    <w:rsid w:val="5243ABB9"/>
    <w:rsid w:val="52449B0A"/>
    <w:rsid w:val="52478E65"/>
    <w:rsid w:val="5248EEFE"/>
    <w:rsid w:val="52498CE2"/>
    <w:rsid w:val="524BC73B"/>
    <w:rsid w:val="52579FFB"/>
    <w:rsid w:val="52584267"/>
    <w:rsid w:val="525A71B3"/>
    <w:rsid w:val="5260BEE5"/>
    <w:rsid w:val="52642469"/>
    <w:rsid w:val="52664E6C"/>
    <w:rsid w:val="5267CF0F"/>
    <w:rsid w:val="52695304"/>
    <w:rsid w:val="526FEE62"/>
    <w:rsid w:val="52705689"/>
    <w:rsid w:val="52782363"/>
    <w:rsid w:val="527A0C66"/>
    <w:rsid w:val="527A6FDA"/>
    <w:rsid w:val="527BBC92"/>
    <w:rsid w:val="527E125D"/>
    <w:rsid w:val="52802A06"/>
    <w:rsid w:val="528262F2"/>
    <w:rsid w:val="528616CF"/>
    <w:rsid w:val="52887D29"/>
    <w:rsid w:val="52892A73"/>
    <w:rsid w:val="528DE7D1"/>
    <w:rsid w:val="528E3E54"/>
    <w:rsid w:val="528F01B4"/>
    <w:rsid w:val="52912C66"/>
    <w:rsid w:val="52913CF2"/>
    <w:rsid w:val="52968858"/>
    <w:rsid w:val="52970192"/>
    <w:rsid w:val="529BB5DF"/>
    <w:rsid w:val="529FC6EF"/>
    <w:rsid w:val="52A71426"/>
    <w:rsid w:val="52A8494F"/>
    <w:rsid w:val="52AB17EA"/>
    <w:rsid w:val="52AB80C9"/>
    <w:rsid w:val="52ACC383"/>
    <w:rsid w:val="52B0D3CE"/>
    <w:rsid w:val="52B45AE8"/>
    <w:rsid w:val="52B6C499"/>
    <w:rsid w:val="52B828A2"/>
    <w:rsid w:val="52C268A2"/>
    <w:rsid w:val="52C33679"/>
    <w:rsid w:val="52C8CF7E"/>
    <w:rsid w:val="52CA051A"/>
    <w:rsid w:val="52D07F28"/>
    <w:rsid w:val="52D8849A"/>
    <w:rsid w:val="52DA174B"/>
    <w:rsid w:val="52DDB343"/>
    <w:rsid w:val="52DF1ECD"/>
    <w:rsid w:val="52E0E26A"/>
    <w:rsid w:val="52EA3211"/>
    <w:rsid w:val="52EAE44B"/>
    <w:rsid w:val="52ED7C01"/>
    <w:rsid w:val="52EF5D42"/>
    <w:rsid w:val="52EF7A6C"/>
    <w:rsid w:val="52EFFFE5"/>
    <w:rsid w:val="52F16E09"/>
    <w:rsid w:val="52F1C0A4"/>
    <w:rsid w:val="52F51CD6"/>
    <w:rsid w:val="52F56267"/>
    <w:rsid w:val="52F756F9"/>
    <w:rsid w:val="52F7CA83"/>
    <w:rsid w:val="52FB4B81"/>
    <w:rsid w:val="52FD7A4D"/>
    <w:rsid w:val="52FF9BA3"/>
    <w:rsid w:val="530141F8"/>
    <w:rsid w:val="5306759B"/>
    <w:rsid w:val="53111320"/>
    <w:rsid w:val="531278C9"/>
    <w:rsid w:val="5313AAA8"/>
    <w:rsid w:val="53141EF4"/>
    <w:rsid w:val="53166634"/>
    <w:rsid w:val="531762AF"/>
    <w:rsid w:val="53181174"/>
    <w:rsid w:val="531A07BE"/>
    <w:rsid w:val="531AE0A2"/>
    <w:rsid w:val="531B4B1C"/>
    <w:rsid w:val="531DAF9B"/>
    <w:rsid w:val="531F80A6"/>
    <w:rsid w:val="531FC886"/>
    <w:rsid w:val="5323D634"/>
    <w:rsid w:val="53251B10"/>
    <w:rsid w:val="53266BC5"/>
    <w:rsid w:val="5335D362"/>
    <w:rsid w:val="533649E7"/>
    <w:rsid w:val="5336D173"/>
    <w:rsid w:val="5339ED0D"/>
    <w:rsid w:val="533A137D"/>
    <w:rsid w:val="533BFAD6"/>
    <w:rsid w:val="533C4AD6"/>
    <w:rsid w:val="533DF6FA"/>
    <w:rsid w:val="53417AE8"/>
    <w:rsid w:val="5345093F"/>
    <w:rsid w:val="534603DA"/>
    <w:rsid w:val="53483763"/>
    <w:rsid w:val="534C5284"/>
    <w:rsid w:val="534CBD7C"/>
    <w:rsid w:val="535CC84D"/>
    <w:rsid w:val="535F35E1"/>
    <w:rsid w:val="536182DC"/>
    <w:rsid w:val="5364880E"/>
    <w:rsid w:val="5365B0F0"/>
    <w:rsid w:val="5366C1EA"/>
    <w:rsid w:val="536E67B5"/>
    <w:rsid w:val="537941A8"/>
    <w:rsid w:val="537B4B6A"/>
    <w:rsid w:val="537CC126"/>
    <w:rsid w:val="537D0C4B"/>
    <w:rsid w:val="538AF56F"/>
    <w:rsid w:val="538D7B5B"/>
    <w:rsid w:val="53907924"/>
    <w:rsid w:val="539239AE"/>
    <w:rsid w:val="5396ED97"/>
    <w:rsid w:val="5398979E"/>
    <w:rsid w:val="539B784A"/>
    <w:rsid w:val="539BF445"/>
    <w:rsid w:val="539DE547"/>
    <w:rsid w:val="539E9282"/>
    <w:rsid w:val="53A26143"/>
    <w:rsid w:val="53A63B96"/>
    <w:rsid w:val="53A9A2CE"/>
    <w:rsid w:val="53ACD0BA"/>
    <w:rsid w:val="53B3A499"/>
    <w:rsid w:val="53B9188E"/>
    <w:rsid w:val="53B9BBA3"/>
    <w:rsid w:val="53BC26F3"/>
    <w:rsid w:val="53BC8E7F"/>
    <w:rsid w:val="53BCAD6F"/>
    <w:rsid w:val="53BF4C92"/>
    <w:rsid w:val="53C06373"/>
    <w:rsid w:val="53C6FACC"/>
    <w:rsid w:val="53C78D32"/>
    <w:rsid w:val="53C79C7B"/>
    <w:rsid w:val="53CD3C64"/>
    <w:rsid w:val="53CD6FFE"/>
    <w:rsid w:val="53CDBA31"/>
    <w:rsid w:val="53CE01EA"/>
    <w:rsid w:val="53CE8C1A"/>
    <w:rsid w:val="53CF6E8B"/>
    <w:rsid w:val="53CF83EA"/>
    <w:rsid w:val="53D3774D"/>
    <w:rsid w:val="53D3E995"/>
    <w:rsid w:val="53D4642B"/>
    <w:rsid w:val="53D8FC85"/>
    <w:rsid w:val="53D9F95C"/>
    <w:rsid w:val="53DA2A3C"/>
    <w:rsid w:val="53DCFD3D"/>
    <w:rsid w:val="53E5AF81"/>
    <w:rsid w:val="53E7CE8B"/>
    <w:rsid w:val="53F0966E"/>
    <w:rsid w:val="53F2C950"/>
    <w:rsid w:val="53FA65D5"/>
    <w:rsid w:val="53FFFDB3"/>
    <w:rsid w:val="5403E15D"/>
    <w:rsid w:val="5404CABB"/>
    <w:rsid w:val="540ABFBC"/>
    <w:rsid w:val="540D86BE"/>
    <w:rsid w:val="541100E0"/>
    <w:rsid w:val="541A12CF"/>
    <w:rsid w:val="54208D98"/>
    <w:rsid w:val="54243146"/>
    <w:rsid w:val="5424D839"/>
    <w:rsid w:val="5426A35A"/>
    <w:rsid w:val="5429C4AA"/>
    <w:rsid w:val="542A8FA0"/>
    <w:rsid w:val="543364BA"/>
    <w:rsid w:val="54359CB7"/>
    <w:rsid w:val="543845A6"/>
    <w:rsid w:val="543AA0B0"/>
    <w:rsid w:val="543B6856"/>
    <w:rsid w:val="543D9667"/>
    <w:rsid w:val="544000D5"/>
    <w:rsid w:val="5440B000"/>
    <w:rsid w:val="5447CCF0"/>
    <w:rsid w:val="544CDAD0"/>
    <w:rsid w:val="544D0679"/>
    <w:rsid w:val="544D1DB0"/>
    <w:rsid w:val="544FE58D"/>
    <w:rsid w:val="54510AFB"/>
    <w:rsid w:val="5459AF40"/>
    <w:rsid w:val="5459E8E2"/>
    <w:rsid w:val="545D160A"/>
    <w:rsid w:val="545D9059"/>
    <w:rsid w:val="545EBE10"/>
    <w:rsid w:val="5468FC04"/>
    <w:rsid w:val="5469F598"/>
    <w:rsid w:val="546B2ABB"/>
    <w:rsid w:val="546C0194"/>
    <w:rsid w:val="546CA537"/>
    <w:rsid w:val="546E1487"/>
    <w:rsid w:val="547472C8"/>
    <w:rsid w:val="5477F7F0"/>
    <w:rsid w:val="547A41BE"/>
    <w:rsid w:val="54819B9D"/>
    <w:rsid w:val="548345C7"/>
    <w:rsid w:val="548BB0CB"/>
    <w:rsid w:val="54973DB0"/>
    <w:rsid w:val="54987996"/>
    <w:rsid w:val="54988A3E"/>
    <w:rsid w:val="549DFC2A"/>
    <w:rsid w:val="54A0A670"/>
    <w:rsid w:val="54A802F4"/>
    <w:rsid w:val="54AE5C41"/>
    <w:rsid w:val="54B1CF69"/>
    <w:rsid w:val="54B73EBD"/>
    <w:rsid w:val="54B818C5"/>
    <w:rsid w:val="54B89E19"/>
    <w:rsid w:val="54BC4A4A"/>
    <w:rsid w:val="54BCC9D3"/>
    <w:rsid w:val="54C2B220"/>
    <w:rsid w:val="54C341AB"/>
    <w:rsid w:val="54C442FC"/>
    <w:rsid w:val="54C75A4C"/>
    <w:rsid w:val="54C93B8C"/>
    <w:rsid w:val="54CB6C04"/>
    <w:rsid w:val="54CFCADF"/>
    <w:rsid w:val="54D21BD6"/>
    <w:rsid w:val="54D74855"/>
    <w:rsid w:val="54E61ACD"/>
    <w:rsid w:val="54EA2357"/>
    <w:rsid w:val="54EAA8D2"/>
    <w:rsid w:val="54EC007C"/>
    <w:rsid w:val="54EC80FB"/>
    <w:rsid w:val="54ED6922"/>
    <w:rsid w:val="54FC89DB"/>
    <w:rsid w:val="54FC9DE6"/>
    <w:rsid w:val="54FF3C10"/>
    <w:rsid w:val="54FFC897"/>
    <w:rsid w:val="55029C9E"/>
    <w:rsid w:val="550F7F68"/>
    <w:rsid w:val="5513E3BB"/>
    <w:rsid w:val="5514FB87"/>
    <w:rsid w:val="55176918"/>
    <w:rsid w:val="551CCD60"/>
    <w:rsid w:val="551D9ED7"/>
    <w:rsid w:val="552379E8"/>
    <w:rsid w:val="55254427"/>
    <w:rsid w:val="552619D2"/>
    <w:rsid w:val="552DDA3B"/>
    <w:rsid w:val="552EC770"/>
    <w:rsid w:val="5537BF1D"/>
    <w:rsid w:val="553800F5"/>
    <w:rsid w:val="553B9B05"/>
    <w:rsid w:val="55451B03"/>
    <w:rsid w:val="5546BED7"/>
    <w:rsid w:val="5548A068"/>
    <w:rsid w:val="554DDFB0"/>
    <w:rsid w:val="5554300A"/>
    <w:rsid w:val="5554F8B9"/>
    <w:rsid w:val="5555C7E5"/>
    <w:rsid w:val="5555D4C5"/>
    <w:rsid w:val="5556E46B"/>
    <w:rsid w:val="555AC5BC"/>
    <w:rsid w:val="555E4821"/>
    <w:rsid w:val="555FDE5D"/>
    <w:rsid w:val="55624207"/>
    <w:rsid w:val="55661633"/>
    <w:rsid w:val="5566673C"/>
    <w:rsid w:val="5567335C"/>
    <w:rsid w:val="5568F2ED"/>
    <w:rsid w:val="556A5237"/>
    <w:rsid w:val="556BF16E"/>
    <w:rsid w:val="55705BE2"/>
    <w:rsid w:val="5571ABA9"/>
    <w:rsid w:val="5571D19E"/>
    <w:rsid w:val="5572AE33"/>
    <w:rsid w:val="5573F823"/>
    <w:rsid w:val="5574D930"/>
    <w:rsid w:val="557646A5"/>
    <w:rsid w:val="55766B02"/>
    <w:rsid w:val="55767012"/>
    <w:rsid w:val="557A7C34"/>
    <w:rsid w:val="557A8978"/>
    <w:rsid w:val="557F5633"/>
    <w:rsid w:val="5582208F"/>
    <w:rsid w:val="5587B4B6"/>
    <w:rsid w:val="5588DB59"/>
    <w:rsid w:val="558AAA81"/>
    <w:rsid w:val="558C5986"/>
    <w:rsid w:val="558F26F8"/>
    <w:rsid w:val="55905D05"/>
    <w:rsid w:val="559130C1"/>
    <w:rsid w:val="5594491F"/>
    <w:rsid w:val="559E54B3"/>
    <w:rsid w:val="559F9A02"/>
    <w:rsid w:val="55A1E707"/>
    <w:rsid w:val="55A7B975"/>
    <w:rsid w:val="55A920DB"/>
    <w:rsid w:val="55AAB52F"/>
    <w:rsid w:val="55AC6758"/>
    <w:rsid w:val="55ACF772"/>
    <w:rsid w:val="55B402F1"/>
    <w:rsid w:val="55B72442"/>
    <w:rsid w:val="55B9C80F"/>
    <w:rsid w:val="55BB6EE6"/>
    <w:rsid w:val="55BD1AD6"/>
    <w:rsid w:val="55BD8C1D"/>
    <w:rsid w:val="55C45477"/>
    <w:rsid w:val="55C4B2AB"/>
    <w:rsid w:val="55C4C187"/>
    <w:rsid w:val="55C59296"/>
    <w:rsid w:val="55C5FD08"/>
    <w:rsid w:val="55CA4E6A"/>
    <w:rsid w:val="55D287BD"/>
    <w:rsid w:val="55D76442"/>
    <w:rsid w:val="55DEF31A"/>
    <w:rsid w:val="55E1CDA2"/>
    <w:rsid w:val="55E53CA7"/>
    <w:rsid w:val="55E9DB25"/>
    <w:rsid w:val="55ECC055"/>
    <w:rsid w:val="55ECE99A"/>
    <w:rsid w:val="55EFFD4B"/>
    <w:rsid w:val="55F9DDDE"/>
    <w:rsid w:val="55FAC4D1"/>
    <w:rsid w:val="55FF4C38"/>
    <w:rsid w:val="5601FAE2"/>
    <w:rsid w:val="5603FA1E"/>
    <w:rsid w:val="5605A49E"/>
    <w:rsid w:val="560BFC43"/>
    <w:rsid w:val="560D90E9"/>
    <w:rsid w:val="560E155D"/>
    <w:rsid w:val="56101F50"/>
    <w:rsid w:val="5614A978"/>
    <w:rsid w:val="56154FBE"/>
    <w:rsid w:val="561899BD"/>
    <w:rsid w:val="56220138"/>
    <w:rsid w:val="562B2EBF"/>
    <w:rsid w:val="562D7EF3"/>
    <w:rsid w:val="563B3F34"/>
    <w:rsid w:val="56408311"/>
    <w:rsid w:val="5644F649"/>
    <w:rsid w:val="5647E5B2"/>
    <w:rsid w:val="5649CF1A"/>
    <w:rsid w:val="564D951B"/>
    <w:rsid w:val="56502325"/>
    <w:rsid w:val="5651AFFB"/>
    <w:rsid w:val="565309F8"/>
    <w:rsid w:val="565521A0"/>
    <w:rsid w:val="565A1A07"/>
    <w:rsid w:val="565B7455"/>
    <w:rsid w:val="56622923"/>
    <w:rsid w:val="56628C91"/>
    <w:rsid w:val="5664081F"/>
    <w:rsid w:val="56656AC3"/>
    <w:rsid w:val="566C6705"/>
    <w:rsid w:val="5671F236"/>
    <w:rsid w:val="56761D4B"/>
    <w:rsid w:val="567962E8"/>
    <w:rsid w:val="567CD9AD"/>
    <w:rsid w:val="56815D3E"/>
    <w:rsid w:val="56883CB4"/>
    <w:rsid w:val="56889B50"/>
    <w:rsid w:val="568C9691"/>
    <w:rsid w:val="568CFC62"/>
    <w:rsid w:val="568EA25D"/>
    <w:rsid w:val="5697B341"/>
    <w:rsid w:val="569EC61B"/>
    <w:rsid w:val="56A293CC"/>
    <w:rsid w:val="56A4876D"/>
    <w:rsid w:val="56A4F494"/>
    <w:rsid w:val="56A530CB"/>
    <w:rsid w:val="56A8637F"/>
    <w:rsid w:val="56A877EC"/>
    <w:rsid w:val="56A9DF59"/>
    <w:rsid w:val="56ABF724"/>
    <w:rsid w:val="56ADBCED"/>
    <w:rsid w:val="56B12E07"/>
    <w:rsid w:val="56B35D57"/>
    <w:rsid w:val="56BE7406"/>
    <w:rsid w:val="56BF4A73"/>
    <w:rsid w:val="56C4EBA0"/>
    <w:rsid w:val="56C532EF"/>
    <w:rsid w:val="56C55F13"/>
    <w:rsid w:val="56CB2D50"/>
    <w:rsid w:val="56CF4D6D"/>
    <w:rsid w:val="56D54E6D"/>
    <w:rsid w:val="56D9A92E"/>
    <w:rsid w:val="56E1F5D0"/>
    <w:rsid w:val="56E26BBA"/>
    <w:rsid w:val="56E6A92A"/>
    <w:rsid w:val="56E94CF3"/>
    <w:rsid w:val="56ECA67D"/>
    <w:rsid w:val="56F49B4A"/>
    <w:rsid w:val="56FD5B01"/>
    <w:rsid w:val="56FE9271"/>
    <w:rsid w:val="5702DB17"/>
    <w:rsid w:val="570984A7"/>
    <w:rsid w:val="570A506B"/>
    <w:rsid w:val="570D678E"/>
    <w:rsid w:val="57110EC6"/>
    <w:rsid w:val="5713F02F"/>
    <w:rsid w:val="5715A14A"/>
    <w:rsid w:val="5729A0EB"/>
    <w:rsid w:val="572B657B"/>
    <w:rsid w:val="572B7236"/>
    <w:rsid w:val="572DAA97"/>
    <w:rsid w:val="57305073"/>
    <w:rsid w:val="57335420"/>
    <w:rsid w:val="573B0BAF"/>
    <w:rsid w:val="573EB252"/>
    <w:rsid w:val="573EE376"/>
    <w:rsid w:val="573EFB89"/>
    <w:rsid w:val="57416195"/>
    <w:rsid w:val="5743F6FD"/>
    <w:rsid w:val="57469639"/>
    <w:rsid w:val="574783CD"/>
    <w:rsid w:val="574788B5"/>
    <w:rsid w:val="5747EFDA"/>
    <w:rsid w:val="574B437C"/>
    <w:rsid w:val="574D0B31"/>
    <w:rsid w:val="574E74A3"/>
    <w:rsid w:val="5750E4DC"/>
    <w:rsid w:val="5751CBD1"/>
    <w:rsid w:val="57595C7E"/>
    <w:rsid w:val="575AB4F0"/>
    <w:rsid w:val="575F304B"/>
    <w:rsid w:val="576132F4"/>
    <w:rsid w:val="5766DED8"/>
    <w:rsid w:val="5768D29B"/>
    <w:rsid w:val="57787595"/>
    <w:rsid w:val="577929E3"/>
    <w:rsid w:val="577A7EE0"/>
    <w:rsid w:val="577E1265"/>
    <w:rsid w:val="5780229B"/>
    <w:rsid w:val="57826B9C"/>
    <w:rsid w:val="57866D1B"/>
    <w:rsid w:val="57872D6E"/>
    <w:rsid w:val="5789F05B"/>
    <w:rsid w:val="578C5EC9"/>
    <w:rsid w:val="5796A83B"/>
    <w:rsid w:val="579842AE"/>
    <w:rsid w:val="579958DF"/>
    <w:rsid w:val="5799F39F"/>
    <w:rsid w:val="579C86A3"/>
    <w:rsid w:val="579F0B92"/>
    <w:rsid w:val="579FCBE2"/>
    <w:rsid w:val="57A1E15A"/>
    <w:rsid w:val="57A3EA11"/>
    <w:rsid w:val="57A6AAC6"/>
    <w:rsid w:val="57A8B1D7"/>
    <w:rsid w:val="57A8B33A"/>
    <w:rsid w:val="57A8E7F4"/>
    <w:rsid w:val="57A95FEC"/>
    <w:rsid w:val="57ABADF9"/>
    <w:rsid w:val="57AFBA88"/>
    <w:rsid w:val="57B5F56D"/>
    <w:rsid w:val="57BCFAAA"/>
    <w:rsid w:val="57C09368"/>
    <w:rsid w:val="57C25DD4"/>
    <w:rsid w:val="57C32106"/>
    <w:rsid w:val="57C427BA"/>
    <w:rsid w:val="57C80BC2"/>
    <w:rsid w:val="57C83D8B"/>
    <w:rsid w:val="57C89EE6"/>
    <w:rsid w:val="57CB4DDE"/>
    <w:rsid w:val="57D2620E"/>
    <w:rsid w:val="57D57201"/>
    <w:rsid w:val="57D608B0"/>
    <w:rsid w:val="57D97408"/>
    <w:rsid w:val="57DA2784"/>
    <w:rsid w:val="57DA6F9B"/>
    <w:rsid w:val="57DB9B64"/>
    <w:rsid w:val="57DDB2D9"/>
    <w:rsid w:val="57DDF7F2"/>
    <w:rsid w:val="57DEE2E5"/>
    <w:rsid w:val="57E87E31"/>
    <w:rsid w:val="57EA193C"/>
    <w:rsid w:val="57EB77A2"/>
    <w:rsid w:val="57EBC8B0"/>
    <w:rsid w:val="57EBE837"/>
    <w:rsid w:val="57EE028F"/>
    <w:rsid w:val="57F015DC"/>
    <w:rsid w:val="57F3EE0E"/>
    <w:rsid w:val="57F504F5"/>
    <w:rsid w:val="57F9B36D"/>
    <w:rsid w:val="57FA50F7"/>
    <w:rsid w:val="57FB0E18"/>
    <w:rsid w:val="57FD8C18"/>
    <w:rsid w:val="580032D5"/>
    <w:rsid w:val="5800AB67"/>
    <w:rsid w:val="58031103"/>
    <w:rsid w:val="580E375F"/>
    <w:rsid w:val="580EE2B4"/>
    <w:rsid w:val="5812C0CE"/>
    <w:rsid w:val="581427E3"/>
    <w:rsid w:val="58180D6E"/>
    <w:rsid w:val="5818A64E"/>
    <w:rsid w:val="581B11D7"/>
    <w:rsid w:val="581C4D7A"/>
    <w:rsid w:val="581D1CCC"/>
    <w:rsid w:val="581F4D1B"/>
    <w:rsid w:val="582140A3"/>
    <w:rsid w:val="58245F0E"/>
    <w:rsid w:val="58272317"/>
    <w:rsid w:val="5829FB3C"/>
    <w:rsid w:val="58327873"/>
    <w:rsid w:val="5835408C"/>
    <w:rsid w:val="5835E56A"/>
    <w:rsid w:val="583C4A0D"/>
    <w:rsid w:val="5842CA12"/>
    <w:rsid w:val="5845D5A6"/>
    <w:rsid w:val="5849A019"/>
    <w:rsid w:val="584C7B4A"/>
    <w:rsid w:val="584DC69D"/>
    <w:rsid w:val="5855518B"/>
    <w:rsid w:val="585CD9B6"/>
    <w:rsid w:val="585F0E21"/>
    <w:rsid w:val="5860202A"/>
    <w:rsid w:val="58610198"/>
    <w:rsid w:val="58666CEC"/>
    <w:rsid w:val="5866FE74"/>
    <w:rsid w:val="58691FC8"/>
    <w:rsid w:val="586EBA3C"/>
    <w:rsid w:val="58724682"/>
    <w:rsid w:val="5875AAFB"/>
    <w:rsid w:val="5877938B"/>
    <w:rsid w:val="587BC590"/>
    <w:rsid w:val="587FFD7A"/>
    <w:rsid w:val="58800ADE"/>
    <w:rsid w:val="58893E6D"/>
    <w:rsid w:val="588C9DD3"/>
    <w:rsid w:val="5894B8A7"/>
    <w:rsid w:val="58978C71"/>
    <w:rsid w:val="58A0CEFB"/>
    <w:rsid w:val="58A72526"/>
    <w:rsid w:val="58A927EB"/>
    <w:rsid w:val="58B082C3"/>
    <w:rsid w:val="58B3CFF6"/>
    <w:rsid w:val="58B4F4E8"/>
    <w:rsid w:val="58B6B171"/>
    <w:rsid w:val="58BEDE03"/>
    <w:rsid w:val="58C29875"/>
    <w:rsid w:val="58C5455F"/>
    <w:rsid w:val="58C6E77B"/>
    <w:rsid w:val="58CABC46"/>
    <w:rsid w:val="58CEE91E"/>
    <w:rsid w:val="58D7CE13"/>
    <w:rsid w:val="58D8345C"/>
    <w:rsid w:val="58D91B7E"/>
    <w:rsid w:val="58DAA69C"/>
    <w:rsid w:val="58DD21B1"/>
    <w:rsid w:val="58DE7383"/>
    <w:rsid w:val="58E52717"/>
    <w:rsid w:val="58E8637E"/>
    <w:rsid w:val="58EAB233"/>
    <w:rsid w:val="58ECD091"/>
    <w:rsid w:val="58F02BEE"/>
    <w:rsid w:val="58F563CF"/>
    <w:rsid w:val="58F5BF2E"/>
    <w:rsid w:val="58F88A4B"/>
    <w:rsid w:val="59063961"/>
    <w:rsid w:val="590B9A26"/>
    <w:rsid w:val="59121CC3"/>
    <w:rsid w:val="59150F40"/>
    <w:rsid w:val="5915E464"/>
    <w:rsid w:val="592487D6"/>
    <w:rsid w:val="592493E5"/>
    <w:rsid w:val="59293088"/>
    <w:rsid w:val="592B5CE9"/>
    <w:rsid w:val="592C6D95"/>
    <w:rsid w:val="592CDE90"/>
    <w:rsid w:val="592CF5D0"/>
    <w:rsid w:val="5931E3CB"/>
    <w:rsid w:val="593337AC"/>
    <w:rsid w:val="5935509B"/>
    <w:rsid w:val="59355552"/>
    <w:rsid w:val="5935B539"/>
    <w:rsid w:val="5939BE66"/>
    <w:rsid w:val="5939F533"/>
    <w:rsid w:val="593B6D76"/>
    <w:rsid w:val="593C42E5"/>
    <w:rsid w:val="5943E767"/>
    <w:rsid w:val="594CA944"/>
    <w:rsid w:val="594D8E7A"/>
    <w:rsid w:val="59524742"/>
    <w:rsid w:val="595310E4"/>
    <w:rsid w:val="595972C1"/>
    <w:rsid w:val="595E2A8B"/>
    <w:rsid w:val="5968AA5F"/>
    <w:rsid w:val="596E233D"/>
    <w:rsid w:val="596FE6EE"/>
    <w:rsid w:val="5970FD99"/>
    <w:rsid w:val="59715BEE"/>
    <w:rsid w:val="5975AF58"/>
    <w:rsid w:val="5978AB18"/>
    <w:rsid w:val="5979AD55"/>
    <w:rsid w:val="597B1152"/>
    <w:rsid w:val="597D479F"/>
    <w:rsid w:val="597F2D9E"/>
    <w:rsid w:val="59803D13"/>
    <w:rsid w:val="59804896"/>
    <w:rsid w:val="598159E8"/>
    <w:rsid w:val="5982DC24"/>
    <w:rsid w:val="59834A4D"/>
    <w:rsid w:val="59864C5A"/>
    <w:rsid w:val="598BA917"/>
    <w:rsid w:val="598BE3A4"/>
    <w:rsid w:val="59904654"/>
    <w:rsid w:val="59966E6C"/>
    <w:rsid w:val="599D486B"/>
    <w:rsid w:val="599F04EB"/>
    <w:rsid w:val="59A3736F"/>
    <w:rsid w:val="59A405E4"/>
    <w:rsid w:val="59A7A782"/>
    <w:rsid w:val="59ACCD7E"/>
    <w:rsid w:val="59AD29BE"/>
    <w:rsid w:val="59BC2E27"/>
    <w:rsid w:val="59C024C7"/>
    <w:rsid w:val="59C2389C"/>
    <w:rsid w:val="59C82F88"/>
    <w:rsid w:val="59C9DAA1"/>
    <w:rsid w:val="59CFB900"/>
    <w:rsid w:val="59D0C2FA"/>
    <w:rsid w:val="59D1562A"/>
    <w:rsid w:val="59D33082"/>
    <w:rsid w:val="59D44B8D"/>
    <w:rsid w:val="59D4E2C5"/>
    <w:rsid w:val="59D508E8"/>
    <w:rsid w:val="59DCC108"/>
    <w:rsid w:val="59DE189D"/>
    <w:rsid w:val="59E0670D"/>
    <w:rsid w:val="59E22DD2"/>
    <w:rsid w:val="59E345FA"/>
    <w:rsid w:val="59E3B2DB"/>
    <w:rsid w:val="59E7ACA8"/>
    <w:rsid w:val="59EAC72C"/>
    <w:rsid w:val="59F06C7B"/>
    <w:rsid w:val="59F11439"/>
    <w:rsid w:val="59F418C2"/>
    <w:rsid w:val="59F4CF93"/>
    <w:rsid w:val="59F69FCA"/>
    <w:rsid w:val="59F951C9"/>
    <w:rsid w:val="59FB7326"/>
    <w:rsid w:val="59FBCF69"/>
    <w:rsid w:val="59FDEAB0"/>
    <w:rsid w:val="59FE0360"/>
    <w:rsid w:val="59FEFD5F"/>
    <w:rsid w:val="59FFCA35"/>
    <w:rsid w:val="5A038892"/>
    <w:rsid w:val="5A06EA7A"/>
    <w:rsid w:val="5A07F433"/>
    <w:rsid w:val="5A0900D1"/>
    <w:rsid w:val="5A0C61E2"/>
    <w:rsid w:val="5A1288F3"/>
    <w:rsid w:val="5A15ABB2"/>
    <w:rsid w:val="5A1835D4"/>
    <w:rsid w:val="5A2085B5"/>
    <w:rsid w:val="5A21AD51"/>
    <w:rsid w:val="5A243BDE"/>
    <w:rsid w:val="5A25EB55"/>
    <w:rsid w:val="5A26430B"/>
    <w:rsid w:val="5A27CEEE"/>
    <w:rsid w:val="5A27FC9C"/>
    <w:rsid w:val="5A293DF1"/>
    <w:rsid w:val="5A33B63B"/>
    <w:rsid w:val="5A34E987"/>
    <w:rsid w:val="5A359236"/>
    <w:rsid w:val="5A364595"/>
    <w:rsid w:val="5A3C6181"/>
    <w:rsid w:val="5A3D214A"/>
    <w:rsid w:val="5A41F4C2"/>
    <w:rsid w:val="5A43BCD0"/>
    <w:rsid w:val="5A493D7C"/>
    <w:rsid w:val="5A49D571"/>
    <w:rsid w:val="5A4D0897"/>
    <w:rsid w:val="5A4FFD8E"/>
    <w:rsid w:val="5A57658F"/>
    <w:rsid w:val="5A592A21"/>
    <w:rsid w:val="5A59A6AD"/>
    <w:rsid w:val="5A5B0113"/>
    <w:rsid w:val="5A5DDEAE"/>
    <w:rsid w:val="5A603477"/>
    <w:rsid w:val="5A613771"/>
    <w:rsid w:val="5A680F2C"/>
    <w:rsid w:val="5A6D6B73"/>
    <w:rsid w:val="5A704AA3"/>
    <w:rsid w:val="5A72396C"/>
    <w:rsid w:val="5A78DC9F"/>
    <w:rsid w:val="5A78DDE2"/>
    <w:rsid w:val="5A7A098F"/>
    <w:rsid w:val="5A7D366B"/>
    <w:rsid w:val="5A808F3A"/>
    <w:rsid w:val="5A830898"/>
    <w:rsid w:val="5A8479C4"/>
    <w:rsid w:val="5A85D58D"/>
    <w:rsid w:val="5A8D642A"/>
    <w:rsid w:val="5A8E1212"/>
    <w:rsid w:val="5A8F5089"/>
    <w:rsid w:val="5A96E3E4"/>
    <w:rsid w:val="5A9B170B"/>
    <w:rsid w:val="5A9FBFC5"/>
    <w:rsid w:val="5AA03766"/>
    <w:rsid w:val="5AA1EDDE"/>
    <w:rsid w:val="5AA2F0EE"/>
    <w:rsid w:val="5AAC111F"/>
    <w:rsid w:val="5AB084F8"/>
    <w:rsid w:val="5AB2468B"/>
    <w:rsid w:val="5AB3FD9E"/>
    <w:rsid w:val="5AB85FFE"/>
    <w:rsid w:val="5ABD012F"/>
    <w:rsid w:val="5ABE5167"/>
    <w:rsid w:val="5AC37ABD"/>
    <w:rsid w:val="5AC59566"/>
    <w:rsid w:val="5ACB678B"/>
    <w:rsid w:val="5ACE0CD0"/>
    <w:rsid w:val="5AD0E027"/>
    <w:rsid w:val="5AD17A3B"/>
    <w:rsid w:val="5AD4FFF3"/>
    <w:rsid w:val="5AD6CFA1"/>
    <w:rsid w:val="5AD8F777"/>
    <w:rsid w:val="5ADC9E86"/>
    <w:rsid w:val="5ADDE225"/>
    <w:rsid w:val="5ADDEFFD"/>
    <w:rsid w:val="5ADE4E10"/>
    <w:rsid w:val="5AE1E688"/>
    <w:rsid w:val="5AE2D470"/>
    <w:rsid w:val="5AE4334C"/>
    <w:rsid w:val="5AE6D470"/>
    <w:rsid w:val="5AE785AB"/>
    <w:rsid w:val="5AE80D43"/>
    <w:rsid w:val="5AE9405C"/>
    <w:rsid w:val="5AEEE908"/>
    <w:rsid w:val="5AF2A7EB"/>
    <w:rsid w:val="5AF30479"/>
    <w:rsid w:val="5AF3BB77"/>
    <w:rsid w:val="5AF43BBA"/>
    <w:rsid w:val="5AF9C62F"/>
    <w:rsid w:val="5AFF9734"/>
    <w:rsid w:val="5B02408B"/>
    <w:rsid w:val="5B0655E7"/>
    <w:rsid w:val="5B082D2C"/>
    <w:rsid w:val="5B0EDA4B"/>
    <w:rsid w:val="5B0F8AFF"/>
    <w:rsid w:val="5B126B65"/>
    <w:rsid w:val="5B153B91"/>
    <w:rsid w:val="5B1679DA"/>
    <w:rsid w:val="5B173CC3"/>
    <w:rsid w:val="5B1BC6FC"/>
    <w:rsid w:val="5B1DA4DE"/>
    <w:rsid w:val="5B1EE88D"/>
    <w:rsid w:val="5B1F8980"/>
    <w:rsid w:val="5B22EAD8"/>
    <w:rsid w:val="5B27429F"/>
    <w:rsid w:val="5B27FC79"/>
    <w:rsid w:val="5B2A44EE"/>
    <w:rsid w:val="5B2BE3BC"/>
    <w:rsid w:val="5B2C15D5"/>
    <w:rsid w:val="5B2DDDBF"/>
    <w:rsid w:val="5B32D7C1"/>
    <w:rsid w:val="5B34247D"/>
    <w:rsid w:val="5B42FD77"/>
    <w:rsid w:val="5B43DCE4"/>
    <w:rsid w:val="5B463D01"/>
    <w:rsid w:val="5B4C2CC9"/>
    <w:rsid w:val="5B4C813D"/>
    <w:rsid w:val="5B50BFBC"/>
    <w:rsid w:val="5B541690"/>
    <w:rsid w:val="5B58D3F5"/>
    <w:rsid w:val="5B5E631B"/>
    <w:rsid w:val="5B618164"/>
    <w:rsid w:val="5B65F786"/>
    <w:rsid w:val="5B6A35A9"/>
    <w:rsid w:val="5B73F319"/>
    <w:rsid w:val="5B756B66"/>
    <w:rsid w:val="5B763E21"/>
    <w:rsid w:val="5B7B48E6"/>
    <w:rsid w:val="5B7FFE52"/>
    <w:rsid w:val="5B806442"/>
    <w:rsid w:val="5B825A3C"/>
    <w:rsid w:val="5B84A54C"/>
    <w:rsid w:val="5B84B59B"/>
    <w:rsid w:val="5B875CD2"/>
    <w:rsid w:val="5B87EAFF"/>
    <w:rsid w:val="5B942B3B"/>
    <w:rsid w:val="5B94B828"/>
    <w:rsid w:val="5B97632D"/>
    <w:rsid w:val="5B977AD4"/>
    <w:rsid w:val="5B9D6EA9"/>
    <w:rsid w:val="5B9D93ED"/>
    <w:rsid w:val="5BA03EC0"/>
    <w:rsid w:val="5BA11865"/>
    <w:rsid w:val="5BA3D580"/>
    <w:rsid w:val="5BA8A22A"/>
    <w:rsid w:val="5BAF16E3"/>
    <w:rsid w:val="5BB14362"/>
    <w:rsid w:val="5BB733C6"/>
    <w:rsid w:val="5BB768B9"/>
    <w:rsid w:val="5BB8B6BF"/>
    <w:rsid w:val="5BBAF33B"/>
    <w:rsid w:val="5BBFB804"/>
    <w:rsid w:val="5BC065EE"/>
    <w:rsid w:val="5BC07CEA"/>
    <w:rsid w:val="5BC26DCE"/>
    <w:rsid w:val="5BC4AE6D"/>
    <w:rsid w:val="5BC8015D"/>
    <w:rsid w:val="5BC8FA2B"/>
    <w:rsid w:val="5BCF2940"/>
    <w:rsid w:val="5BD13633"/>
    <w:rsid w:val="5BD1D513"/>
    <w:rsid w:val="5BD75242"/>
    <w:rsid w:val="5BD91FFB"/>
    <w:rsid w:val="5BDAF62F"/>
    <w:rsid w:val="5BDC3BCD"/>
    <w:rsid w:val="5BDCB8B1"/>
    <w:rsid w:val="5BDF6DA3"/>
    <w:rsid w:val="5BE15320"/>
    <w:rsid w:val="5BE5AF50"/>
    <w:rsid w:val="5BE8676C"/>
    <w:rsid w:val="5BEA9939"/>
    <w:rsid w:val="5BEE01ED"/>
    <w:rsid w:val="5BF01E74"/>
    <w:rsid w:val="5BF8E211"/>
    <w:rsid w:val="5BF8EB5A"/>
    <w:rsid w:val="5BF94CF6"/>
    <w:rsid w:val="5BFA0B51"/>
    <w:rsid w:val="5C05D350"/>
    <w:rsid w:val="5C063EB5"/>
    <w:rsid w:val="5C064711"/>
    <w:rsid w:val="5C081712"/>
    <w:rsid w:val="5C08BA4A"/>
    <w:rsid w:val="5C0A48C9"/>
    <w:rsid w:val="5C0A4C91"/>
    <w:rsid w:val="5C0B0D8A"/>
    <w:rsid w:val="5C0B8CD1"/>
    <w:rsid w:val="5C135292"/>
    <w:rsid w:val="5C13FD94"/>
    <w:rsid w:val="5C185385"/>
    <w:rsid w:val="5C1B51E5"/>
    <w:rsid w:val="5C1F10AC"/>
    <w:rsid w:val="5C22D591"/>
    <w:rsid w:val="5C23835E"/>
    <w:rsid w:val="5C2F2303"/>
    <w:rsid w:val="5C3008DC"/>
    <w:rsid w:val="5C315BAC"/>
    <w:rsid w:val="5C35608B"/>
    <w:rsid w:val="5C3F315D"/>
    <w:rsid w:val="5C41D606"/>
    <w:rsid w:val="5C473485"/>
    <w:rsid w:val="5C47BD9F"/>
    <w:rsid w:val="5C491184"/>
    <w:rsid w:val="5C49EC15"/>
    <w:rsid w:val="5C533EC2"/>
    <w:rsid w:val="5C56FF1A"/>
    <w:rsid w:val="5C583A00"/>
    <w:rsid w:val="5C5F7511"/>
    <w:rsid w:val="5C60253F"/>
    <w:rsid w:val="5C61DAF5"/>
    <w:rsid w:val="5C6538DB"/>
    <w:rsid w:val="5C65A8C5"/>
    <w:rsid w:val="5C66C6D0"/>
    <w:rsid w:val="5C6750E7"/>
    <w:rsid w:val="5C725192"/>
    <w:rsid w:val="5C73C861"/>
    <w:rsid w:val="5C74CA8E"/>
    <w:rsid w:val="5C771E3E"/>
    <w:rsid w:val="5C794883"/>
    <w:rsid w:val="5C7E3F8B"/>
    <w:rsid w:val="5C7F9561"/>
    <w:rsid w:val="5C837510"/>
    <w:rsid w:val="5C8AF8F5"/>
    <w:rsid w:val="5C8B08F1"/>
    <w:rsid w:val="5C8CA12B"/>
    <w:rsid w:val="5C8F7E13"/>
    <w:rsid w:val="5C9435B1"/>
    <w:rsid w:val="5C969F17"/>
    <w:rsid w:val="5C97E47C"/>
    <w:rsid w:val="5C98D61F"/>
    <w:rsid w:val="5C98F4BD"/>
    <w:rsid w:val="5C9EDA58"/>
    <w:rsid w:val="5CA432CA"/>
    <w:rsid w:val="5CA9A3FB"/>
    <w:rsid w:val="5CAB13A4"/>
    <w:rsid w:val="5CAFA2DA"/>
    <w:rsid w:val="5CB24633"/>
    <w:rsid w:val="5CB7316B"/>
    <w:rsid w:val="5CBE0672"/>
    <w:rsid w:val="5CBE9D93"/>
    <w:rsid w:val="5CC17596"/>
    <w:rsid w:val="5CC1E2DB"/>
    <w:rsid w:val="5CC67A63"/>
    <w:rsid w:val="5CC6AA93"/>
    <w:rsid w:val="5CC79F32"/>
    <w:rsid w:val="5CC7B8BD"/>
    <w:rsid w:val="5CD25463"/>
    <w:rsid w:val="5CD33173"/>
    <w:rsid w:val="5CD356BD"/>
    <w:rsid w:val="5CD5B9EE"/>
    <w:rsid w:val="5CD652E2"/>
    <w:rsid w:val="5CD94DB6"/>
    <w:rsid w:val="5CDB8E40"/>
    <w:rsid w:val="5CDC4230"/>
    <w:rsid w:val="5CDC82E2"/>
    <w:rsid w:val="5CDDC2E8"/>
    <w:rsid w:val="5CE8AFB6"/>
    <w:rsid w:val="5CE8B7F7"/>
    <w:rsid w:val="5CEB5E6D"/>
    <w:rsid w:val="5CEBB6D1"/>
    <w:rsid w:val="5CEEE898"/>
    <w:rsid w:val="5CEF2465"/>
    <w:rsid w:val="5CF5E7E7"/>
    <w:rsid w:val="5CF64C22"/>
    <w:rsid w:val="5CF8426F"/>
    <w:rsid w:val="5D038401"/>
    <w:rsid w:val="5D044893"/>
    <w:rsid w:val="5D0E0BEC"/>
    <w:rsid w:val="5D0F4AC9"/>
    <w:rsid w:val="5D114363"/>
    <w:rsid w:val="5D11E34B"/>
    <w:rsid w:val="5D12F4DA"/>
    <w:rsid w:val="5D132E22"/>
    <w:rsid w:val="5D191DF6"/>
    <w:rsid w:val="5D251426"/>
    <w:rsid w:val="5D293C93"/>
    <w:rsid w:val="5D2BE424"/>
    <w:rsid w:val="5D2CCD72"/>
    <w:rsid w:val="5D2CF8A3"/>
    <w:rsid w:val="5D30040D"/>
    <w:rsid w:val="5D335B28"/>
    <w:rsid w:val="5D358E58"/>
    <w:rsid w:val="5D366CCA"/>
    <w:rsid w:val="5D390DD9"/>
    <w:rsid w:val="5D3A226C"/>
    <w:rsid w:val="5D3C8672"/>
    <w:rsid w:val="5D44AE2F"/>
    <w:rsid w:val="5D49342E"/>
    <w:rsid w:val="5D53A577"/>
    <w:rsid w:val="5D594BA6"/>
    <w:rsid w:val="5D5A2F74"/>
    <w:rsid w:val="5D5CE8F5"/>
    <w:rsid w:val="5D5E787F"/>
    <w:rsid w:val="5D601F34"/>
    <w:rsid w:val="5D61B83A"/>
    <w:rsid w:val="5D62576A"/>
    <w:rsid w:val="5D6EC4C4"/>
    <w:rsid w:val="5D706574"/>
    <w:rsid w:val="5D75D49C"/>
    <w:rsid w:val="5D76F834"/>
    <w:rsid w:val="5D787D9C"/>
    <w:rsid w:val="5D7A1667"/>
    <w:rsid w:val="5D7A8BF9"/>
    <w:rsid w:val="5D81E8F7"/>
    <w:rsid w:val="5D84DABC"/>
    <w:rsid w:val="5D861D4D"/>
    <w:rsid w:val="5D87D9C3"/>
    <w:rsid w:val="5D8E659B"/>
    <w:rsid w:val="5D8E9AE2"/>
    <w:rsid w:val="5D94D84D"/>
    <w:rsid w:val="5D95AE78"/>
    <w:rsid w:val="5DA015B5"/>
    <w:rsid w:val="5DA7072D"/>
    <w:rsid w:val="5DA864D1"/>
    <w:rsid w:val="5DACE7CF"/>
    <w:rsid w:val="5DAE3CF3"/>
    <w:rsid w:val="5DAF3DD7"/>
    <w:rsid w:val="5DB0777B"/>
    <w:rsid w:val="5DB2B0FC"/>
    <w:rsid w:val="5DB2E837"/>
    <w:rsid w:val="5DB31536"/>
    <w:rsid w:val="5DB54CB2"/>
    <w:rsid w:val="5DB7F74F"/>
    <w:rsid w:val="5DB94855"/>
    <w:rsid w:val="5DB9D1B1"/>
    <w:rsid w:val="5DBABF0E"/>
    <w:rsid w:val="5DBD1C27"/>
    <w:rsid w:val="5DBD62F2"/>
    <w:rsid w:val="5DBF06BE"/>
    <w:rsid w:val="5DC12E61"/>
    <w:rsid w:val="5DC53EDA"/>
    <w:rsid w:val="5DC57202"/>
    <w:rsid w:val="5DC5C211"/>
    <w:rsid w:val="5DC84855"/>
    <w:rsid w:val="5DC8D19F"/>
    <w:rsid w:val="5DC91E59"/>
    <w:rsid w:val="5DCB67E6"/>
    <w:rsid w:val="5DCDB576"/>
    <w:rsid w:val="5DCFE337"/>
    <w:rsid w:val="5DD1EAD3"/>
    <w:rsid w:val="5DD2B7D7"/>
    <w:rsid w:val="5DD51732"/>
    <w:rsid w:val="5DD57874"/>
    <w:rsid w:val="5DD7E511"/>
    <w:rsid w:val="5DDA0625"/>
    <w:rsid w:val="5DDAC19D"/>
    <w:rsid w:val="5DDC45B1"/>
    <w:rsid w:val="5DDF4733"/>
    <w:rsid w:val="5DE458DB"/>
    <w:rsid w:val="5DE5E7AB"/>
    <w:rsid w:val="5DE75A4F"/>
    <w:rsid w:val="5DE9D0F2"/>
    <w:rsid w:val="5DEAB6F9"/>
    <w:rsid w:val="5DED87FE"/>
    <w:rsid w:val="5DF40EEF"/>
    <w:rsid w:val="5DFE9E4A"/>
    <w:rsid w:val="5E02EB91"/>
    <w:rsid w:val="5E0348F5"/>
    <w:rsid w:val="5E06E67A"/>
    <w:rsid w:val="5E0BCC5D"/>
    <w:rsid w:val="5E0F727A"/>
    <w:rsid w:val="5E1138B0"/>
    <w:rsid w:val="5E12DFD7"/>
    <w:rsid w:val="5E138A02"/>
    <w:rsid w:val="5E15F6E5"/>
    <w:rsid w:val="5E19C971"/>
    <w:rsid w:val="5E1E17ED"/>
    <w:rsid w:val="5E1E234D"/>
    <w:rsid w:val="5E1E6041"/>
    <w:rsid w:val="5E206CB6"/>
    <w:rsid w:val="5E23095E"/>
    <w:rsid w:val="5E235FFB"/>
    <w:rsid w:val="5E253552"/>
    <w:rsid w:val="5E2608A5"/>
    <w:rsid w:val="5E27B7BF"/>
    <w:rsid w:val="5E330EC8"/>
    <w:rsid w:val="5E376051"/>
    <w:rsid w:val="5E4DE718"/>
    <w:rsid w:val="5E4F9241"/>
    <w:rsid w:val="5E560229"/>
    <w:rsid w:val="5E591709"/>
    <w:rsid w:val="5E5D73CC"/>
    <w:rsid w:val="5E5E79A3"/>
    <w:rsid w:val="5E609142"/>
    <w:rsid w:val="5E617A1C"/>
    <w:rsid w:val="5E638CA2"/>
    <w:rsid w:val="5E648F6B"/>
    <w:rsid w:val="5E68433B"/>
    <w:rsid w:val="5E688041"/>
    <w:rsid w:val="5E6EE43D"/>
    <w:rsid w:val="5E6F8E1E"/>
    <w:rsid w:val="5E716B5A"/>
    <w:rsid w:val="5E756D65"/>
    <w:rsid w:val="5E77111C"/>
    <w:rsid w:val="5E78E62A"/>
    <w:rsid w:val="5E7A95D5"/>
    <w:rsid w:val="5E7ABD8A"/>
    <w:rsid w:val="5E7E8106"/>
    <w:rsid w:val="5E804D84"/>
    <w:rsid w:val="5E8329C6"/>
    <w:rsid w:val="5E8C92EA"/>
    <w:rsid w:val="5E8D02C8"/>
    <w:rsid w:val="5E8E3A3C"/>
    <w:rsid w:val="5E8EB7A8"/>
    <w:rsid w:val="5E903362"/>
    <w:rsid w:val="5E915119"/>
    <w:rsid w:val="5E928F44"/>
    <w:rsid w:val="5E92DCA0"/>
    <w:rsid w:val="5E92F444"/>
    <w:rsid w:val="5E938C2F"/>
    <w:rsid w:val="5E939BA5"/>
    <w:rsid w:val="5E9420C3"/>
    <w:rsid w:val="5E9453B3"/>
    <w:rsid w:val="5E965815"/>
    <w:rsid w:val="5E968DC3"/>
    <w:rsid w:val="5E992114"/>
    <w:rsid w:val="5E9D9A7C"/>
    <w:rsid w:val="5EA1B263"/>
    <w:rsid w:val="5EA358E7"/>
    <w:rsid w:val="5EA3B292"/>
    <w:rsid w:val="5EA3BC47"/>
    <w:rsid w:val="5EA47F88"/>
    <w:rsid w:val="5EA7187D"/>
    <w:rsid w:val="5EA74699"/>
    <w:rsid w:val="5EA89F7F"/>
    <w:rsid w:val="5EB184AC"/>
    <w:rsid w:val="5EB2B0A0"/>
    <w:rsid w:val="5EB40181"/>
    <w:rsid w:val="5EB50E86"/>
    <w:rsid w:val="5EC0F3F3"/>
    <w:rsid w:val="5EC97D7B"/>
    <w:rsid w:val="5ECC6972"/>
    <w:rsid w:val="5ECD73C2"/>
    <w:rsid w:val="5ECED1E7"/>
    <w:rsid w:val="5ED0B9B1"/>
    <w:rsid w:val="5ED3830C"/>
    <w:rsid w:val="5ED8708A"/>
    <w:rsid w:val="5ED9FE96"/>
    <w:rsid w:val="5EDAFDB0"/>
    <w:rsid w:val="5EDBDD2B"/>
    <w:rsid w:val="5EDE5783"/>
    <w:rsid w:val="5EDEDB40"/>
    <w:rsid w:val="5EDFA9F7"/>
    <w:rsid w:val="5EE95B7A"/>
    <w:rsid w:val="5EEFD103"/>
    <w:rsid w:val="5EF0057A"/>
    <w:rsid w:val="5EF4C122"/>
    <w:rsid w:val="5EF77C61"/>
    <w:rsid w:val="5EF784C0"/>
    <w:rsid w:val="5EF7AF4F"/>
    <w:rsid w:val="5EF8B767"/>
    <w:rsid w:val="5EF8DE8F"/>
    <w:rsid w:val="5F028171"/>
    <w:rsid w:val="5F0C5F3D"/>
    <w:rsid w:val="5F0CEC7D"/>
    <w:rsid w:val="5F0DB060"/>
    <w:rsid w:val="5F111225"/>
    <w:rsid w:val="5F1368D5"/>
    <w:rsid w:val="5F14B008"/>
    <w:rsid w:val="5F18BB48"/>
    <w:rsid w:val="5F1B48A8"/>
    <w:rsid w:val="5F214CB7"/>
    <w:rsid w:val="5F27FBE9"/>
    <w:rsid w:val="5F28019E"/>
    <w:rsid w:val="5F2BBAD8"/>
    <w:rsid w:val="5F2BBF73"/>
    <w:rsid w:val="5F2CB2E8"/>
    <w:rsid w:val="5F32EA6C"/>
    <w:rsid w:val="5F34076B"/>
    <w:rsid w:val="5F35CEC2"/>
    <w:rsid w:val="5F3EBCD5"/>
    <w:rsid w:val="5F43A4A9"/>
    <w:rsid w:val="5F45B932"/>
    <w:rsid w:val="5F4919AA"/>
    <w:rsid w:val="5F4AC789"/>
    <w:rsid w:val="5F4D633A"/>
    <w:rsid w:val="5F4F76E3"/>
    <w:rsid w:val="5F580195"/>
    <w:rsid w:val="5F59F9D3"/>
    <w:rsid w:val="5F5CBFB7"/>
    <w:rsid w:val="5F6565DC"/>
    <w:rsid w:val="5F676498"/>
    <w:rsid w:val="5F686E7B"/>
    <w:rsid w:val="5F6C260C"/>
    <w:rsid w:val="5F74DB70"/>
    <w:rsid w:val="5F76AE05"/>
    <w:rsid w:val="5F7B6987"/>
    <w:rsid w:val="5F7BE051"/>
    <w:rsid w:val="5F7C597B"/>
    <w:rsid w:val="5F833F85"/>
    <w:rsid w:val="5F8BD631"/>
    <w:rsid w:val="5F925261"/>
    <w:rsid w:val="5F931474"/>
    <w:rsid w:val="5F96B4C9"/>
    <w:rsid w:val="5F979A8E"/>
    <w:rsid w:val="5F9B633B"/>
    <w:rsid w:val="5F9CAB93"/>
    <w:rsid w:val="5FA2EAF9"/>
    <w:rsid w:val="5FAB2781"/>
    <w:rsid w:val="5FBEC482"/>
    <w:rsid w:val="5FBF635A"/>
    <w:rsid w:val="5FBFDB5B"/>
    <w:rsid w:val="5FC062CA"/>
    <w:rsid w:val="5FC47CCE"/>
    <w:rsid w:val="5FC56B1E"/>
    <w:rsid w:val="5FC724A8"/>
    <w:rsid w:val="5FC766AD"/>
    <w:rsid w:val="5FCE0076"/>
    <w:rsid w:val="5FCE7AB3"/>
    <w:rsid w:val="5FD3AFB8"/>
    <w:rsid w:val="5FD903DD"/>
    <w:rsid w:val="5FDB4BFD"/>
    <w:rsid w:val="5FDCF05F"/>
    <w:rsid w:val="5FDD4B22"/>
    <w:rsid w:val="5FE2B9CD"/>
    <w:rsid w:val="5FE36EFD"/>
    <w:rsid w:val="5FE57EF9"/>
    <w:rsid w:val="5FEA0AFC"/>
    <w:rsid w:val="5FEC01C6"/>
    <w:rsid w:val="5FEDA9CC"/>
    <w:rsid w:val="5FF813D4"/>
    <w:rsid w:val="5FF8B15A"/>
    <w:rsid w:val="5FF9A4D3"/>
    <w:rsid w:val="5FFB125F"/>
    <w:rsid w:val="5FFC2DAC"/>
    <w:rsid w:val="5FFC5B99"/>
    <w:rsid w:val="5FFCB345"/>
    <w:rsid w:val="5FFD1F68"/>
    <w:rsid w:val="5FFE7CAE"/>
    <w:rsid w:val="6000FDDF"/>
    <w:rsid w:val="6001D271"/>
    <w:rsid w:val="600685FA"/>
    <w:rsid w:val="6006AC2C"/>
    <w:rsid w:val="600BC45E"/>
    <w:rsid w:val="600C33F9"/>
    <w:rsid w:val="601611AE"/>
    <w:rsid w:val="601765DD"/>
    <w:rsid w:val="6018789F"/>
    <w:rsid w:val="601BEB33"/>
    <w:rsid w:val="601C2C00"/>
    <w:rsid w:val="601DCB35"/>
    <w:rsid w:val="601F0F8C"/>
    <w:rsid w:val="60210972"/>
    <w:rsid w:val="6022E405"/>
    <w:rsid w:val="602FDEA3"/>
    <w:rsid w:val="603459E7"/>
    <w:rsid w:val="604005A1"/>
    <w:rsid w:val="6042E7CF"/>
    <w:rsid w:val="604DE014"/>
    <w:rsid w:val="604EBF36"/>
    <w:rsid w:val="60500FAC"/>
    <w:rsid w:val="60566128"/>
    <w:rsid w:val="6057DF57"/>
    <w:rsid w:val="6058ED68"/>
    <w:rsid w:val="605B74BE"/>
    <w:rsid w:val="605D93F8"/>
    <w:rsid w:val="6060DF35"/>
    <w:rsid w:val="6061246C"/>
    <w:rsid w:val="6061AE24"/>
    <w:rsid w:val="60684675"/>
    <w:rsid w:val="6068C779"/>
    <w:rsid w:val="606F3B2B"/>
    <w:rsid w:val="6073206F"/>
    <w:rsid w:val="607A76FC"/>
    <w:rsid w:val="607DDD7B"/>
    <w:rsid w:val="6082922E"/>
    <w:rsid w:val="6084D760"/>
    <w:rsid w:val="6087809D"/>
    <w:rsid w:val="6089C4F4"/>
    <w:rsid w:val="608C9A46"/>
    <w:rsid w:val="608E3484"/>
    <w:rsid w:val="608E448B"/>
    <w:rsid w:val="6091F17F"/>
    <w:rsid w:val="6092EC38"/>
    <w:rsid w:val="60935C90"/>
    <w:rsid w:val="6095E87A"/>
    <w:rsid w:val="6097668B"/>
    <w:rsid w:val="609FB3B0"/>
    <w:rsid w:val="60A601A0"/>
    <w:rsid w:val="60A884C7"/>
    <w:rsid w:val="60A91BBA"/>
    <w:rsid w:val="60ABB85E"/>
    <w:rsid w:val="60AFCC6E"/>
    <w:rsid w:val="60AFD084"/>
    <w:rsid w:val="60B413B6"/>
    <w:rsid w:val="60B6E2D5"/>
    <w:rsid w:val="60BC7B43"/>
    <w:rsid w:val="60BCDED9"/>
    <w:rsid w:val="60BCEB8A"/>
    <w:rsid w:val="60BE1013"/>
    <w:rsid w:val="60C0F0FF"/>
    <w:rsid w:val="60C1CEB1"/>
    <w:rsid w:val="60C303B5"/>
    <w:rsid w:val="60C3ECCD"/>
    <w:rsid w:val="60C9D29B"/>
    <w:rsid w:val="60CB5ADA"/>
    <w:rsid w:val="60CBA412"/>
    <w:rsid w:val="60CCBE50"/>
    <w:rsid w:val="60D4A698"/>
    <w:rsid w:val="60DA7A90"/>
    <w:rsid w:val="60DB9746"/>
    <w:rsid w:val="60E0A21C"/>
    <w:rsid w:val="60E0D47D"/>
    <w:rsid w:val="60E14C45"/>
    <w:rsid w:val="60E3724E"/>
    <w:rsid w:val="60E7BA3E"/>
    <w:rsid w:val="60E8DD3B"/>
    <w:rsid w:val="60EBF571"/>
    <w:rsid w:val="60EFBB5F"/>
    <w:rsid w:val="60EFEE0B"/>
    <w:rsid w:val="60F0B929"/>
    <w:rsid w:val="60F2EA97"/>
    <w:rsid w:val="60F4949C"/>
    <w:rsid w:val="60FBECE5"/>
    <w:rsid w:val="60FE3BFB"/>
    <w:rsid w:val="61008873"/>
    <w:rsid w:val="610214F9"/>
    <w:rsid w:val="6103A2D2"/>
    <w:rsid w:val="610804DD"/>
    <w:rsid w:val="61082413"/>
    <w:rsid w:val="61099C19"/>
    <w:rsid w:val="6109D160"/>
    <w:rsid w:val="610C86DC"/>
    <w:rsid w:val="610E0CCA"/>
    <w:rsid w:val="61131268"/>
    <w:rsid w:val="611E2755"/>
    <w:rsid w:val="611ECE8E"/>
    <w:rsid w:val="612166BA"/>
    <w:rsid w:val="612A3D51"/>
    <w:rsid w:val="612D6A14"/>
    <w:rsid w:val="612E011D"/>
    <w:rsid w:val="612F1EC3"/>
    <w:rsid w:val="613332FB"/>
    <w:rsid w:val="6135B021"/>
    <w:rsid w:val="613ACE8D"/>
    <w:rsid w:val="613AED36"/>
    <w:rsid w:val="613BEBF0"/>
    <w:rsid w:val="613C81B3"/>
    <w:rsid w:val="613CD334"/>
    <w:rsid w:val="6141635A"/>
    <w:rsid w:val="61470349"/>
    <w:rsid w:val="6147083F"/>
    <w:rsid w:val="614790B7"/>
    <w:rsid w:val="61491202"/>
    <w:rsid w:val="6149CBBC"/>
    <w:rsid w:val="614B11A6"/>
    <w:rsid w:val="614E5144"/>
    <w:rsid w:val="6152697F"/>
    <w:rsid w:val="6152B73B"/>
    <w:rsid w:val="61558511"/>
    <w:rsid w:val="615C76CC"/>
    <w:rsid w:val="615D0B79"/>
    <w:rsid w:val="615F4865"/>
    <w:rsid w:val="61608C9E"/>
    <w:rsid w:val="6164F6F3"/>
    <w:rsid w:val="61680C75"/>
    <w:rsid w:val="61725181"/>
    <w:rsid w:val="61736CC5"/>
    <w:rsid w:val="617599C4"/>
    <w:rsid w:val="617E7F0A"/>
    <w:rsid w:val="617F8747"/>
    <w:rsid w:val="6181D1B2"/>
    <w:rsid w:val="61850D76"/>
    <w:rsid w:val="6185DF41"/>
    <w:rsid w:val="618820ED"/>
    <w:rsid w:val="61897E76"/>
    <w:rsid w:val="6189E379"/>
    <w:rsid w:val="618B1BE1"/>
    <w:rsid w:val="618F234C"/>
    <w:rsid w:val="6193301A"/>
    <w:rsid w:val="61933EE1"/>
    <w:rsid w:val="6198C9C1"/>
    <w:rsid w:val="61992786"/>
    <w:rsid w:val="619D8AA6"/>
    <w:rsid w:val="619EC132"/>
    <w:rsid w:val="619F35D4"/>
    <w:rsid w:val="61A21BEC"/>
    <w:rsid w:val="61A40116"/>
    <w:rsid w:val="61AD3582"/>
    <w:rsid w:val="61ADB047"/>
    <w:rsid w:val="61B46521"/>
    <w:rsid w:val="61B7AA65"/>
    <w:rsid w:val="61B90273"/>
    <w:rsid w:val="61BC5D38"/>
    <w:rsid w:val="61C20E8F"/>
    <w:rsid w:val="61C59BAA"/>
    <w:rsid w:val="61CBE6F6"/>
    <w:rsid w:val="61CF024F"/>
    <w:rsid w:val="61D5FABA"/>
    <w:rsid w:val="61DA048E"/>
    <w:rsid w:val="61EA2606"/>
    <w:rsid w:val="61EA4145"/>
    <w:rsid w:val="61ED7005"/>
    <w:rsid w:val="61EF194D"/>
    <w:rsid w:val="61F35088"/>
    <w:rsid w:val="61F4567D"/>
    <w:rsid w:val="61F4C711"/>
    <w:rsid w:val="61F5A1E7"/>
    <w:rsid w:val="61F71B69"/>
    <w:rsid w:val="620660CD"/>
    <w:rsid w:val="620810AE"/>
    <w:rsid w:val="620881B6"/>
    <w:rsid w:val="620AF6C7"/>
    <w:rsid w:val="620B95F7"/>
    <w:rsid w:val="620EAC66"/>
    <w:rsid w:val="6210926C"/>
    <w:rsid w:val="6212B0FC"/>
    <w:rsid w:val="62158577"/>
    <w:rsid w:val="62163E8E"/>
    <w:rsid w:val="621B2AE6"/>
    <w:rsid w:val="621BE4E0"/>
    <w:rsid w:val="6221E586"/>
    <w:rsid w:val="6224FF22"/>
    <w:rsid w:val="6227C9F4"/>
    <w:rsid w:val="622F24E9"/>
    <w:rsid w:val="62305DD6"/>
    <w:rsid w:val="6231924C"/>
    <w:rsid w:val="6231C9E3"/>
    <w:rsid w:val="623263A9"/>
    <w:rsid w:val="6232D8A2"/>
    <w:rsid w:val="62330830"/>
    <w:rsid w:val="62339D14"/>
    <w:rsid w:val="62376720"/>
    <w:rsid w:val="623B2286"/>
    <w:rsid w:val="623DFDDD"/>
    <w:rsid w:val="6246DBDC"/>
    <w:rsid w:val="6249715D"/>
    <w:rsid w:val="624CA6D0"/>
    <w:rsid w:val="62512BA6"/>
    <w:rsid w:val="6252AA47"/>
    <w:rsid w:val="6252E674"/>
    <w:rsid w:val="625536E9"/>
    <w:rsid w:val="62572BC5"/>
    <w:rsid w:val="625F5B7F"/>
    <w:rsid w:val="6261798B"/>
    <w:rsid w:val="6262B202"/>
    <w:rsid w:val="6262BFD0"/>
    <w:rsid w:val="62657251"/>
    <w:rsid w:val="626F0B25"/>
    <w:rsid w:val="62782E38"/>
    <w:rsid w:val="627B1F45"/>
    <w:rsid w:val="627F9DA3"/>
    <w:rsid w:val="62812309"/>
    <w:rsid w:val="6285413E"/>
    <w:rsid w:val="62869A05"/>
    <w:rsid w:val="6286C3C2"/>
    <w:rsid w:val="6286D22C"/>
    <w:rsid w:val="6287B99A"/>
    <w:rsid w:val="6288686C"/>
    <w:rsid w:val="62898252"/>
    <w:rsid w:val="628BAEEF"/>
    <w:rsid w:val="628DCA4C"/>
    <w:rsid w:val="62913C61"/>
    <w:rsid w:val="6293338C"/>
    <w:rsid w:val="6296FB1D"/>
    <w:rsid w:val="629A9877"/>
    <w:rsid w:val="629B0734"/>
    <w:rsid w:val="629E023A"/>
    <w:rsid w:val="62A1B70E"/>
    <w:rsid w:val="62A62E7B"/>
    <w:rsid w:val="62AA09AE"/>
    <w:rsid w:val="62ABFE4F"/>
    <w:rsid w:val="62AE0B96"/>
    <w:rsid w:val="62B22315"/>
    <w:rsid w:val="62B3FD18"/>
    <w:rsid w:val="62B4B2B4"/>
    <w:rsid w:val="62B6A3B6"/>
    <w:rsid w:val="62B8B11C"/>
    <w:rsid w:val="62B9AD7E"/>
    <w:rsid w:val="62BC3DF3"/>
    <w:rsid w:val="62C31C90"/>
    <w:rsid w:val="62C79CFA"/>
    <w:rsid w:val="62CDC98C"/>
    <w:rsid w:val="62D143CF"/>
    <w:rsid w:val="62D5B3E3"/>
    <w:rsid w:val="62D976F9"/>
    <w:rsid w:val="62DA3CBB"/>
    <w:rsid w:val="62DB270D"/>
    <w:rsid w:val="62E1C9B0"/>
    <w:rsid w:val="62E4F1CB"/>
    <w:rsid w:val="62F50A95"/>
    <w:rsid w:val="63043317"/>
    <w:rsid w:val="630D65E3"/>
    <w:rsid w:val="630D9F2E"/>
    <w:rsid w:val="630E4B63"/>
    <w:rsid w:val="630ECAEA"/>
    <w:rsid w:val="63105966"/>
    <w:rsid w:val="63110660"/>
    <w:rsid w:val="63141B8A"/>
    <w:rsid w:val="631D579E"/>
    <w:rsid w:val="631D8977"/>
    <w:rsid w:val="631E9A51"/>
    <w:rsid w:val="631EB01D"/>
    <w:rsid w:val="632037D1"/>
    <w:rsid w:val="63208C1B"/>
    <w:rsid w:val="632331FC"/>
    <w:rsid w:val="63260C22"/>
    <w:rsid w:val="6326D155"/>
    <w:rsid w:val="632A0106"/>
    <w:rsid w:val="632A4454"/>
    <w:rsid w:val="632ED454"/>
    <w:rsid w:val="6333CE69"/>
    <w:rsid w:val="63358E0B"/>
    <w:rsid w:val="633BC822"/>
    <w:rsid w:val="6349C421"/>
    <w:rsid w:val="634B2082"/>
    <w:rsid w:val="634EEDCC"/>
    <w:rsid w:val="63508D6A"/>
    <w:rsid w:val="6351EB35"/>
    <w:rsid w:val="63547391"/>
    <w:rsid w:val="63573217"/>
    <w:rsid w:val="63576021"/>
    <w:rsid w:val="63576EDE"/>
    <w:rsid w:val="635C425D"/>
    <w:rsid w:val="635C5313"/>
    <w:rsid w:val="63606C7A"/>
    <w:rsid w:val="6362823E"/>
    <w:rsid w:val="6363FD86"/>
    <w:rsid w:val="636F3A1D"/>
    <w:rsid w:val="637896BE"/>
    <w:rsid w:val="637D732C"/>
    <w:rsid w:val="637D74DA"/>
    <w:rsid w:val="637E4DB1"/>
    <w:rsid w:val="63811810"/>
    <w:rsid w:val="6384D025"/>
    <w:rsid w:val="63873C60"/>
    <w:rsid w:val="6387FB48"/>
    <w:rsid w:val="638A8CD1"/>
    <w:rsid w:val="6390582A"/>
    <w:rsid w:val="63909855"/>
    <w:rsid w:val="6390A4DE"/>
    <w:rsid w:val="639435C8"/>
    <w:rsid w:val="6398EA29"/>
    <w:rsid w:val="639A25EF"/>
    <w:rsid w:val="639C680F"/>
    <w:rsid w:val="639E4714"/>
    <w:rsid w:val="639F4984"/>
    <w:rsid w:val="63A053A8"/>
    <w:rsid w:val="63A0675C"/>
    <w:rsid w:val="63A227BE"/>
    <w:rsid w:val="63A29FFD"/>
    <w:rsid w:val="63A3FCF9"/>
    <w:rsid w:val="63A62DB1"/>
    <w:rsid w:val="63AFAC57"/>
    <w:rsid w:val="63B2CE52"/>
    <w:rsid w:val="63B312A2"/>
    <w:rsid w:val="63B4251F"/>
    <w:rsid w:val="63B6C79A"/>
    <w:rsid w:val="63BAD9E7"/>
    <w:rsid w:val="63BDB670"/>
    <w:rsid w:val="63BFA69F"/>
    <w:rsid w:val="63C729A1"/>
    <w:rsid w:val="63C80297"/>
    <w:rsid w:val="63C81072"/>
    <w:rsid w:val="63C9DE9E"/>
    <w:rsid w:val="63CA5BB9"/>
    <w:rsid w:val="63D08BED"/>
    <w:rsid w:val="63D11E66"/>
    <w:rsid w:val="63D2B8C3"/>
    <w:rsid w:val="63D2D242"/>
    <w:rsid w:val="63D85C25"/>
    <w:rsid w:val="63DA55CF"/>
    <w:rsid w:val="63DEF407"/>
    <w:rsid w:val="63DF8D82"/>
    <w:rsid w:val="63E3BC29"/>
    <w:rsid w:val="63E8CD19"/>
    <w:rsid w:val="63EBA996"/>
    <w:rsid w:val="63EBCED9"/>
    <w:rsid w:val="63EE8CC4"/>
    <w:rsid w:val="63EF1AB3"/>
    <w:rsid w:val="63EF6515"/>
    <w:rsid w:val="63F2EA3F"/>
    <w:rsid w:val="63F5AD7A"/>
    <w:rsid w:val="63F75F6F"/>
    <w:rsid w:val="63F89523"/>
    <w:rsid w:val="63F919C1"/>
    <w:rsid w:val="63FA3AB2"/>
    <w:rsid w:val="63FAF2AA"/>
    <w:rsid w:val="63FEAA36"/>
    <w:rsid w:val="640590AA"/>
    <w:rsid w:val="64059E4E"/>
    <w:rsid w:val="64076F6B"/>
    <w:rsid w:val="640C7ECD"/>
    <w:rsid w:val="640EA064"/>
    <w:rsid w:val="64121594"/>
    <w:rsid w:val="641A824D"/>
    <w:rsid w:val="64214255"/>
    <w:rsid w:val="64228DCC"/>
    <w:rsid w:val="6423DF77"/>
    <w:rsid w:val="642BD4DC"/>
    <w:rsid w:val="642D383E"/>
    <w:rsid w:val="64307CB1"/>
    <w:rsid w:val="6432C01A"/>
    <w:rsid w:val="6433C0AF"/>
    <w:rsid w:val="6435865A"/>
    <w:rsid w:val="6439B41D"/>
    <w:rsid w:val="643DD1D4"/>
    <w:rsid w:val="643DDFA9"/>
    <w:rsid w:val="643EEB75"/>
    <w:rsid w:val="643F093B"/>
    <w:rsid w:val="643FE2C6"/>
    <w:rsid w:val="6440AC3F"/>
    <w:rsid w:val="6442CC44"/>
    <w:rsid w:val="6446659D"/>
    <w:rsid w:val="6451226E"/>
    <w:rsid w:val="64553CC6"/>
    <w:rsid w:val="645550F2"/>
    <w:rsid w:val="645631BD"/>
    <w:rsid w:val="645C0E8D"/>
    <w:rsid w:val="645C7B73"/>
    <w:rsid w:val="645D3F7F"/>
    <w:rsid w:val="646EAA16"/>
    <w:rsid w:val="646F23DB"/>
    <w:rsid w:val="64724551"/>
    <w:rsid w:val="6472B77E"/>
    <w:rsid w:val="6473217D"/>
    <w:rsid w:val="6478CE11"/>
    <w:rsid w:val="64805BCF"/>
    <w:rsid w:val="6482DD9C"/>
    <w:rsid w:val="64841E0C"/>
    <w:rsid w:val="64857979"/>
    <w:rsid w:val="6486B995"/>
    <w:rsid w:val="64873448"/>
    <w:rsid w:val="64909682"/>
    <w:rsid w:val="6491B171"/>
    <w:rsid w:val="64994BC4"/>
    <w:rsid w:val="649A1131"/>
    <w:rsid w:val="649A9A30"/>
    <w:rsid w:val="649D0A7C"/>
    <w:rsid w:val="649ED789"/>
    <w:rsid w:val="649EF4A2"/>
    <w:rsid w:val="64A306C1"/>
    <w:rsid w:val="64AA11FC"/>
    <w:rsid w:val="64ABE493"/>
    <w:rsid w:val="64B0CBBD"/>
    <w:rsid w:val="64B1999F"/>
    <w:rsid w:val="64B38194"/>
    <w:rsid w:val="64B86F14"/>
    <w:rsid w:val="64B88B9E"/>
    <w:rsid w:val="64B9FE53"/>
    <w:rsid w:val="64BA5C2E"/>
    <w:rsid w:val="64C08551"/>
    <w:rsid w:val="64C20987"/>
    <w:rsid w:val="64CE3156"/>
    <w:rsid w:val="64CE7F62"/>
    <w:rsid w:val="64D185B9"/>
    <w:rsid w:val="64D21CEC"/>
    <w:rsid w:val="64D2801A"/>
    <w:rsid w:val="64D46F0C"/>
    <w:rsid w:val="64D6C7EB"/>
    <w:rsid w:val="64DC6393"/>
    <w:rsid w:val="64DEA5D2"/>
    <w:rsid w:val="64E63322"/>
    <w:rsid w:val="64EBC5FA"/>
    <w:rsid w:val="64ECDCB1"/>
    <w:rsid w:val="64F181F0"/>
    <w:rsid w:val="64F1F57F"/>
    <w:rsid w:val="64F5DBCD"/>
    <w:rsid w:val="64FB31BF"/>
    <w:rsid w:val="65023616"/>
    <w:rsid w:val="65076270"/>
    <w:rsid w:val="6507FEA7"/>
    <w:rsid w:val="650B6016"/>
    <w:rsid w:val="650C3A00"/>
    <w:rsid w:val="650CBB8E"/>
    <w:rsid w:val="650EFDDB"/>
    <w:rsid w:val="650FE499"/>
    <w:rsid w:val="6516494E"/>
    <w:rsid w:val="65197148"/>
    <w:rsid w:val="651C5A15"/>
    <w:rsid w:val="652470D0"/>
    <w:rsid w:val="652CE6FC"/>
    <w:rsid w:val="6532F8F2"/>
    <w:rsid w:val="65342245"/>
    <w:rsid w:val="653FA3A2"/>
    <w:rsid w:val="653FC0C1"/>
    <w:rsid w:val="653FF91E"/>
    <w:rsid w:val="654033D4"/>
    <w:rsid w:val="6542084F"/>
    <w:rsid w:val="6546AB6D"/>
    <w:rsid w:val="654AC91C"/>
    <w:rsid w:val="654D9234"/>
    <w:rsid w:val="654E4907"/>
    <w:rsid w:val="6551F415"/>
    <w:rsid w:val="65529A7F"/>
    <w:rsid w:val="6552D3AB"/>
    <w:rsid w:val="6554B250"/>
    <w:rsid w:val="6555D507"/>
    <w:rsid w:val="6558162E"/>
    <w:rsid w:val="655BE154"/>
    <w:rsid w:val="655C1485"/>
    <w:rsid w:val="655F2C8C"/>
    <w:rsid w:val="65611A03"/>
    <w:rsid w:val="6566E205"/>
    <w:rsid w:val="657C7119"/>
    <w:rsid w:val="657D451E"/>
    <w:rsid w:val="65868079"/>
    <w:rsid w:val="65899CB0"/>
    <w:rsid w:val="658A043E"/>
    <w:rsid w:val="658D32B3"/>
    <w:rsid w:val="658DE4CC"/>
    <w:rsid w:val="658F7FD7"/>
    <w:rsid w:val="6592BAF3"/>
    <w:rsid w:val="65941127"/>
    <w:rsid w:val="65942914"/>
    <w:rsid w:val="65979C92"/>
    <w:rsid w:val="659C5775"/>
    <w:rsid w:val="659F3A9A"/>
    <w:rsid w:val="659F8666"/>
    <w:rsid w:val="65A1507E"/>
    <w:rsid w:val="65A1771F"/>
    <w:rsid w:val="65A18FEC"/>
    <w:rsid w:val="65A30439"/>
    <w:rsid w:val="65A3F945"/>
    <w:rsid w:val="65A8E472"/>
    <w:rsid w:val="65AA6D96"/>
    <w:rsid w:val="65AB42D7"/>
    <w:rsid w:val="65B05119"/>
    <w:rsid w:val="65BD61EA"/>
    <w:rsid w:val="65BF941B"/>
    <w:rsid w:val="65C111EC"/>
    <w:rsid w:val="65C8A7C8"/>
    <w:rsid w:val="65CAB988"/>
    <w:rsid w:val="65CBFBB0"/>
    <w:rsid w:val="65D981DC"/>
    <w:rsid w:val="65D9CF0C"/>
    <w:rsid w:val="65DBC8E1"/>
    <w:rsid w:val="65DFD362"/>
    <w:rsid w:val="65E052D4"/>
    <w:rsid w:val="65E43F13"/>
    <w:rsid w:val="65ECA3B4"/>
    <w:rsid w:val="65ED0A5D"/>
    <w:rsid w:val="65F04656"/>
    <w:rsid w:val="65F1CDB5"/>
    <w:rsid w:val="65F2A553"/>
    <w:rsid w:val="65F57B48"/>
    <w:rsid w:val="65FB4FA7"/>
    <w:rsid w:val="65FC8097"/>
    <w:rsid w:val="65FDAE74"/>
    <w:rsid w:val="65FFBE9C"/>
    <w:rsid w:val="65FFC724"/>
    <w:rsid w:val="6603EBD1"/>
    <w:rsid w:val="6604637B"/>
    <w:rsid w:val="6604F433"/>
    <w:rsid w:val="660A2AE2"/>
    <w:rsid w:val="660A8AB1"/>
    <w:rsid w:val="660BC558"/>
    <w:rsid w:val="660F9299"/>
    <w:rsid w:val="661A1F7F"/>
    <w:rsid w:val="661BCCEB"/>
    <w:rsid w:val="661E85DA"/>
    <w:rsid w:val="661F52FB"/>
    <w:rsid w:val="662268F6"/>
    <w:rsid w:val="6624AFDC"/>
    <w:rsid w:val="662563A6"/>
    <w:rsid w:val="66291F27"/>
    <w:rsid w:val="66293A74"/>
    <w:rsid w:val="662A1289"/>
    <w:rsid w:val="662B5EAC"/>
    <w:rsid w:val="662BF269"/>
    <w:rsid w:val="662E7AA7"/>
    <w:rsid w:val="6634C49F"/>
    <w:rsid w:val="6635CCA5"/>
    <w:rsid w:val="663CE3E4"/>
    <w:rsid w:val="66419554"/>
    <w:rsid w:val="6649CC77"/>
    <w:rsid w:val="664B0A7F"/>
    <w:rsid w:val="66546BEC"/>
    <w:rsid w:val="66589938"/>
    <w:rsid w:val="665A4663"/>
    <w:rsid w:val="665A6B4C"/>
    <w:rsid w:val="665DDA2F"/>
    <w:rsid w:val="665EFC3D"/>
    <w:rsid w:val="665FB223"/>
    <w:rsid w:val="665FC99D"/>
    <w:rsid w:val="665FFAF6"/>
    <w:rsid w:val="6660A8D3"/>
    <w:rsid w:val="6667EA2A"/>
    <w:rsid w:val="666B4091"/>
    <w:rsid w:val="666C24E9"/>
    <w:rsid w:val="666CA3D7"/>
    <w:rsid w:val="666CF45C"/>
    <w:rsid w:val="666E4856"/>
    <w:rsid w:val="666F2B94"/>
    <w:rsid w:val="667657CA"/>
    <w:rsid w:val="66767321"/>
    <w:rsid w:val="66769556"/>
    <w:rsid w:val="66770AB9"/>
    <w:rsid w:val="66780657"/>
    <w:rsid w:val="667D1BAC"/>
    <w:rsid w:val="667E5EAF"/>
    <w:rsid w:val="668602E4"/>
    <w:rsid w:val="6687727B"/>
    <w:rsid w:val="668A0BCF"/>
    <w:rsid w:val="668A3BCC"/>
    <w:rsid w:val="668C10D9"/>
    <w:rsid w:val="668C83EB"/>
    <w:rsid w:val="668CCD9A"/>
    <w:rsid w:val="668EF3DE"/>
    <w:rsid w:val="66920BC4"/>
    <w:rsid w:val="6694BE5B"/>
    <w:rsid w:val="6697A7F3"/>
    <w:rsid w:val="66993183"/>
    <w:rsid w:val="6699AA44"/>
    <w:rsid w:val="669A4512"/>
    <w:rsid w:val="669BB5B4"/>
    <w:rsid w:val="669ED1B6"/>
    <w:rsid w:val="66A21B2B"/>
    <w:rsid w:val="66A23AA5"/>
    <w:rsid w:val="66A324E5"/>
    <w:rsid w:val="66A3BC60"/>
    <w:rsid w:val="66AC2EB1"/>
    <w:rsid w:val="66AD08BE"/>
    <w:rsid w:val="66AE3B8B"/>
    <w:rsid w:val="66AEFA68"/>
    <w:rsid w:val="66B1730A"/>
    <w:rsid w:val="66BA03CD"/>
    <w:rsid w:val="66BF83D5"/>
    <w:rsid w:val="66C01133"/>
    <w:rsid w:val="66C30A53"/>
    <w:rsid w:val="66C71450"/>
    <w:rsid w:val="66C75E01"/>
    <w:rsid w:val="66C9BAFB"/>
    <w:rsid w:val="66CAF6C8"/>
    <w:rsid w:val="66CCCFAF"/>
    <w:rsid w:val="66CE7851"/>
    <w:rsid w:val="66CF0263"/>
    <w:rsid w:val="66CF9943"/>
    <w:rsid w:val="66CFEE99"/>
    <w:rsid w:val="66D27891"/>
    <w:rsid w:val="66D2FF65"/>
    <w:rsid w:val="66D6D56D"/>
    <w:rsid w:val="66DA2E62"/>
    <w:rsid w:val="66E257E1"/>
    <w:rsid w:val="66E33D76"/>
    <w:rsid w:val="66E76A2F"/>
    <w:rsid w:val="66E94741"/>
    <w:rsid w:val="66EBAAE1"/>
    <w:rsid w:val="66EC8DB6"/>
    <w:rsid w:val="66F50D80"/>
    <w:rsid w:val="66F8C271"/>
    <w:rsid w:val="66FC2F8F"/>
    <w:rsid w:val="66FCBD3C"/>
    <w:rsid w:val="66FF6C6B"/>
    <w:rsid w:val="6700491C"/>
    <w:rsid w:val="67023F70"/>
    <w:rsid w:val="670EFC07"/>
    <w:rsid w:val="67135012"/>
    <w:rsid w:val="67141846"/>
    <w:rsid w:val="671862DC"/>
    <w:rsid w:val="67274882"/>
    <w:rsid w:val="6727FAF2"/>
    <w:rsid w:val="6729E0CE"/>
    <w:rsid w:val="672ABAA0"/>
    <w:rsid w:val="672ABE88"/>
    <w:rsid w:val="672D22E0"/>
    <w:rsid w:val="672D6CBC"/>
    <w:rsid w:val="67372AAB"/>
    <w:rsid w:val="673A7D02"/>
    <w:rsid w:val="673F02D8"/>
    <w:rsid w:val="67478D72"/>
    <w:rsid w:val="67488C2F"/>
    <w:rsid w:val="6749658C"/>
    <w:rsid w:val="674A2D1D"/>
    <w:rsid w:val="674C9B82"/>
    <w:rsid w:val="674D33F0"/>
    <w:rsid w:val="674D658A"/>
    <w:rsid w:val="674E7BE6"/>
    <w:rsid w:val="67516316"/>
    <w:rsid w:val="6751C9EA"/>
    <w:rsid w:val="67542373"/>
    <w:rsid w:val="6757D4EA"/>
    <w:rsid w:val="67585456"/>
    <w:rsid w:val="675A132C"/>
    <w:rsid w:val="675D212C"/>
    <w:rsid w:val="675F3590"/>
    <w:rsid w:val="6761CBBA"/>
    <w:rsid w:val="6764A31C"/>
    <w:rsid w:val="6767296A"/>
    <w:rsid w:val="67698A7F"/>
    <w:rsid w:val="6769BF23"/>
    <w:rsid w:val="676EC4D7"/>
    <w:rsid w:val="676EEB47"/>
    <w:rsid w:val="6770FCCE"/>
    <w:rsid w:val="67753C99"/>
    <w:rsid w:val="67779AF5"/>
    <w:rsid w:val="677B0264"/>
    <w:rsid w:val="6781D540"/>
    <w:rsid w:val="6785868F"/>
    <w:rsid w:val="67888B7A"/>
    <w:rsid w:val="67893108"/>
    <w:rsid w:val="67899D0A"/>
    <w:rsid w:val="678D7463"/>
    <w:rsid w:val="678EBEC7"/>
    <w:rsid w:val="678F2DA1"/>
    <w:rsid w:val="678FDA2A"/>
    <w:rsid w:val="6799F558"/>
    <w:rsid w:val="679DE75F"/>
    <w:rsid w:val="67A10D77"/>
    <w:rsid w:val="67A23D5D"/>
    <w:rsid w:val="67A432E3"/>
    <w:rsid w:val="67A50EAF"/>
    <w:rsid w:val="67A55375"/>
    <w:rsid w:val="67A9528A"/>
    <w:rsid w:val="67AAA244"/>
    <w:rsid w:val="67B61337"/>
    <w:rsid w:val="67B779C1"/>
    <w:rsid w:val="67BC62A2"/>
    <w:rsid w:val="67BEF238"/>
    <w:rsid w:val="67C38BD1"/>
    <w:rsid w:val="67C46C9F"/>
    <w:rsid w:val="67C6C981"/>
    <w:rsid w:val="67C8FB45"/>
    <w:rsid w:val="67D2389B"/>
    <w:rsid w:val="67E33744"/>
    <w:rsid w:val="67E3CB77"/>
    <w:rsid w:val="67E3CC01"/>
    <w:rsid w:val="67E6B05E"/>
    <w:rsid w:val="67E6D918"/>
    <w:rsid w:val="67E80B7E"/>
    <w:rsid w:val="67E91D17"/>
    <w:rsid w:val="67EE14AE"/>
    <w:rsid w:val="67F1AC5A"/>
    <w:rsid w:val="67F37E8C"/>
    <w:rsid w:val="67F55CEF"/>
    <w:rsid w:val="67F80521"/>
    <w:rsid w:val="67F89194"/>
    <w:rsid w:val="68019C0D"/>
    <w:rsid w:val="68086FD3"/>
    <w:rsid w:val="680F0A87"/>
    <w:rsid w:val="68109811"/>
    <w:rsid w:val="68125742"/>
    <w:rsid w:val="681272C0"/>
    <w:rsid w:val="68130103"/>
    <w:rsid w:val="68141201"/>
    <w:rsid w:val="68146E84"/>
    <w:rsid w:val="681868E5"/>
    <w:rsid w:val="68239C57"/>
    <w:rsid w:val="6824C798"/>
    <w:rsid w:val="6824C965"/>
    <w:rsid w:val="68312FE3"/>
    <w:rsid w:val="68321358"/>
    <w:rsid w:val="6833F204"/>
    <w:rsid w:val="6834FCAE"/>
    <w:rsid w:val="683C1C75"/>
    <w:rsid w:val="683E89B2"/>
    <w:rsid w:val="68415BCB"/>
    <w:rsid w:val="6844AAE8"/>
    <w:rsid w:val="684521CB"/>
    <w:rsid w:val="6849D20C"/>
    <w:rsid w:val="684D44C4"/>
    <w:rsid w:val="684D9CAE"/>
    <w:rsid w:val="684E5845"/>
    <w:rsid w:val="684E5C66"/>
    <w:rsid w:val="68540994"/>
    <w:rsid w:val="685671C5"/>
    <w:rsid w:val="685852E2"/>
    <w:rsid w:val="6862750B"/>
    <w:rsid w:val="68661E85"/>
    <w:rsid w:val="6867FC74"/>
    <w:rsid w:val="686F350A"/>
    <w:rsid w:val="686F4C28"/>
    <w:rsid w:val="686FEC7C"/>
    <w:rsid w:val="687621E1"/>
    <w:rsid w:val="687D4D6C"/>
    <w:rsid w:val="687EB07A"/>
    <w:rsid w:val="68867362"/>
    <w:rsid w:val="6886DD84"/>
    <w:rsid w:val="6889BB98"/>
    <w:rsid w:val="688D8AE6"/>
    <w:rsid w:val="6894CA86"/>
    <w:rsid w:val="689565B1"/>
    <w:rsid w:val="689B190D"/>
    <w:rsid w:val="689C8320"/>
    <w:rsid w:val="689FFBBC"/>
    <w:rsid w:val="68A042F1"/>
    <w:rsid w:val="68AC427F"/>
    <w:rsid w:val="68ACF9E8"/>
    <w:rsid w:val="68B0ED7B"/>
    <w:rsid w:val="68B2DFDA"/>
    <w:rsid w:val="68B45E51"/>
    <w:rsid w:val="68B470B8"/>
    <w:rsid w:val="68BE50CC"/>
    <w:rsid w:val="68BEA830"/>
    <w:rsid w:val="68BEEE0F"/>
    <w:rsid w:val="68BFF3B7"/>
    <w:rsid w:val="68C32401"/>
    <w:rsid w:val="68C33B38"/>
    <w:rsid w:val="68CE97DB"/>
    <w:rsid w:val="68CEADAE"/>
    <w:rsid w:val="68D22663"/>
    <w:rsid w:val="68D513BF"/>
    <w:rsid w:val="68D56430"/>
    <w:rsid w:val="68DBC89D"/>
    <w:rsid w:val="68DFFBF2"/>
    <w:rsid w:val="68E1552F"/>
    <w:rsid w:val="68E1BEA7"/>
    <w:rsid w:val="68E2211E"/>
    <w:rsid w:val="68E5B1FB"/>
    <w:rsid w:val="68E7841A"/>
    <w:rsid w:val="68E92F05"/>
    <w:rsid w:val="68E982A6"/>
    <w:rsid w:val="68ED43E7"/>
    <w:rsid w:val="68EF75EE"/>
    <w:rsid w:val="68F06B49"/>
    <w:rsid w:val="68F4835E"/>
    <w:rsid w:val="68F4CE63"/>
    <w:rsid w:val="68F6B4B9"/>
    <w:rsid w:val="68F8E106"/>
    <w:rsid w:val="68FC9F74"/>
    <w:rsid w:val="68FD958F"/>
    <w:rsid w:val="6902F268"/>
    <w:rsid w:val="69071810"/>
    <w:rsid w:val="69075BAB"/>
    <w:rsid w:val="69098BD0"/>
    <w:rsid w:val="6909E94C"/>
    <w:rsid w:val="690EE436"/>
    <w:rsid w:val="690FC50E"/>
    <w:rsid w:val="69107A72"/>
    <w:rsid w:val="6913A6B0"/>
    <w:rsid w:val="69172FD0"/>
    <w:rsid w:val="6918D4A7"/>
    <w:rsid w:val="691CEDB8"/>
    <w:rsid w:val="691D1601"/>
    <w:rsid w:val="6920885B"/>
    <w:rsid w:val="6922B218"/>
    <w:rsid w:val="6923797D"/>
    <w:rsid w:val="692598F9"/>
    <w:rsid w:val="692C0520"/>
    <w:rsid w:val="692D2771"/>
    <w:rsid w:val="692DFC90"/>
    <w:rsid w:val="692E6657"/>
    <w:rsid w:val="692F68D5"/>
    <w:rsid w:val="6938BAD8"/>
    <w:rsid w:val="6939DB7C"/>
    <w:rsid w:val="693C859E"/>
    <w:rsid w:val="693D30EE"/>
    <w:rsid w:val="6941B5EE"/>
    <w:rsid w:val="69438E70"/>
    <w:rsid w:val="69441595"/>
    <w:rsid w:val="694461F2"/>
    <w:rsid w:val="6946A697"/>
    <w:rsid w:val="69479E68"/>
    <w:rsid w:val="6949EED1"/>
    <w:rsid w:val="694BCE8D"/>
    <w:rsid w:val="694F51C7"/>
    <w:rsid w:val="6951CE01"/>
    <w:rsid w:val="6952A5B8"/>
    <w:rsid w:val="695A0812"/>
    <w:rsid w:val="695A4FD1"/>
    <w:rsid w:val="695BF3CD"/>
    <w:rsid w:val="695EC9E1"/>
    <w:rsid w:val="695FE9AF"/>
    <w:rsid w:val="6965A857"/>
    <w:rsid w:val="6968C024"/>
    <w:rsid w:val="69692E45"/>
    <w:rsid w:val="696B11FE"/>
    <w:rsid w:val="696CB913"/>
    <w:rsid w:val="69719F58"/>
    <w:rsid w:val="6978C463"/>
    <w:rsid w:val="69791435"/>
    <w:rsid w:val="697C7BF6"/>
    <w:rsid w:val="698107B0"/>
    <w:rsid w:val="6981E1BA"/>
    <w:rsid w:val="69835F90"/>
    <w:rsid w:val="69837CB1"/>
    <w:rsid w:val="6985A194"/>
    <w:rsid w:val="69875EDC"/>
    <w:rsid w:val="698E9294"/>
    <w:rsid w:val="69938F99"/>
    <w:rsid w:val="6994410F"/>
    <w:rsid w:val="6998F66C"/>
    <w:rsid w:val="699B1056"/>
    <w:rsid w:val="699B122E"/>
    <w:rsid w:val="699C6EFA"/>
    <w:rsid w:val="699E3BB2"/>
    <w:rsid w:val="69A01E67"/>
    <w:rsid w:val="69A3E5B8"/>
    <w:rsid w:val="69A48A23"/>
    <w:rsid w:val="69AD38F8"/>
    <w:rsid w:val="69B17E08"/>
    <w:rsid w:val="69B8D73B"/>
    <w:rsid w:val="69B96E84"/>
    <w:rsid w:val="69BB4DFF"/>
    <w:rsid w:val="69BFF5BF"/>
    <w:rsid w:val="69C78E00"/>
    <w:rsid w:val="69C94BC6"/>
    <w:rsid w:val="69C99514"/>
    <w:rsid w:val="69CA63F8"/>
    <w:rsid w:val="69CBB4BD"/>
    <w:rsid w:val="69CCC112"/>
    <w:rsid w:val="69CD17B4"/>
    <w:rsid w:val="69CD3ABE"/>
    <w:rsid w:val="69CDAA57"/>
    <w:rsid w:val="69CEDB33"/>
    <w:rsid w:val="69D22926"/>
    <w:rsid w:val="69D2FB1B"/>
    <w:rsid w:val="69D31FC1"/>
    <w:rsid w:val="69D321B7"/>
    <w:rsid w:val="69D8E57C"/>
    <w:rsid w:val="69D964A2"/>
    <w:rsid w:val="69DE26BE"/>
    <w:rsid w:val="69E71EE7"/>
    <w:rsid w:val="69E9B294"/>
    <w:rsid w:val="69F27A38"/>
    <w:rsid w:val="69F309B6"/>
    <w:rsid w:val="69F35679"/>
    <w:rsid w:val="69F49EB7"/>
    <w:rsid w:val="69F7D2F0"/>
    <w:rsid w:val="69FB087C"/>
    <w:rsid w:val="69FBC811"/>
    <w:rsid w:val="69FDA37F"/>
    <w:rsid w:val="6A04B31F"/>
    <w:rsid w:val="6A071636"/>
    <w:rsid w:val="6A09D556"/>
    <w:rsid w:val="6A0B27F1"/>
    <w:rsid w:val="6A0B2AD1"/>
    <w:rsid w:val="6A0D92CC"/>
    <w:rsid w:val="6A131A42"/>
    <w:rsid w:val="6A18B629"/>
    <w:rsid w:val="6A1A9D11"/>
    <w:rsid w:val="6A1B7B11"/>
    <w:rsid w:val="6A1C3A93"/>
    <w:rsid w:val="6A1E3320"/>
    <w:rsid w:val="6A1F0812"/>
    <w:rsid w:val="6A20B794"/>
    <w:rsid w:val="6A210AB4"/>
    <w:rsid w:val="6A22534D"/>
    <w:rsid w:val="6A23B958"/>
    <w:rsid w:val="6A23D66B"/>
    <w:rsid w:val="6A28297F"/>
    <w:rsid w:val="6A285ED4"/>
    <w:rsid w:val="6A2B929A"/>
    <w:rsid w:val="6A2D0E52"/>
    <w:rsid w:val="6A2E35F5"/>
    <w:rsid w:val="6A365FE6"/>
    <w:rsid w:val="6A3989CE"/>
    <w:rsid w:val="6A3F5777"/>
    <w:rsid w:val="6A452DC6"/>
    <w:rsid w:val="6A466B79"/>
    <w:rsid w:val="6A49B487"/>
    <w:rsid w:val="6A4AD9C4"/>
    <w:rsid w:val="6A4F34B2"/>
    <w:rsid w:val="6A4F78D6"/>
    <w:rsid w:val="6A4FB3BC"/>
    <w:rsid w:val="6A511B7E"/>
    <w:rsid w:val="6A520C7C"/>
    <w:rsid w:val="6A55E663"/>
    <w:rsid w:val="6A588522"/>
    <w:rsid w:val="6A588EE2"/>
    <w:rsid w:val="6A58DF24"/>
    <w:rsid w:val="6A5C4C26"/>
    <w:rsid w:val="6A5D1EC1"/>
    <w:rsid w:val="6A5D8D23"/>
    <w:rsid w:val="6A628369"/>
    <w:rsid w:val="6A688D0D"/>
    <w:rsid w:val="6A6C31C4"/>
    <w:rsid w:val="6A6CED53"/>
    <w:rsid w:val="6A6D2E45"/>
    <w:rsid w:val="6A70A548"/>
    <w:rsid w:val="6A714AF4"/>
    <w:rsid w:val="6A7515CC"/>
    <w:rsid w:val="6A772AF3"/>
    <w:rsid w:val="6A784210"/>
    <w:rsid w:val="6A789993"/>
    <w:rsid w:val="6A7DB0FE"/>
    <w:rsid w:val="6A7F79E2"/>
    <w:rsid w:val="6A872824"/>
    <w:rsid w:val="6A8A1DBB"/>
    <w:rsid w:val="6A8B60D3"/>
    <w:rsid w:val="6A96A00C"/>
    <w:rsid w:val="6A987D2A"/>
    <w:rsid w:val="6A9D90E7"/>
    <w:rsid w:val="6A9D9F8E"/>
    <w:rsid w:val="6AA5463B"/>
    <w:rsid w:val="6AA5CEC9"/>
    <w:rsid w:val="6AA67DBE"/>
    <w:rsid w:val="6AACE474"/>
    <w:rsid w:val="6AAD0024"/>
    <w:rsid w:val="6AAFCA51"/>
    <w:rsid w:val="6AB14677"/>
    <w:rsid w:val="6AB90252"/>
    <w:rsid w:val="6AC16DA6"/>
    <w:rsid w:val="6AC52301"/>
    <w:rsid w:val="6AC53023"/>
    <w:rsid w:val="6AC69039"/>
    <w:rsid w:val="6AC86B9E"/>
    <w:rsid w:val="6AC8C9F4"/>
    <w:rsid w:val="6AC972EA"/>
    <w:rsid w:val="6ACA6101"/>
    <w:rsid w:val="6ACDF2E1"/>
    <w:rsid w:val="6AD32B5C"/>
    <w:rsid w:val="6AD38350"/>
    <w:rsid w:val="6AD4CAAC"/>
    <w:rsid w:val="6AD5F7B5"/>
    <w:rsid w:val="6ADA179B"/>
    <w:rsid w:val="6ADA92CD"/>
    <w:rsid w:val="6ADCCB59"/>
    <w:rsid w:val="6ADE8732"/>
    <w:rsid w:val="6AE79FE8"/>
    <w:rsid w:val="6AE84E75"/>
    <w:rsid w:val="6AEC51D4"/>
    <w:rsid w:val="6AECA47A"/>
    <w:rsid w:val="6AECD527"/>
    <w:rsid w:val="6AF2E3DE"/>
    <w:rsid w:val="6AF4B220"/>
    <w:rsid w:val="6AFC0EBE"/>
    <w:rsid w:val="6AFCEFB3"/>
    <w:rsid w:val="6AFFE444"/>
    <w:rsid w:val="6B0264BD"/>
    <w:rsid w:val="6B035EA7"/>
    <w:rsid w:val="6B039621"/>
    <w:rsid w:val="6B09720B"/>
    <w:rsid w:val="6B09B3CD"/>
    <w:rsid w:val="6B0B290D"/>
    <w:rsid w:val="6B0CBC64"/>
    <w:rsid w:val="6B163477"/>
    <w:rsid w:val="6B1CCD75"/>
    <w:rsid w:val="6B1F2258"/>
    <w:rsid w:val="6B1FA659"/>
    <w:rsid w:val="6B21340E"/>
    <w:rsid w:val="6B216E7C"/>
    <w:rsid w:val="6B24E55F"/>
    <w:rsid w:val="6B2673D8"/>
    <w:rsid w:val="6B27289E"/>
    <w:rsid w:val="6B2B905E"/>
    <w:rsid w:val="6B2C139C"/>
    <w:rsid w:val="6B2EEBE9"/>
    <w:rsid w:val="6B2F15ED"/>
    <w:rsid w:val="6B30B525"/>
    <w:rsid w:val="6B369916"/>
    <w:rsid w:val="6B36C991"/>
    <w:rsid w:val="6B388495"/>
    <w:rsid w:val="6B39A777"/>
    <w:rsid w:val="6B3E121C"/>
    <w:rsid w:val="6B443C46"/>
    <w:rsid w:val="6B45B230"/>
    <w:rsid w:val="6B4861F6"/>
    <w:rsid w:val="6B4EBB4B"/>
    <w:rsid w:val="6B52E8D7"/>
    <w:rsid w:val="6B542B68"/>
    <w:rsid w:val="6B546AE6"/>
    <w:rsid w:val="6B566AC1"/>
    <w:rsid w:val="6B617C65"/>
    <w:rsid w:val="6B62E1DB"/>
    <w:rsid w:val="6B6433F8"/>
    <w:rsid w:val="6B6B085A"/>
    <w:rsid w:val="6B6CE582"/>
    <w:rsid w:val="6B6E57D2"/>
    <w:rsid w:val="6B6F62F4"/>
    <w:rsid w:val="6B717998"/>
    <w:rsid w:val="6B71E1C1"/>
    <w:rsid w:val="6B8420AE"/>
    <w:rsid w:val="6B8450DE"/>
    <w:rsid w:val="6B855916"/>
    <w:rsid w:val="6B86BA5F"/>
    <w:rsid w:val="6B8A1944"/>
    <w:rsid w:val="6B8A416A"/>
    <w:rsid w:val="6B8A460A"/>
    <w:rsid w:val="6B8B1D4C"/>
    <w:rsid w:val="6B974E6A"/>
    <w:rsid w:val="6B9C40C5"/>
    <w:rsid w:val="6B9EB370"/>
    <w:rsid w:val="6BA33314"/>
    <w:rsid w:val="6BA784B4"/>
    <w:rsid w:val="6BA7E41F"/>
    <w:rsid w:val="6BAC341A"/>
    <w:rsid w:val="6BAD0107"/>
    <w:rsid w:val="6BAE974F"/>
    <w:rsid w:val="6BB47224"/>
    <w:rsid w:val="6BB61FF2"/>
    <w:rsid w:val="6BC5A01A"/>
    <w:rsid w:val="6BC9AAA3"/>
    <w:rsid w:val="6BC9C527"/>
    <w:rsid w:val="6BCD4703"/>
    <w:rsid w:val="6BCE3E23"/>
    <w:rsid w:val="6BD0A38A"/>
    <w:rsid w:val="6BD95BF4"/>
    <w:rsid w:val="6BDB6C11"/>
    <w:rsid w:val="6BDD7CC6"/>
    <w:rsid w:val="6BE2C091"/>
    <w:rsid w:val="6BEB0C14"/>
    <w:rsid w:val="6BF7AC60"/>
    <w:rsid w:val="6BF83535"/>
    <w:rsid w:val="6C08312B"/>
    <w:rsid w:val="6C087BAB"/>
    <w:rsid w:val="6C111D2C"/>
    <w:rsid w:val="6C11312D"/>
    <w:rsid w:val="6C118B93"/>
    <w:rsid w:val="6C130995"/>
    <w:rsid w:val="6C14150E"/>
    <w:rsid w:val="6C1468BC"/>
    <w:rsid w:val="6C189D0A"/>
    <w:rsid w:val="6C1AF2A5"/>
    <w:rsid w:val="6C1C25C1"/>
    <w:rsid w:val="6C1CDBBF"/>
    <w:rsid w:val="6C1DFE0D"/>
    <w:rsid w:val="6C2BCA54"/>
    <w:rsid w:val="6C2D057F"/>
    <w:rsid w:val="6C2D9DDD"/>
    <w:rsid w:val="6C306D31"/>
    <w:rsid w:val="6C334638"/>
    <w:rsid w:val="6C3421ED"/>
    <w:rsid w:val="6C3442E0"/>
    <w:rsid w:val="6C3A6730"/>
    <w:rsid w:val="6C3D53C3"/>
    <w:rsid w:val="6C3DE8BC"/>
    <w:rsid w:val="6C3E13AC"/>
    <w:rsid w:val="6C411795"/>
    <w:rsid w:val="6C411CED"/>
    <w:rsid w:val="6C427451"/>
    <w:rsid w:val="6C439FB2"/>
    <w:rsid w:val="6C463AC6"/>
    <w:rsid w:val="6C4670FA"/>
    <w:rsid w:val="6C4AC48F"/>
    <w:rsid w:val="6C4B1540"/>
    <w:rsid w:val="6C530188"/>
    <w:rsid w:val="6C57C5E3"/>
    <w:rsid w:val="6C5D3E07"/>
    <w:rsid w:val="6C620B1C"/>
    <w:rsid w:val="6C6252D0"/>
    <w:rsid w:val="6C633585"/>
    <w:rsid w:val="6C64A5DB"/>
    <w:rsid w:val="6C68D642"/>
    <w:rsid w:val="6C6BDB0D"/>
    <w:rsid w:val="6C6D8B71"/>
    <w:rsid w:val="6C6EDA01"/>
    <w:rsid w:val="6C6EFB4C"/>
    <w:rsid w:val="6C6FC95A"/>
    <w:rsid w:val="6C83F7DE"/>
    <w:rsid w:val="6C8675FE"/>
    <w:rsid w:val="6C887D18"/>
    <w:rsid w:val="6C8C7659"/>
    <w:rsid w:val="6C91DD25"/>
    <w:rsid w:val="6C9614CF"/>
    <w:rsid w:val="6CA2AC93"/>
    <w:rsid w:val="6CA4026B"/>
    <w:rsid w:val="6CA6D16A"/>
    <w:rsid w:val="6CB52F88"/>
    <w:rsid w:val="6CB7E978"/>
    <w:rsid w:val="6CBC7759"/>
    <w:rsid w:val="6CBD9FBB"/>
    <w:rsid w:val="6CC083D4"/>
    <w:rsid w:val="6CC28BD4"/>
    <w:rsid w:val="6CC4CE5E"/>
    <w:rsid w:val="6CC8F3C5"/>
    <w:rsid w:val="6CCA67F8"/>
    <w:rsid w:val="6CCB999E"/>
    <w:rsid w:val="6CD26226"/>
    <w:rsid w:val="6CD9251C"/>
    <w:rsid w:val="6CD9A4DC"/>
    <w:rsid w:val="6CDCD9DA"/>
    <w:rsid w:val="6CDD01E1"/>
    <w:rsid w:val="6CDD387D"/>
    <w:rsid w:val="6CDF5069"/>
    <w:rsid w:val="6CE5821B"/>
    <w:rsid w:val="6CE829DF"/>
    <w:rsid w:val="6CE9B640"/>
    <w:rsid w:val="6CE9ED73"/>
    <w:rsid w:val="6CEBA912"/>
    <w:rsid w:val="6CF590FB"/>
    <w:rsid w:val="6CFFA673"/>
    <w:rsid w:val="6D001C2C"/>
    <w:rsid w:val="6D01576D"/>
    <w:rsid w:val="6D02010B"/>
    <w:rsid w:val="6D035321"/>
    <w:rsid w:val="6D049D43"/>
    <w:rsid w:val="6D04C004"/>
    <w:rsid w:val="6D05D558"/>
    <w:rsid w:val="6D06DC43"/>
    <w:rsid w:val="6D0AF672"/>
    <w:rsid w:val="6D0D4E15"/>
    <w:rsid w:val="6D114EC7"/>
    <w:rsid w:val="6D1157CC"/>
    <w:rsid w:val="6D13C061"/>
    <w:rsid w:val="6D146B5D"/>
    <w:rsid w:val="6D14A26B"/>
    <w:rsid w:val="6D15D522"/>
    <w:rsid w:val="6D1EDC93"/>
    <w:rsid w:val="6D225133"/>
    <w:rsid w:val="6D22EFC3"/>
    <w:rsid w:val="6D2502E8"/>
    <w:rsid w:val="6D26E119"/>
    <w:rsid w:val="6D2A9D29"/>
    <w:rsid w:val="6D2C4AAC"/>
    <w:rsid w:val="6D2FFAE0"/>
    <w:rsid w:val="6D30BDBC"/>
    <w:rsid w:val="6D336619"/>
    <w:rsid w:val="6D37DE09"/>
    <w:rsid w:val="6D3862F0"/>
    <w:rsid w:val="6D3AB303"/>
    <w:rsid w:val="6D3D45E3"/>
    <w:rsid w:val="6D3EF2BB"/>
    <w:rsid w:val="6D44AE2F"/>
    <w:rsid w:val="6D46A19B"/>
    <w:rsid w:val="6D488836"/>
    <w:rsid w:val="6D522DB2"/>
    <w:rsid w:val="6D5427F6"/>
    <w:rsid w:val="6D545978"/>
    <w:rsid w:val="6D5B7513"/>
    <w:rsid w:val="6D665269"/>
    <w:rsid w:val="6D6F90BF"/>
    <w:rsid w:val="6D7156C9"/>
    <w:rsid w:val="6D71936D"/>
    <w:rsid w:val="6D7352A5"/>
    <w:rsid w:val="6D761EDA"/>
    <w:rsid w:val="6D77DF55"/>
    <w:rsid w:val="6D78FFBA"/>
    <w:rsid w:val="6D7BE1F5"/>
    <w:rsid w:val="6D7C31CF"/>
    <w:rsid w:val="6D7CCF8C"/>
    <w:rsid w:val="6D7D11DB"/>
    <w:rsid w:val="6D8134CF"/>
    <w:rsid w:val="6D813D4E"/>
    <w:rsid w:val="6D823762"/>
    <w:rsid w:val="6D88770D"/>
    <w:rsid w:val="6D8C2BE9"/>
    <w:rsid w:val="6D91215B"/>
    <w:rsid w:val="6D97D7CB"/>
    <w:rsid w:val="6D99E444"/>
    <w:rsid w:val="6D9D57DB"/>
    <w:rsid w:val="6DA24E26"/>
    <w:rsid w:val="6DA52039"/>
    <w:rsid w:val="6DA793CB"/>
    <w:rsid w:val="6DA9A149"/>
    <w:rsid w:val="6DAA2A03"/>
    <w:rsid w:val="6DAADE4E"/>
    <w:rsid w:val="6DAEAA6E"/>
    <w:rsid w:val="6DB35758"/>
    <w:rsid w:val="6DB394E1"/>
    <w:rsid w:val="6DB60221"/>
    <w:rsid w:val="6DB8B419"/>
    <w:rsid w:val="6DB8E49E"/>
    <w:rsid w:val="6DBB8353"/>
    <w:rsid w:val="6DBC5A31"/>
    <w:rsid w:val="6DC11A54"/>
    <w:rsid w:val="6DC2D7E3"/>
    <w:rsid w:val="6DC3F8CD"/>
    <w:rsid w:val="6DC50D40"/>
    <w:rsid w:val="6DC79763"/>
    <w:rsid w:val="6DCA1105"/>
    <w:rsid w:val="6DD01AE1"/>
    <w:rsid w:val="6DD1C27F"/>
    <w:rsid w:val="6DD7215F"/>
    <w:rsid w:val="6DDB88D2"/>
    <w:rsid w:val="6DDD244D"/>
    <w:rsid w:val="6DDD614E"/>
    <w:rsid w:val="6DE116BA"/>
    <w:rsid w:val="6DE5D32D"/>
    <w:rsid w:val="6DE63EFF"/>
    <w:rsid w:val="6DE6478E"/>
    <w:rsid w:val="6DEACC70"/>
    <w:rsid w:val="6DEE824A"/>
    <w:rsid w:val="6DF059F4"/>
    <w:rsid w:val="6DF45EFF"/>
    <w:rsid w:val="6DF997AE"/>
    <w:rsid w:val="6DFC3A98"/>
    <w:rsid w:val="6E008A09"/>
    <w:rsid w:val="6E01E5E9"/>
    <w:rsid w:val="6E046169"/>
    <w:rsid w:val="6E049B75"/>
    <w:rsid w:val="6E068F55"/>
    <w:rsid w:val="6E07A04C"/>
    <w:rsid w:val="6E07D980"/>
    <w:rsid w:val="6E08E57C"/>
    <w:rsid w:val="6E0AD5F0"/>
    <w:rsid w:val="6E0B7292"/>
    <w:rsid w:val="6E11D827"/>
    <w:rsid w:val="6E17789A"/>
    <w:rsid w:val="6E177CC1"/>
    <w:rsid w:val="6E1E580B"/>
    <w:rsid w:val="6E1F6568"/>
    <w:rsid w:val="6E21B074"/>
    <w:rsid w:val="6E24EB18"/>
    <w:rsid w:val="6E24FB7D"/>
    <w:rsid w:val="6E25EE4F"/>
    <w:rsid w:val="6E2CC552"/>
    <w:rsid w:val="6E3130B0"/>
    <w:rsid w:val="6E31954F"/>
    <w:rsid w:val="6E36A20D"/>
    <w:rsid w:val="6E3BA3C7"/>
    <w:rsid w:val="6E4768F0"/>
    <w:rsid w:val="6E4EE6EB"/>
    <w:rsid w:val="6E4EE81D"/>
    <w:rsid w:val="6E51EB08"/>
    <w:rsid w:val="6E52538C"/>
    <w:rsid w:val="6E54F4F7"/>
    <w:rsid w:val="6E58874A"/>
    <w:rsid w:val="6E5C7E54"/>
    <w:rsid w:val="6E60A594"/>
    <w:rsid w:val="6E64562E"/>
    <w:rsid w:val="6E6D3E8B"/>
    <w:rsid w:val="6E6E1EDC"/>
    <w:rsid w:val="6E6F8963"/>
    <w:rsid w:val="6E717E51"/>
    <w:rsid w:val="6E71B53E"/>
    <w:rsid w:val="6E74B211"/>
    <w:rsid w:val="6E7ABF62"/>
    <w:rsid w:val="6E7B4135"/>
    <w:rsid w:val="6E7E7D7F"/>
    <w:rsid w:val="6E7EB6B2"/>
    <w:rsid w:val="6E80B0E4"/>
    <w:rsid w:val="6E831CD7"/>
    <w:rsid w:val="6E8509BC"/>
    <w:rsid w:val="6E864318"/>
    <w:rsid w:val="6E8B7D11"/>
    <w:rsid w:val="6E8E2DDB"/>
    <w:rsid w:val="6E8F2623"/>
    <w:rsid w:val="6E92388A"/>
    <w:rsid w:val="6E92B1CB"/>
    <w:rsid w:val="6E93AFC5"/>
    <w:rsid w:val="6E96DE72"/>
    <w:rsid w:val="6E97D6D3"/>
    <w:rsid w:val="6E98C208"/>
    <w:rsid w:val="6E9A09C5"/>
    <w:rsid w:val="6E9EFF6B"/>
    <w:rsid w:val="6EA4CC05"/>
    <w:rsid w:val="6EA95689"/>
    <w:rsid w:val="6EAD3D1A"/>
    <w:rsid w:val="6EAD8A09"/>
    <w:rsid w:val="6EAFBC54"/>
    <w:rsid w:val="6EB8CF05"/>
    <w:rsid w:val="6EBA8EC6"/>
    <w:rsid w:val="6EBB5111"/>
    <w:rsid w:val="6EBC4699"/>
    <w:rsid w:val="6EC0AA8A"/>
    <w:rsid w:val="6EC51825"/>
    <w:rsid w:val="6EC58C10"/>
    <w:rsid w:val="6ED01FD9"/>
    <w:rsid w:val="6ED62B5F"/>
    <w:rsid w:val="6ED93A20"/>
    <w:rsid w:val="6EDC0457"/>
    <w:rsid w:val="6EDEEA58"/>
    <w:rsid w:val="6EE5217E"/>
    <w:rsid w:val="6EEAA91A"/>
    <w:rsid w:val="6EEFE136"/>
    <w:rsid w:val="6EF1034C"/>
    <w:rsid w:val="6EF26DDC"/>
    <w:rsid w:val="6EF402AD"/>
    <w:rsid w:val="6EF5DF0E"/>
    <w:rsid w:val="6EF72D46"/>
    <w:rsid w:val="6EF94CFF"/>
    <w:rsid w:val="6EFB6787"/>
    <w:rsid w:val="6EFC5C6B"/>
    <w:rsid w:val="6EFCC699"/>
    <w:rsid w:val="6EFD0116"/>
    <w:rsid w:val="6F0249E1"/>
    <w:rsid w:val="6F0338EA"/>
    <w:rsid w:val="6F062FD5"/>
    <w:rsid w:val="6F082BFF"/>
    <w:rsid w:val="6F09B545"/>
    <w:rsid w:val="6F09E7A4"/>
    <w:rsid w:val="6F0D33FA"/>
    <w:rsid w:val="6F1232E5"/>
    <w:rsid w:val="6F16B37C"/>
    <w:rsid w:val="6F1D013E"/>
    <w:rsid w:val="6F201AAC"/>
    <w:rsid w:val="6F2736BB"/>
    <w:rsid w:val="6F293D72"/>
    <w:rsid w:val="6F31AB05"/>
    <w:rsid w:val="6F31EDB5"/>
    <w:rsid w:val="6F332D9A"/>
    <w:rsid w:val="6F3501D4"/>
    <w:rsid w:val="6F353462"/>
    <w:rsid w:val="6F39FCC0"/>
    <w:rsid w:val="6F3A2489"/>
    <w:rsid w:val="6F3DFD1B"/>
    <w:rsid w:val="6F414AA5"/>
    <w:rsid w:val="6F460D88"/>
    <w:rsid w:val="6F4A173B"/>
    <w:rsid w:val="6F4AF24D"/>
    <w:rsid w:val="6F4CDC0E"/>
    <w:rsid w:val="6F50D6C0"/>
    <w:rsid w:val="6F54CC25"/>
    <w:rsid w:val="6F554ABD"/>
    <w:rsid w:val="6F5829D1"/>
    <w:rsid w:val="6F592F0C"/>
    <w:rsid w:val="6F5C7B30"/>
    <w:rsid w:val="6F5E79BF"/>
    <w:rsid w:val="6F64874C"/>
    <w:rsid w:val="6F657DC4"/>
    <w:rsid w:val="6F67367F"/>
    <w:rsid w:val="6F68C18C"/>
    <w:rsid w:val="6F6BAAEF"/>
    <w:rsid w:val="6F7016D4"/>
    <w:rsid w:val="6F704D68"/>
    <w:rsid w:val="6F75691F"/>
    <w:rsid w:val="6F780B7D"/>
    <w:rsid w:val="6F807F06"/>
    <w:rsid w:val="6F877322"/>
    <w:rsid w:val="6F8B9E40"/>
    <w:rsid w:val="6F8ECC44"/>
    <w:rsid w:val="6F92B278"/>
    <w:rsid w:val="6F96F901"/>
    <w:rsid w:val="6F975BA5"/>
    <w:rsid w:val="6F9E7F10"/>
    <w:rsid w:val="6F9F165A"/>
    <w:rsid w:val="6FA0DAAE"/>
    <w:rsid w:val="6FA23379"/>
    <w:rsid w:val="6FA2712F"/>
    <w:rsid w:val="6FA799D6"/>
    <w:rsid w:val="6FAA33D1"/>
    <w:rsid w:val="6FAFBF6B"/>
    <w:rsid w:val="6FB1216F"/>
    <w:rsid w:val="6FB1930C"/>
    <w:rsid w:val="6FB5198B"/>
    <w:rsid w:val="6FB9D939"/>
    <w:rsid w:val="6FBB45BF"/>
    <w:rsid w:val="6FBCAC18"/>
    <w:rsid w:val="6FC1282F"/>
    <w:rsid w:val="6FC1F9CC"/>
    <w:rsid w:val="6FC570B3"/>
    <w:rsid w:val="6FC83F51"/>
    <w:rsid w:val="6FCD7C86"/>
    <w:rsid w:val="6FCFC238"/>
    <w:rsid w:val="6FD372FF"/>
    <w:rsid w:val="6FD49D69"/>
    <w:rsid w:val="6FD4B636"/>
    <w:rsid w:val="6FD85127"/>
    <w:rsid w:val="6FDD04F8"/>
    <w:rsid w:val="6FDD3BBC"/>
    <w:rsid w:val="6FE1CB48"/>
    <w:rsid w:val="6FE21AE7"/>
    <w:rsid w:val="6FE49249"/>
    <w:rsid w:val="6FEAFE54"/>
    <w:rsid w:val="6FED837F"/>
    <w:rsid w:val="6FF04FD9"/>
    <w:rsid w:val="6FF43850"/>
    <w:rsid w:val="6FF6CA38"/>
    <w:rsid w:val="6FF6EF62"/>
    <w:rsid w:val="6FF997C6"/>
    <w:rsid w:val="6FFA3A5C"/>
    <w:rsid w:val="6FFB6DDC"/>
    <w:rsid w:val="6FFC2739"/>
    <w:rsid w:val="6FFE3B34"/>
    <w:rsid w:val="6FFEF487"/>
    <w:rsid w:val="7005FF55"/>
    <w:rsid w:val="70067E52"/>
    <w:rsid w:val="700AEB17"/>
    <w:rsid w:val="700FBEC8"/>
    <w:rsid w:val="700FFA19"/>
    <w:rsid w:val="70120E2A"/>
    <w:rsid w:val="70147573"/>
    <w:rsid w:val="70168CF5"/>
    <w:rsid w:val="70170A7C"/>
    <w:rsid w:val="7017E07C"/>
    <w:rsid w:val="701DB991"/>
    <w:rsid w:val="701DE134"/>
    <w:rsid w:val="7021E33E"/>
    <w:rsid w:val="70228971"/>
    <w:rsid w:val="7022C72C"/>
    <w:rsid w:val="70239EAF"/>
    <w:rsid w:val="7024F690"/>
    <w:rsid w:val="70255E88"/>
    <w:rsid w:val="7025B1C6"/>
    <w:rsid w:val="702A7F03"/>
    <w:rsid w:val="702B9527"/>
    <w:rsid w:val="702BA497"/>
    <w:rsid w:val="702C06BC"/>
    <w:rsid w:val="702D3438"/>
    <w:rsid w:val="702E1524"/>
    <w:rsid w:val="7031FB7F"/>
    <w:rsid w:val="703238E6"/>
    <w:rsid w:val="70358887"/>
    <w:rsid w:val="7036603A"/>
    <w:rsid w:val="70394785"/>
    <w:rsid w:val="7039FD04"/>
    <w:rsid w:val="703A4C01"/>
    <w:rsid w:val="703E60CA"/>
    <w:rsid w:val="704098D1"/>
    <w:rsid w:val="70482670"/>
    <w:rsid w:val="70484245"/>
    <w:rsid w:val="70515C3E"/>
    <w:rsid w:val="7052D686"/>
    <w:rsid w:val="70530F93"/>
    <w:rsid w:val="70596C49"/>
    <w:rsid w:val="705B01C0"/>
    <w:rsid w:val="705B6AE5"/>
    <w:rsid w:val="705B9E31"/>
    <w:rsid w:val="705CA4EC"/>
    <w:rsid w:val="705F84E5"/>
    <w:rsid w:val="70632EE3"/>
    <w:rsid w:val="7064FB9D"/>
    <w:rsid w:val="706C4AAF"/>
    <w:rsid w:val="706D602F"/>
    <w:rsid w:val="706E19C6"/>
    <w:rsid w:val="706EC24A"/>
    <w:rsid w:val="7070F5BC"/>
    <w:rsid w:val="707832B4"/>
    <w:rsid w:val="707AE0D8"/>
    <w:rsid w:val="707C094E"/>
    <w:rsid w:val="70812602"/>
    <w:rsid w:val="70845328"/>
    <w:rsid w:val="70847A23"/>
    <w:rsid w:val="7087EE91"/>
    <w:rsid w:val="708A8743"/>
    <w:rsid w:val="708EA002"/>
    <w:rsid w:val="70901792"/>
    <w:rsid w:val="7090C762"/>
    <w:rsid w:val="7092DF29"/>
    <w:rsid w:val="7094BA27"/>
    <w:rsid w:val="709DB149"/>
    <w:rsid w:val="70A23D40"/>
    <w:rsid w:val="70A491C1"/>
    <w:rsid w:val="70A75D6A"/>
    <w:rsid w:val="70AC31C9"/>
    <w:rsid w:val="70B060C5"/>
    <w:rsid w:val="70B11E9F"/>
    <w:rsid w:val="70B308CE"/>
    <w:rsid w:val="70B7BCEB"/>
    <w:rsid w:val="70B7F9DE"/>
    <w:rsid w:val="70BC3367"/>
    <w:rsid w:val="70BE9606"/>
    <w:rsid w:val="70C0A1B2"/>
    <w:rsid w:val="70C43A29"/>
    <w:rsid w:val="70C6CE81"/>
    <w:rsid w:val="70C6F02A"/>
    <w:rsid w:val="70D24C03"/>
    <w:rsid w:val="70DDD473"/>
    <w:rsid w:val="70DE5951"/>
    <w:rsid w:val="70E3ACE6"/>
    <w:rsid w:val="70E3E30B"/>
    <w:rsid w:val="70E81C5A"/>
    <w:rsid w:val="70E9FB01"/>
    <w:rsid w:val="70EC30F2"/>
    <w:rsid w:val="70EF46CD"/>
    <w:rsid w:val="70F00189"/>
    <w:rsid w:val="70F65A33"/>
    <w:rsid w:val="70F7AF33"/>
    <w:rsid w:val="70FEC85C"/>
    <w:rsid w:val="70FFD1DB"/>
    <w:rsid w:val="710040FF"/>
    <w:rsid w:val="7103F265"/>
    <w:rsid w:val="710487C6"/>
    <w:rsid w:val="7104CC14"/>
    <w:rsid w:val="710DE42A"/>
    <w:rsid w:val="710FBD69"/>
    <w:rsid w:val="71125334"/>
    <w:rsid w:val="711635CA"/>
    <w:rsid w:val="71181297"/>
    <w:rsid w:val="7119CC09"/>
    <w:rsid w:val="711BB148"/>
    <w:rsid w:val="711FBE6D"/>
    <w:rsid w:val="712257D2"/>
    <w:rsid w:val="7122EF82"/>
    <w:rsid w:val="712B0B15"/>
    <w:rsid w:val="7130FE42"/>
    <w:rsid w:val="71342F85"/>
    <w:rsid w:val="71350EF0"/>
    <w:rsid w:val="7136FE0F"/>
    <w:rsid w:val="71384B78"/>
    <w:rsid w:val="713B4F99"/>
    <w:rsid w:val="713DDB46"/>
    <w:rsid w:val="7141DFAE"/>
    <w:rsid w:val="714276B2"/>
    <w:rsid w:val="7144F0C8"/>
    <w:rsid w:val="71466BE3"/>
    <w:rsid w:val="71494DE2"/>
    <w:rsid w:val="714BB97F"/>
    <w:rsid w:val="714E8B5F"/>
    <w:rsid w:val="7152C86B"/>
    <w:rsid w:val="71588301"/>
    <w:rsid w:val="71612404"/>
    <w:rsid w:val="716C5BEA"/>
    <w:rsid w:val="716D470A"/>
    <w:rsid w:val="7171B952"/>
    <w:rsid w:val="71754FF6"/>
    <w:rsid w:val="7175D3FF"/>
    <w:rsid w:val="71794F44"/>
    <w:rsid w:val="717B00D6"/>
    <w:rsid w:val="717E8D47"/>
    <w:rsid w:val="71807FCA"/>
    <w:rsid w:val="71873346"/>
    <w:rsid w:val="7189E804"/>
    <w:rsid w:val="718D09F6"/>
    <w:rsid w:val="719026FA"/>
    <w:rsid w:val="7194FBE0"/>
    <w:rsid w:val="7198DC2F"/>
    <w:rsid w:val="719A6367"/>
    <w:rsid w:val="719C05D8"/>
    <w:rsid w:val="719CDC07"/>
    <w:rsid w:val="719F6331"/>
    <w:rsid w:val="71A1A198"/>
    <w:rsid w:val="71A7EDCE"/>
    <w:rsid w:val="71AA8D6C"/>
    <w:rsid w:val="71ADF384"/>
    <w:rsid w:val="71B26A15"/>
    <w:rsid w:val="71B45647"/>
    <w:rsid w:val="71B49A12"/>
    <w:rsid w:val="71B59313"/>
    <w:rsid w:val="71B79FB1"/>
    <w:rsid w:val="71B8E6EC"/>
    <w:rsid w:val="71C1623B"/>
    <w:rsid w:val="71C4D07C"/>
    <w:rsid w:val="71C86405"/>
    <w:rsid w:val="71CFB4D8"/>
    <w:rsid w:val="71CFDEDF"/>
    <w:rsid w:val="71D02BD8"/>
    <w:rsid w:val="71D200F9"/>
    <w:rsid w:val="71D221A5"/>
    <w:rsid w:val="71DA6719"/>
    <w:rsid w:val="71DC87AB"/>
    <w:rsid w:val="71E22057"/>
    <w:rsid w:val="71E26D2A"/>
    <w:rsid w:val="71E2A56A"/>
    <w:rsid w:val="71E69C21"/>
    <w:rsid w:val="71EAED63"/>
    <w:rsid w:val="71F3120B"/>
    <w:rsid w:val="71F62A59"/>
    <w:rsid w:val="71F95AB5"/>
    <w:rsid w:val="71FDBB54"/>
    <w:rsid w:val="72011F4A"/>
    <w:rsid w:val="720232DD"/>
    <w:rsid w:val="7203C164"/>
    <w:rsid w:val="7204556D"/>
    <w:rsid w:val="7204F9B6"/>
    <w:rsid w:val="7207FCA3"/>
    <w:rsid w:val="720A4BB0"/>
    <w:rsid w:val="7211A72A"/>
    <w:rsid w:val="7211F3AA"/>
    <w:rsid w:val="7213656F"/>
    <w:rsid w:val="7215078C"/>
    <w:rsid w:val="7215BA5A"/>
    <w:rsid w:val="72186BFB"/>
    <w:rsid w:val="721C843B"/>
    <w:rsid w:val="7220FD06"/>
    <w:rsid w:val="7224C0F9"/>
    <w:rsid w:val="722720DB"/>
    <w:rsid w:val="722895C9"/>
    <w:rsid w:val="72349F46"/>
    <w:rsid w:val="72360AD4"/>
    <w:rsid w:val="723658F5"/>
    <w:rsid w:val="7238927A"/>
    <w:rsid w:val="7238BBCB"/>
    <w:rsid w:val="723D839C"/>
    <w:rsid w:val="7242D404"/>
    <w:rsid w:val="7246F3DF"/>
    <w:rsid w:val="7249A512"/>
    <w:rsid w:val="724DF148"/>
    <w:rsid w:val="724ED5C0"/>
    <w:rsid w:val="724EEB18"/>
    <w:rsid w:val="724F5527"/>
    <w:rsid w:val="7256E4A6"/>
    <w:rsid w:val="72577E20"/>
    <w:rsid w:val="725A9A2A"/>
    <w:rsid w:val="725C0BB4"/>
    <w:rsid w:val="725F69DE"/>
    <w:rsid w:val="7267A816"/>
    <w:rsid w:val="7267D1F2"/>
    <w:rsid w:val="72689914"/>
    <w:rsid w:val="726A8D30"/>
    <w:rsid w:val="726BCFA2"/>
    <w:rsid w:val="7271AD97"/>
    <w:rsid w:val="72743359"/>
    <w:rsid w:val="7274963C"/>
    <w:rsid w:val="72756329"/>
    <w:rsid w:val="7276284B"/>
    <w:rsid w:val="7276E73B"/>
    <w:rsid w:val="727DEBA0"/>
    <w:rsid w:val="7283F4AC"/>
    <w:rsid w:val="7287F821"/>
    <w:rsid w:val="728919DF"/>
    <w:rsid w:val="7290416D"/>
    <w:rsid w:val="72915549"/>
    <w:rsid w:val="729629D8"/>
    <w:rsid w:val="7299D739"/>
    <w:rsid w:val="729EBF60"/>
    <w:rsid w:val="72A55E73"/>
    <w:rsid w:val="72A6E301"/>
    <w:rsid w:val="72AB666D"/>
    <w:rsid w:val="72AD27D6"/>
    <w:rsid w:val="72BDB725"/>
    <w:rsid w:val="72C12DA9"/>
    <w:rsid w:val="72C4C6D8"/>
    <w:rsid w:val="72CC7005"/>
    <w:rsid w:val="72CD032C"/>
    <w:rsid w:val="72D83E76"/>
    <w:rsid w:val="72D8BF77"/>
    <w:rsid w:val="72DEAA7D"/>
    <w:rsid w:val="72DF2351"/>
    <w:rsid w:val="72E43241"/>
    <w:rsid w:val="72E5437C"/>
    <w:rsid w:val="72ED06B1"/>
    <w:rsid w:val="72ED9B2E"/>
    <w:rsid w:val="72F047D5"/>
    <w:rsid w:val="72F71FEC"/>
    <w:rsid w:val="72F7DAF7"/>
    <w:rsid w:val="72FB40E8"/>
    <w:rsid w:val="72FF568D"/>
    <w:rsid w:val="7305C806"/>
    <w:rsid w:val="73076CCC"/>
    <w:rsid w:val="73081FC2"/>
    <w:rsid w:val="7308EB44"/>
    <w:rsid w:val="730C2B17"/>
    <w:rsid w:val="730C9D5F"/>
    <w:rsid w:val="730CBC65"/>
    <w:rsid w:val="7312BB66"/>
    <w:rsid w:val="7319390A"/>
    <w:rsid w:val="7319A902"/>
    <w:rsid w:val="731B959E"/>
    <w:rsid w:val="73242978"/>
    <w:rsid w:val="732767E6"/>
    <w:rsid w:val="732B55D4"/>
    <w:rsid w:val="7331E6BB"/>
    <w:rsid w:val="73323002"/>
    <w:rsid w:val="73336BF7"/>
    <w:rsid w:val="733B0C3B"/>
    <w:rsid w:val="733B9A3B"/>
    <w:rsid w:val="733D6BDD"/>
    <w:rsid w:val="73413CC8"/>
    <w:rsid w:val="73443DA1"/>
    <w:rsid w:val="73447A81"/>
    <w:rsid w:val="734712C5"/>
    <w:rsid w:val="734AEE4F"/>
    <w:rsid w:val="734B6F5F"/>
    <w:rsid w:val="734F2B68"/>
    <w:rsid w:val="734F701B"/>
    <w:rsid w:val="73501D02"/>
    <w:rsid w:val="7352EE74"/>
    <w:rsid w:val="73535E49"/>
    <w:rsid w:val="73547B90"/>
    <w:rsid w:val="7359AE68"/>
    <w:rsid w:val="735CE9C4"/>
    <w:rsid w:val="735D44AD"/>
    <w:rsid w:val="736097A8"/>
    <w:rsid w:val="7360C09F"/>
    <w:rsid w:val="7365B344"/>
    <w:rsid w:val="736D8365"/>
    <w:rsid w:val="7373B90B"/>
    <w:rsid w:val="73792C27"/>
    <w:rsid w:val="7380CCCA"/>
    <w:rsid w:val="7385F1AD"/>
    <w:rsid w:val="738694DA"/>
    <w:rsid w:val="7390C538"/>
    <w:rsid w:val="73925FE5"/>
    <w:rsid w:val="73969EF0"/>
    <w:rsid w:val="739771DD"/>
    <w:rsid w:val="73978C45"/>
    <w:rsid w:val="7398D948"/>
    <w:rsid w:val="739B1EC4"/>
    <w:rsid w:val="739C4320"/>
    <w:rsid w:val="739D5377"/>
    <w:rsid w:val="739F06F0"/>
    <w:rsid w:val="73A2A541"/>
    <w:rsid w:val="73A2EE81"/>
    <w:rsid w:val="73A382F3"/>
    <w:rsid w:val="73A9574B"/>
    <w:rsid w:val="73A9B440"/>
    <w:rsid w:val="73ACE29A"/>
    <w:rsid w:val="73B08B5C"/>
    <w:rsid w:val="73B45FB5"/>
    <w:rsid w:val="73B6BA80"/>
    <w:rsid w:val="73B6CC12"/>
    <w:rsid w:val="73B71101"/>
    <w:rsid w:val="73BA839E"/>
    <w:rsid w:val="73BB0DA0"/>
    <w:rsid w:val="73BDC0B4"/>
    <w:rsid w:val="73BF1116"/>
    <w:rsid w:val="73C02BF0"/>
    <w:rsid w:val="73C129F0"/>
    <w:rsid w:val="73C1B08E"/>
    <w:rsid w:val="73C2F12A"/>
    <w:rsid w:val="73C30D3C"/>
    <w:rsid w:val="73C8AA03"/>
    <w:rsid w:val="73D56C7D"/>
    <w:rsid w:val="73D5D17A"/>
    <w:rsid w:val="73E7197B"/>
    <w:rsid w:val="73E929A9"/>
    <w:rsid w:val="73E94DA7"/>
    <w:rsid w:val="73EF4A68"/>
    <w:rsid w:val="73EFEDE9"/>
    <w:rsid w:val="73F2B763"/>
    <w:rsid w:val="73F51B62"/>
    <w:rsid w:val="73F560FD"/>
    <w:rsid w:val="73F89E3C"/>
    <w:rsid w:val="73FC347D"/>
    <w:rsid w:val="73FFF357"/>
    <w:rsid w:val="740185A2"/>
    <w:rsid w:val="7408FBFE"/>
    <w:rsid w:val="740A32A0"/>
    <w:rsid w:val="740BECCD"/>
    <w:rsid w:val="74142E5F"/>
    <w:rsid w:val="74153AEE"/>
    <w:rsid w:val="7416EE30"/>
    <w:rsid w:val="7417D15A"/>
    <w:rsid w:val="741B1DAB"/>
    <w:rsid w:val="741C9B3D"/>
    <w:rsid w:val="741E49D8"/>
    <w:rsid w:val="742543A6"/>
    <w:rsid w:val="742915F8"/>
    <w:rsid w:val="742BD2AA"/>
    <w:rsid w:val="742E1A31"/>
    <w:rsid w:val="742E8BFD"/>
    <w:rsid w:val="7430B2CF"/>
    <w:rsid w:val="7430B8A1"/>
    <w:rsid w:val="743106E3"/>
    <w:rsid w:val="74331D96"/>
    <w:rsid w:val="74332139"/>
    <w:rsid w:val="7438EDA0"/>
    <w:rsid w:val="743BD0BA"/>
    <w:rsid w:val="743C50FB"/>
    <w:rsid w:val="743C7683"/>
    <w:rsid w:val="7440CA42"/>
    <w:rsid w:val="7442CA18"/>
    <w:rsid w:val="7444C606"/>
    <w:rsid w:val="74465791"/>
    <w:rsid w:val="7446E299"/>
    <w:rsid w:val="74477CD0"/>
    <w:rsid w:val="744A79A6"/>
    <w:rsid w:val="744AED64"/>
    <w:rsid w:val="744C53FE"/>
    <w:rsid w:val="7450D558"/>
    <w:rsid w:val="745A194F"/>
    <w:rsid w:val="74618F94"/>
    <w:rsid w:val="7464227D"/>
    <w:rsid w:val="7471997C"/>
    <w:rsid w:val="74776D49"/>
    <w:rsid w:val="747C9ED7"/>
    <w:rsid w:val="747EFF15"/>
    <w:rsid w:val="7481B91E"/>
    <w:rsid w:val="7484B59F"/>
    <w:rsid w:val="7484E5AB"/>
    <w:rsid w:val="748739AE"/>
    <w:rsid w:val="7487BB3C"/>
    <w:rsid w:val="748E6430"/>
    <w:rsid w:val="74913DC5"/>
    <w:rsid w:val="749178B6"/>
    <w:rsid w:val="7491F5B8"/>
    <w:rsid w:val="74922C78"/>
    <w:rsid w:val="7494B196"/>
    <w:rsid w:val="749899C2"/>
    <w:rsid w:val="74A337E9"/>
    <w:rsid w:val="74B2C0A8"/>
    <w:rsid w:val="74B7FBC3"/>
    <w:rsid w:val="74B88B7C"/>
    <w:rsid w:val="74B93A5E"/>
    <w:rsid w:val="74BC1403"/>
    <w:rsid w:val="74C78F98"/>
    <w:rsid w:val="74C869E7"/>
    <w:rsid w:val="74CE997D"/>
    <w:rsid w:val="74D07220"/>
    <w:rsid w:val="74D2D1C2"/>
    <w:rsid w:val="74D347D5"/>
    <w:rsid w:val="74D389E4"/>
    <w:rsid w:val="74D9C271"/>
    <w:rsid w:val="74DB62F3"/>
    <w:rsid w:val="74E0D1F3"/>
    <w:rsid w:val="74E94607"/>
    <w:rsid w:val="74ED1EDF"/>
    <w:rsid w:val="74EF6864"/>
    <w:rsid w:val="74EFBDFF"/>
    <w:rsid w:val="74F325DA"/>
    <w:rsid w:val="74FB980E"/>
    <w:rsid w:val="74FDA227"/>
    <w:rsid w:val="74FEE646"/>
    <w:rsid w:val="7504BFCF"/>
    <w:rsid w:val="75055505"/>
    <w:rsid w:val="7505568C"/>
    <w:rsid w:val="7507F3B3"/>
    <w:rsid w:val="750803D9"/>
    <w:rsid w:val="750CA7A3"/>
    <w:rsid w:val="750E787B"/>
    <w:rsid w:val="75127CEC"/>
    <w:rsid w:val="7513151A"/>
    <w:rsid w:val="75147001"/>
    <w:rsid w:val="751AD09F"/>
    <w:rsid w:val="752604CD"/>
    <w:rsid w:val="752648CE"/>
    <w:rsid w:val="752C9163"/>
    <w:rsid w:val="752CDA9E"/>
    <w:rsid w:val="752D1DA8"/>
    <w:rsid w:val="75335EEE"/>
    <w:rsid w:val="75337C5F"/>
    <w:rsid w:val="753B6EB2"/>
    <w:rsid w:val="753B8D25"/>
    <w:rsid w:val="753CCD62"/>
    <w:rsid w:val="753DC3FC"/>
    <w:rsid w:val="753E1925"/>
    <w:rsid w:val="753F9BE7"/>
    <w:rsid w:val="75420F13"/>
    <w:rsid w:val="754A8134"/>
    <w:rsid w:val="754E72DB"/>
    <w:rsid w:val="75505DF5"/>
    <w:rsid w:val="75512299"/>
    <w:rsid w:val="7553F63E"/>
    <w:rsid w:val="7554370A"/>
    <w:rsid w:val="7555321B"/>
    <w:rsid w:val="75559F71"/>
    <w:rsid w:val="755DE3BB"/>
    <w:rsid w:val="755E9B65"/>
    <w:rsid w:val="755ED9F3"/>
    <w:rsid w:val="755FC079"/>
    <w:rsid w:val="756A9932"/>
    <w:rsid w:val="756C1E92"/>
    <w:rsid w:val="756F4487"/>
    <w:rsid w:val="756F886D"/>
    <w:rsid w:val="757862DC"/>
    <w:rsid w:val="757CFE40"/>
    <w:rsid w:val="758616D3"/>
    <w:rsid w:val="75869002"/>
    <w:rsid w:val="758EF719"/>
    <w:rsid w:val="758EF832"/>
    <w:rsid w:val="7591ED24"/>
    <w:rsid w:val="7593931A"/>
    <w:rsid w:val="75954CB1"/>
    <w:rsid w:val="75994EE7"/>
    <w:rsid w:val="7599AF44"/>
    <w:rsid w:val="759AC8FF"/>
    <w:rsid w:val="75A200D2"/>
    <w:rsid w:val="75A994E6"/>
    <w:rsid w:val="75AAD0FD"/>
    <w:rsid w:val="75ACB7CC"/>
    <w:rsid w:val="75AD50E5"/>
    <w:rsid w:val="75AF410F"/>
    <w:rsid w:val="75BAD89D"/>
    <w:rsid w:val="75BC8CF5"/>
    <w:rsid w:val="75CCE5E5"/>
    <w:rsid w:val="75CD97C9"/>
    <w:rsid w:val="75CECD93"/>
    <w:rsid w:val="75CFDBAA"/>
    <w:rsid w:val="75D5BC91"/>
    <w:rsid w:val="75D98BAE"/>
    <w:rsid w:val="75D9EC28"/>
    <w:rsid w:val="75DADDA0"/>
    <w:rsid w:val="75DFDF4E"/>
    <w:rsid w:val="75E1642C"/>
    <w:rsid w:val="75E1E3BC"/>
    <w:rsid w:val="75E2C2C2"/>
    <w:rsid w:val="75E320B9"/>
    <w:rsid w:val="75EA2481"/>
    <w:rsid w:val="75EB06D7"/>
    <w:rsid w:val="75F297D7"/>
    <w:rsid w:val="75F3EADE"/>
    <w:rsid w:val="75F48C10"/>
    <w:rsid w:val="75F51FC0"/>
    <w:rsid w:val="75F6723A"/>
    <w:rsid w:val="75FF0369"/>
    <w:rsid w:val="760088E5"/>
    <w:rsid w:val="76063706"/>
    <w:rsid w:val="7607F420"/>
    <w:rsid w:val="760C2217"/>
    <w:rsid w:val="760D6C89"/>
    <w:rsid w:val="761323E5"/>
    <w:rsid w:val="76170958"/>
    <w:rsid w:val="7617974D"/>
    <w:rsid w:val="76207BE9"/>
    <w:rsid w:val="76230469"/>
    <w:rsid w:val="76234778"/>
    <w:rsid w:val="76238767"/>
    <w:rsid w:val="7624BC83"/>
    <w:rsid w:val="7626A639"/>
    <w:rsid w:val="7628EF7B"/>
    <w:rsid w:val="762C4DA8"/>
    <w:rsid w:val="76350C76"/>
    <w:rsid w:val="7635E44B"/>
    <w:rsid w:val="763A1A6A"/>
    <w:rsid w:val="763A394D"/>
    <w:rsid w:val="763AB61C"/>
    <w:rsid w:val="763B0724"/>
    <w:rsid w:val="763F870E"/>
    <w:rsid w:val="7644C751"/>
    <w:rsid w:val="7645349B"/>
    <w:rsid w:val="76455E7E"/>
    <w:rsid w:val="764A9749"/>
    <w:rsid w:val="764B47E5"/>
    <w:rsid w:val="764B695A"/>
    <w:rsid w:val="76502A7E"/>
    <w:rsid w:val="7650C19B"/>
    <w:rsid w:val="76544C75"/>
    <w:rsid w:val="76583DB6"/>
    <w:rsid w:val="7659AFD4"/>
    <w:rsid w:val="765C44DD"/>
    <w:rsid w:val="765D4863"/>
    <w:rsid w:val="7660422D"/>
    <w:rsid w:val="76612C62"/>
    <w:rsid w:val="766179E6"/>
    <w:rsid w:val="766B6B12"/>
    <w:rsid w:val="766C3195"/>
    <w:rsid w:val="766EF978"/>
    <w:rsid w:val="766F9315"/>
    <w:rsid w:val="7671BC15"/>
    <w:rsid w:val="76786467"/>
    <w:rsid w:val="7678BE4B"/>
    <w:rsid w:val="76792A7A"/>
    <w:rsid w:val="7679BBAB"/>
    <w:rsid w:val="767A9247"/>
    <w:rsid w:val="767D29E0"/>
    <w:rsid w:val="7681D5EB"/>
    <w:rsid w:val="7681F813"/>
    <w:rsid w:val="7687ED02"/>
    <w:rsid w:val="7689A110"/>
    <w:rsid w:val="7689D6D2"/>
    <w:rsid w:val="7694E684"/>
    <w:rsid w:val="76986950"/>
    <w:rsid w:val="7698C122"/>
    <w:rsid w:val="76A0BEA1"/>
    <w:rsid w:val="76A0E95A"/>
    <w:rsid w:val="76A0FCEA"/>
    <w:rsid w:val="76A0FE91"/>
    <w:rsid w:val="76A20DE0"/>
    <w:rsid w:val="76A42F8F"/>
    <w:rsid w:val="76A69CB3"/>
    <w:rsid w:val="76B5DC7B"/>
    <w:rsid w:val="76B61823"/>
    <w:rsid w:val="76BE8722"/>
    <w:rsid w:val="76BE98FB"/>
    <w:rsid w:val="76C037B3"/>
    <w:rsid w:val="76C75E54"/>
    <w:rsid w:val="76C991D1"/>
    <w:rsid w:val="76CA6390"/>
    <w:rsid w:val="76CC50C5"/>
    <w:rsid w:val="76CEA892"/>
    <w:rsid w:val="76D12CEE"/>
    <w:rsid w:val="76D19A37"/>
    <w:rsid w:val="76D23CFE"/>
    <w:rsid w:val="76D2F30C"/>
    <w:rsid w:val="76D359CB"/>
    <w:rsid w:val="76D668CF"/>
    <w:rsid w:val="76D99784"/>
    <w:rsid w:val="76D9C989"/>
    <w:rsid w:val="76DCA1CE"/>
    <w:rsid w:val="76DED2A0"/>
    <w:rsid w:val="76E196E8"/>
    <w:rsid w:val="76E315B6"/>
    <w:rsid w:val="76E649B2"/>
    <w:rsid w:val="76E6919F"/>
    <w:rsid w:val="76E7643B"/>
    <w:rsid w:val="76E85C94"/>
    <w:rsid w:val="76EAC0D3"/>
    <w:rsid w:val="76EC02DD"/>
    <w:rsid w:val="76ECF185"/>
    <w:rsid w:val="76ED148B"/>
    <w:rsid w:val="76ED2B06"/>
    <w:rsid w:val="76EE0B68"/>
    <w:rsid w:val="76F33462"/>
    <w:rsid w:val="76F72F78"/>
    <w:rsid w:val="76F7552A"/>
    <w:rsid w:val="76F78766"/>
    <w:rsid w:val="76FD0455"/>
    <w:rsid w:val="76FEB7CF"/>
    <w:rsid w:val="7700F275"/>
    <w:rsid w:val="770B4ABA"/>
    <w:rsid w:val="770C1866"/>
    <w:rsid w:val="770DA719"/>
    <w:rsid w:val="770FB410"/>
    <w:rsid w:val="77172980"/>
    <w:rsid w:val="771B15B6"/>
    <w:rsid w:val="771D21BB"/>
    <w:rsid w:val="77233EF1"/>
    <w:rsid w:val="7729A867"/>
    <w:rsid w:val="772D2DD4"/>
    <w:rsid w:val="772E1EC3"/>
    <w:rsid w:val="7730DB7E"/>
    <w:rsid w:val="7731354A"/>
    <w:rsid w:val="77322B9E"/>
    <w:rsid w:val="77348412"/>
    <w:rsid w:val="77356233"/>
    <w:rsid w:val="7735B961"/>
    <w:rsid w:val="773A07A3"/>
    <w:rsid w:val="773B30F6"/>
    <w:rsid w:val="773D0A9A"/>
    <w:rsid w:val="7743105D"/>
    <w:rsid w:val="7744D75D"/>
    <w:rsid w:val="774A8CDC"/>
    <w:rsid w:val="774AE927"/>
    <w:rsid w:val="774C72C9"/>
    <w:rsid w:val="77528D1D"/>
    <w:rsid w:val="7759EDF7"/>
    <w:rsid w:val="775BFD25"/>
    <w:rsid w:val="77600135"/>
    <w:rsid w:val="7760F539"/>
    <w:rsid w:val="7769E1C0"/>
    <w:rsid w:val="776D4681"/>
    <w:rsid w:val="77708A6E"/>
    <w:rsid w:val="7771FF31"/>
    <w:rsid w:val="77738862"/>
    <w:rsid w:val="777517ED"/>
    <w:rsid w:val="7778BABA"/>
    <w:rsid w:val="7779D344"/>
    <w:rsid w:val="777ACC34"/>
    <w:rsid w:val="777D0BEC"/>
    <w:rsid w:val="7787EA5F"/>
    <w:rsid w:val="7789D81E"/>
    <w:rsid w:val="778E2315"/>
    <w:rsid w:val="778F2AD8"/>
    <w:rsid w:val="77925364"/>
    <w:rsid w:val="7793824F"/>
    <w:rsid w:val="77942511"/>
    <w:rsid w:val="77994D8F"/>
    <w:rsid w:val="7799975E"/>
    <w:rsid w:val="779D5BEB"/>
    <w:rsid w:val="779F47F1"/>
    <w:rsid w:val="77A0F70C"/>
    <w:rsid w:val="77A4A509"/>
    <w:rsid w:val="77A684CB"/>
    <w:rsid w:val="77A766A5"/>
    <w:rsid w:val="77AA7B38"/>
    <w:rsid w:val="77ADFAA2"/>
    <w:rsid w:val="77B34E6E"/>
    <w:rsid w:val="77B9AB93"/>
    <w:rsid w:val="77BAF7B2"/>
    <w:rsid w:val="77C65508"/>
    <w:rsid w:val="77C669A9"/>
    <w:rsid w:val="77C752D0"/>
    <w:rsid w:val="77C992E1"/>
    <w:rsid w:val="77CABEC1"/>
    <w:rsid w:val="77CE41FD"/>
    <w:rsid w:val="77CF6A16"/>
    <w:rsid w:val="77D15FAA"/>
    <w:rsid w:val="77D41D3B"/>
    <w:rsid w:val="77D8A986"/>
    <w:rsid w:val="77DC77BE"/>
    <w:rsid w:val="77EB9528"/>
    <w:rsid w:val="77EBE635"/>
    <w:rsid w:val="77ED0B08"/>
    <w:rsid w:val="77F24EF2"/>
    <w:rsid w:val="77F662E4"/>
    <w:rsid w:val="77F80773"/>
    <w:rsid w:val="77FAE8F3"/>
    <w:rsid w:val="77FB72C3"/>
    <w:rsid w:val="77FED4B6"/>
    <w:rsid w:val="78052EE2"/>
    <w:rsid w:val="7805871D"/>
    <w:rsid w:val="7805F708"/>
    <w:rsid w:val="7807A923"/>
    <w:rsid w:val="7809249B"/>
    <w:rsid w:val="780AE05D"/>
    <w:rsid w:val="780B7697"/>
    <w:rsid w:val="780D8F47"/>
    <w:rsid w:val="7813FF76"/>
    <w:rsid w:val="7816E3FE"/>
    <w:rsid w:val="781741D0"/>
    <w:rsid w:val="781B5415"/>
    <w:rsid w:val="7827CA92"/>
    <w:rsid w:val="782BF390"/>
    <w:rsid w:val="78354521"/>
    <w:rsid w:val="78360D25"/>
    <w:rsid w:val="7837D100"/>
    <w:rsid w:val="783FE98B"/>
    <w:rsid w:val="78495CC7"/>
    <w:rsid w:val="784A108C"/>
    <w:rsid w:val="784EDAFA"/>
    <w:rsid w:val="784F077E"/>
    <w:rsid w:val="784F4434"/>
    <w:rsid w:val="784F980B"/>
    <w:rsid w:val="7850450F"/>
    <w:rsid w:val="7859F8ED"/>
    <w:rsid w:val="785AE366"/>
    <w:rsid w:val="785EAAA9"/>
    <w:rsid w:val="785F78FF"/>
    <w:rsid w:val="785F7C4A"/>
    <w:rsid w:val="78602195"/>
    <w:rsid w:val="7868F2F4"/>
    <w:rsid w:val="786990C3"/>
    <w:rsid w:val="7869D622"/>
    <w:rsid w:val="786B8A32"/>
    <w:rsid w:val="786D1208"/>
    <w:rsid w:val="786F6F22"/>
    <w:rsid w:val="78772BF5"/>
    <w:rsid w:val="787B16DA"/>
    <w:rsid w:val="787B7310"/>
    <w:rsid w:val="787CCE80"/>
    <w:rsid w:val="787DF871"/>
    <w:rsid w:val="7887AFDD"/>
    <w:rsid w:val="7888941B"/>
    <w:rsid w:val="7889B3F1"/>
    <w:rsid w:val="788A52DB"/>
    <w:rsid w:val="788AD74C"/>
    <w:rsid w:val="788B9F1C"/>
    <w:rsid w:val="788E5D18"/>
    <w:rsid w:val="788E95DE"/>
    <w:rsid w:val="788F2F2B"/>
    <w:rsid w:val="78985172"/>
    <w:rsid w:val="789C6342"/>
    <w:rsid w:val="789DF71F"/>
    <w:rsid w:val="78A101BA"/>
    <w:rsid w:val="78A47EC7"/>
    <w:rsid w:val="78A56E44"/>
    <w:rsid w:val="78ABDAF4"/>
    <w:rsid w:val="78AC7E10"/>
    <w:rsid w:val="78AC7EBD"/>
    <w:rsid w:val="78ACA4FE"/>
    <w:rsid w:val="78AEB1DE"/>
    <w:rsid w:val="78B2D0BA"/>
    <w:rsid w:val="78B35C1C"/>
    <w:rsid w:val="78B48426"/>
    <w:rsid w:val="78B80D93"/>
    <w:rsid w:val="78B885C4"/>
    <w:rsid w:val="78BA5B24"/>
    <w:rsid w:val="78BA87D4"/>
    <w:rsid w:val="78C5A58B"/>
    <w:rsid w:val="78C68385"/>
    <w:rsid w:val="78CC0502"/>
    <w:rsid w:val="78CE654F"/>
    <w:rsid w:val="78D49A1E"/>
    <w:rsid w:val="78D52305"/>
    <w:rsid w:val="78D743C0"/>
    <w:rsid w:val="78DBE084"/>
    <w:rsid w:val="78E054D3"/>
    <w:rsid w:val="78E27DA7"/>
    <w:rsid w:val="78E65BE5"/>
    <w:rsid w:val="78EAA0CA"/>
    <w:rsid w:val="78EBF1B2"/>
    <w:rsid w:val="78EF4575"/>
    <w:rsid w:val="78EFD0A3"/>
    <w:rsid w:val="78F1760E"/>
    <w:rsid w:val="78F549EC"/>
    <w:rsid w:val="78F9069B"/>
    <w:rsid w:val="78FB7036"/>
    <w:rsid w:val="78FD3E0F"/>
    <w:rsid w:val="79017F94"/>
    <w:rsid w:val="79024C04"/>
    <w:rsid w:val="790524E8"/>
    <w:rsid w:val="7906A560"/>
    <w:rsid w:val="79086472"/>
    <w:rsid w:val="790B8C42"/>
    <w:rsid w:val="790C60A8"/>
    <w:rsid w:val="790F5BE7"/>
    <w:rsid w:val="7912D2CA"/>
    <w:rsid w:val="7916C2A4"/>
    <w:rsid w:val="791A647A"/>
    <w:rsid w:val="791B3ED2"/>
    <w:rsid w:val="79240437"/>
    <w:rsid w:val="79269B05"/>
    <w:rsid w:val="7926DA42"/>
    <w:rsid w:val="792C8D94"/>
    <w:rsid w:val="792E2822"/>
    <w:rsid w:val="7932FAFB"/>
    <w:rsid w:val="7934C580"/>
    <w:rsid w:val="79351CE8"/>
    <w:rsid w:val="793B2739"/>
    <w:rsid w:val="793B32B3"/>
    <w:rsid w:val="793CFDD2"/>
    <w:rsid w:val="7941B7A4"/>
    <w:rsid w:val="79422D79"/>
    <w:rsid w:val="79436112"/>
    <w:rsid w:val="7945BDC0"/>
    <w:rsid w:val="794BEE15"/>
    <w:rsid w:val="794E5C62"/>
    <w:rsid w:val="79506C52"/>
    <w:rsid w:val="79552F95"/>
    <w:rsid w:val="7957E24C"/>
    <w:rsid w:val="7958930B"/>
    <w:rsid w:val="7962441B"/>
    <w:rsid w:val="7962BF7D"/>
    <w:rsid w:val="7962E7EA"/>
    <w:rsid w:val="796B3FF9"/>
    <w:rsid w:val="796B5452"/>
    <w:rsid w:val="796CA326"/>
    <w:rsid w:val="796D1C36"/>
    <w:rsid w:val="796DD822"/>
    <w:rsid w:val="797086D7"/>
    <w:rsid w:val="79727C1C"/>
    <w:rsid w:val="797A1FE9"/>
    <w:rsid w:val="797AF28D"/>
    <w:rsid w:val="798486B6"/>
    <w:rsid w:val="798584D2"/>
    <w:rsid w:val="7989258E"/>
    <w:rsid w:val="798E88E0"/>
    <w:rsid w:val="7993E11D"/>
    <w:rsid w:val="799E2AC9"/>
    <w:rsid w:val="79A837FE"/>
    <w:rsid w:val="79B5B648"/>
    <w:rsid w:val="79B686BF"/>
    <w:rsid w:val="79B81885"/>
    <w:rsid w:val="79B93FB4"/>
    <w:rsid w:val="79B97B63"/>
    <w:rsid w:val="79BEF7F6"/>
    <w:rsid w:val="79C167D1"/>
    <w:rsid w:val="79C1D7D9"/>
    <w:rsid w:val="79C5186B"/>
    <w:rsid w:val="79C71998"/>
    <w:rsid w:val="79C7CAA3"/>
    <w:rsid w:val="79CC8839"/>
    <w:rsid w:val="79D4C463"/>
    <w:rsid w:val="79D7E1C4"/>
    <w:rsid w:val="79D9AB0D"/>
    <w:rsid w:val="79DB36CA"/>
    <w:rsid w:val="79DD5209"/>
    <w:rsid w:val="79DFC593"/>
    <w:rsid w:val="79E68237"/>
    <w:rsid w:val="79E68F51"/>
    <w:rsid w:val="79E93D39"/>
    <w:rsid w:val="79F4B62B"/>
    <w:rsid w:val="79FC303E"/>
    <w:rsid w:val="79FF4CC3"/>
    <w:rsid w:val="79FF6E8B"/>
    <w:rsid w:val="79FF9E6B"/>
    <w:rsid w:val="7A034158"/>
    <w:rsid w:val="7A0935F0"/>
    <w:rsid w:val="7A09E870"/>
    <w:rsid w:val="7A0D13D0"/>
    <w:rsid w:val="7A0E394C"/>
    <w:rsid w:val="7A0E5DD0"/>
    <w:rsid w:val="7A0FAC29"/>
    <w:rsid w:val="7A1B2756"/>
    <w:rsid w:val="7A1E0CBC"/>
    <w:rsid w:val="7A223048"/>
    <w:rsid w:val="7A229F01"/>
    <w:rsid w:val="7A23C8AC"/>
    <w:rsid w:val="7A26DFDB"/>
    <w:rsid w:val="7A332980"/>
    <w:rsid w:val="7A373BE0"/>
    <w:rsid w:val="7A37A7BB"/>
    <w:rsid w:val="7A386A08"/>
    <w:rsid w:val="7A3C5141"/>
    <w:rsid w:val="7A3DE261"/>
    <w:rsid w:val="7A42CE8F"/>
    <w:rsid w:val="7A459C29"/>
    <w:rsid w:val="7A4C7617"/>
    <w:rsid w:val="7A50A7F1"/>
    <w:rsid w:val="7A51ECE7"/>
    <w:rsid w:val="7A52D6AB"/>
    <w:rsid w:val="7A5427CA"/>
    <w:rsid w:val="7A5438EE"/>
    <w:rsid w:val="7A54E9AA"/>
    <w:rsid w:val="7A555F84"/>
    <w:rsid w:val="7A5856E5"/>
    <w:rsid w:val="7A5E2654"/>
    <w:rsid w:val="7A61AC24"/>
    <w:rsid w:val="7A62ACD9"/>
    <w:rsid w:val="7A62E8E9"/>
    <w:rsid w:val="7A64C8A4"/>
    <w:rsid w:val="7A650859"/>
    <w:rsid w:val="7A6DFD18"/>
    <w:rsid w:val="7A78D61F"/>
    <w:rsid w:val="7A79668F"/>
    <w:rsid w:val="7A79F24E"/>
    <w:rsid w:val="7A7C32E9"/>
    <w:rsid w:val="7A7CDBBD"/>
    <w:rsid w:val="7A8646C0"/>
    <w:rsid w:val="7A86CA50"/>
    <w:rsid w:val="7A889442"/>
    <w:rsid w:val="7A89D2F8"/>
    <w:rsid w:val="7A8F115E"/>
    <w:rsid w:val="7A9843FD"/>
    <w:rsid w:val="7A99A2C6"/>
    <w:rsid w:val="7A9A1614"/>
    <w:rsid w:val="7A9BF630"/>
    <w:rsid w:val="7A9CB3CA"/>
    <w:rsid w:val="7A9F03A5"/>
    <w:rsid w:val="7AA688B5"/>
    <w:rsid w:val="7AA7AD25"/>
    <w:rsid w:val="7AA96EE6"/>
    <w:rsid w:val="7AAE10AF"/>
    <w:rsid w:val="7AAE6F05"/>
    <w:rsid w:val="7AB2247C"/>
    <w:rsid w:val="7AB82741"/>
    <w:rsid w:val="7AB93FD1"/>
    <w:rsid w:val="7ABE2ADE"/>
    <w:rsid w:val="7ABFAD4C"/>
    <w:rsid w:val="7AC5B770"/>
    <w:rsid w:val="7AC6F8B8"/>
    <w:rsid w:val="7ACD39F6"/>
    <w:rsid w:val="7ACE6F70"/>
    <w:rsid w:val="7AD00DF5"/>
    <w:rsid w:val="7AD4DFDA"/>
    <w:rsid w:val="7AE6EF17"/>
    <w:rsid w:val="7AE80F37"/>
    <w:rsid w:val="7AEA5894"/>
    <w:rsid w:val="7AEFD632"/>
    <w:rsid w:val="7AF28ED4"/>
    <w:rsid w:val="7AF8288B"/>
    <w:rsid w:val="7AF99BA3"/>
    <w:rsid w:val="7AFC5F1C"/>
    <w:rsid w:val="7AFD2E23"/>
    <w:rsid w:val="7B04503A"/>
    <w:rsid w:val="7B0E99C3"/>
    <w:rsid w:val="7B110843"/>
    <w:rsid w:val="7B171C3D"/>
    <w:rsid w:val="7B17486F"/>
    <w:rsid w:val="7B18DB0F"/>
    <w:rsid w:val="7B1A2361"/>
    <w:rsid w:val="7B1AFD76"/>
    <w:rsid w:val="7B1B5FAB"/>
    <w:rsid w:val="7B1C4DB6"/>
    <w:rsid w:val="7B1D148A"/>
    <w:rsid w:val="7B1EE18B"/>
    <w:rsid w:val="7B1F261A"/>
    <w:rsid w:val="7B215B1C"/>
    <w:rsid w:val="7B235FA1"/>
    <w:rsid w:val="7B24EFDD"/>
    <w:rsid w:val="7B268D05"/>
    <w:rsid w:val="7B2BF959"/>
    <w:rsid w:val="7B2E52C6"/>
    <w:rsid w:val="7B2FA4C6"/>
    <w:rsid w:val="7B315D91"/>
    <w:rsid w:val="7B31CB3F"/>
    <w:rsid w:val="7B37CEA7"/>
    <w:rsid w:val="7B398800"/>
    <w:rsid w:val="7B39B4C0"/>
    <w:rsid w:val="7B4234A8"/>
    <w:rsid w:val="7B4B62F5"/>
    <w:rsid w:val="7B4F12B8"/>
    <w:rsid w:val="7B50D10F"/>
    <w:rsid w:val="7B52D520"/>
    <w:rsid w:val="7B54E302"/>
    <w:rsid w:val="7B5550DF"/>
    <w:rsid w:val="7B56ACCE"/>
    <w:rsid w:val="7B5CF381"/>
    <w:rsid w:val="7B5E3411"/>
    <w:rsid w:val="7B61B124"/>
    <w:rsid w:val="7B64CC12"/>
    <w:rsid w:val="7B6563F9"/>
    <w:rsid w:val="7B66CAF7"/>
    <w:rsid w:val="7B685295"/>
    <w:rsid w:val="7B6FCDAF"/>
    <w:rsid w:val="7B7288B5"/>
    <w:rsid w:val="7B77319D"/>
    <w:rsid w:val="7B78005D"/>
    <w:rsid w:val="7B782978"/>
    <w:rsid w:val="7B785F3E"/>
    <w:rsid w:val="7B84D64D"/>
    <w:rsid w:val="7B85F481"/>
    <w:rsid w:val="7B8B386D"/>
    <w:rsid w:val="7B8F1A4B"/>
    <w:rsid w:val="7B8F1ECA"/>
    <w:rsid w:val="7B8F9398"/>
    <w:rsid w:val="7B90CC4E"/>
    <w:rsid w:val="7B9193AC"/>
    <w:rsid w:val="7B940653"/>
    <w:rsid w:val="7B947FEB"/>
    <w:rsid w:val="7B9B4593"/>
    <w:rsid w:val="7BAC663E"/>
    <w:rsid w:val="7BACFBC5"/>
    <w:rsid w:val="7BB01C75"/>
    <w:rsid w:val="7BB94CF5"/>
    <w:rsid w:val="7BB964DA"/>
    <w:rsid w:val="7BC449D9"/>
    <w:rsid w:val="7BC6C3DD"/>
    <w:rsid w:val="7BD2290B"/>
    <w:rsid w:val="7BD3524B"/>
    <w:rsid w:val="7BD8B041"/>
    <w:rsid w:val="7BD98E22"/>
    <w:rsid w:val="7BDCC446"/>
    <w:rsid w:val="7BE7B508"/>
    <w:rsid w:val="7BEFF301"/>
    <w:rsid w:val="7BF1E46C"/>
    <w:rsid w:val="7BF2907A"/>
    <w:rsid w:val="7BF3357F"/>
    <w:rsid w:val="7BF8C931"/>
    <w:rsid w:val="7BFA8664"/>
    <w:rsid w:val="7C011F51"/>
    <w:rsid w:val="7C0D30BF"/>
    <w:rsid w:val="7C112A18"/>
    <w:rsid w:val="7C21F65B"/>
    <w:rsid w:val="7C2222B1"/>
    <w:rsid w:val="7C230258"/>
    <w:rsid w:val="7C2336D2"/>
    <w:rsid w:val="7C2A6924"/>
    <w:rsid w:val="7C3422C5"/>
    <w:rsid w:val="7C41A76F"/>
    <w:rsid w:val="7C43A2DD"/>
    <w:rsid w:val="7C440D2D"/>
    <w:rsid w:val="7C4AC548"/>
    <w:rsid w:val="7C4AE5C4"/>
    <w:rsid w:val="7C520375"/>
    <w:rsid w:val="7C5269B9"/>
    <w:rsid w:val="7C5819F5"/>
    <w:rsid w:val="7C594145"/>
    <w:rsid w:val="7C5FDCEA"/>
    <w:rsid w:val="7C619BF2"/>
    <w:rsid w:val="7C62F3F7"/>
    <w:rsid w:val="7C6965B5"/>
    <w:rsid w:val="7C69B583"/>
    <w:rsid w:val="7C6B282A"/>
    <w:rsid w:val="7C6B5A6D"/>
    <w:rsid w:val="7C6DBF2A"/>
    <w:rsid w:val="7C71094B"/>
    <w:rsid w:val="7C736A51"/>
    <w:rsid w:val="7C748BA6"/>
    <w:rsid w:val="7C75EB2A"/>
    <w:rsid w:val="7C81FD88"/>
    <w:rsid w:val="7C821A98"/>
    <w:rsid w:val="7C82E7CD"/>
    <w:rsid w:val="7C866493"/>
    <w:rsid w:val="7C897408"/>
    <w:rsid w:val="7C8F77DE"/>
    <w:rsid w:val="7C903694"/>
    <w:rsid w:val="7C91A0B2"/>
    <w:rsid w:val="7C93779A"/>
    <w:rsid w:val="7C93D5DB"/>
    <w:rsid w:val="7C9562E6"/>
    <w:rsid w:val="7C9B93D1"/>
    <w:rsid w:val="7C9C2DB6"/>
    <w:rsid w:val="7CA62FB6"/>
    <w:rsid w:val="7CA98149"/>
    <w:rsid w:val="7CABA2CA"/>
    <w:rsid w:val="7CAC0617"/>
    <w:rsid w:val="7CADDA35"/>
    <w:rsid w:val="7CB10828"/>
    <w:rsid w:val="7CB49A87"/>
    <w:rsid w:val="7CB6A60F"/>
    <w:rsid w:val="7CBC3E58"/>
    <w:rsid w:val="7CBD00B5"/>
    <w:rsid w:val="7CBFDB5C"/>
    <w:rsid w:val="7CC32910"/>
    <w:rsid w:val="7CC5896F"/>
    <w:rsid w:val="7CCADC9D"/>
    <w:rsid w:val="7CCFD80E"/>
    <w:rsid w:val="7CDD0A20"/>
    <w:rsid w:val="7CE37FAE"/>
    <w:rsid w:val="7CEE8EAE"/>
    <w:rsid w:val="7CEF207D"/>
    <w:rsid w:val="7D013B2F"/>
    <w:rsid w:val="7D0201C7"/>
    <w:rsid w:val="7D025C28"/>
    <w:rsid w:val="7D07119A"/>
    <w:rsid w:val="7D083E6F"/>
    <w:rsid w:val="7D0AF575"/>
    <w:rsid w:val="7D0CA295"/>
    <w:rsid w:val="7D0DF4DB"/>
    <w:rsid w:val="7D1501B2"/>
    <w:rsid w:val="7D1895D5"/>
    <w:rsid w:val="7D18A67D"/>
    <w:rsid w:val="7D195A9E"/>
    <w:rsid w:val="7D1A4A37"/>
    <w:rsid w:val="7D1F6E0C"/>
    <w:rsid w:val="7D20AFCA"/>
    <w:rsid w:val="7D246105"/>
    <w:rsid w:val="7D2B0A7A"/>
    <w:rsid w:val="7D2C1040"/>
    <w:rsid w:val="7D2C293E"/>
    <w:rsid w:val="7D2C331E"/>
    <w:rsid w:val="7D2E6B7C"/>
    <w:rsid w:val="7D32D2A2"/>
    <w:rsid w:val="7D38846F"/>
    <w:rsid w:val="7D38F567"/>
    <w:rsid w:val="7D3BB3EC"/>
    <w:rsid w:val="7D4138CA"/>
    <w:rsid w:val="7D44C6A1"/>
    <w:rsid w:val="7D497EAC"/>
    <w:rsid w:val="7D50DADC"/>
    <w:rsid w:val="7D55B726"/>
    <w:rsid w:val="7D61B4E7"/>
    <w:rsid w:val="7D64789D"/>
    <w:rsid w:val="7D67FB5E"/>
    <w:rsid w:val="7D681E40"/>
    <w:rsid w:val="7D6CEAE6"/>
    <w:rsid w:val="7D6D9EE6"/>
    <w:rsid w:val="7D6F7224"/>
    <w:rsid w:val="7D732357"/>
    <w:rsid w:val="7D758E7A"/>
    <w:rsid w:val="7D75FA1C"/>
    <w:rsid w:val="7D76FA69"/>
    <w:rsid w:val="7D7A44BF"/>
    <w:rsid w:val="7D7C61F3"/>
    <w:rsid w:val="7D7D0042"/>
    <w:rsid w:val="7D81B631"/>
    <w:rsid w:val="7D86F002"/>
    <w:rsid w:val="7D87CA0C"/>
    <w:rsid w:val="7D8B3A54"/>
    <w:rsid w:val="7D9AC4C4"/>
    <w:rsid w:val="7DA267C2"/>
    <w:rsid w:val="7DA34444"/>
    <w:rsid w:val="7DA4FAA5"/>
    <w:rsid w:val="7DA58ACA"/>
    <w:rsid w:val="7DA8078B"/>
    <w:rsid w:val="7DA89250"/>
    <w:rsid w:val="7DA895B1"/>
    <w:rsid w:val="7DACE176"/>
    <w:rsid w:val="7DAF8B2C"/>
    <w:rsid w:val="7DB0BA69"/>
    <w:rsid w:val="7DB87722"/>
    <w:rsid w:val="7DB9C28E"/>
    <w:rsid w:val="7DBAAEA3"/>
    <w:rsid w:val="7DBB305B"/>
    <w:rsid w:val="7DBD1C16"/>
    <w:rsid w:val="7DC1FC24"/>
    <w:rsid w:val="7DC680BA"/>
    <w:rsid w:val="7DC6A2E8"/>
    <w:rsid w:val="7DD34CD9"/>
    <w:rsid w:val="7DD67B1E"/>
    <w:rsid w:val="7DDC48E0"/>
    <w:rsid w:val="7DDC57A7"/>
    <w:rsid w:val="7DDCC072"/>
    <w:rsid w:val="7DDDBD82"/>
    <w:rsid w:val="7DE322E8"/>
    <w:rsid w:val="7DE527BE"/>
    <w:rsid w:val="7DEC53FB"/>
    <w:rsid w:val="7DED30EF"/>
    <w:rsid w:val="7DED6FDB"/>
    <w:rsid w:val="7DF0975B"/>
    <w:rsid w:val="7DF0A100"/>
    <w:rsid w:val="7DF105E9"/>
    <w:rsid w:val="7DF30BAA"/>
    <w:rsid w:val="7DF3CCCE"/>
    <w:rsid w:val="7DF44F20"/>
    <w:rsid w:val="7DF82AD2"/>
    <w:rsid w:val="7DFC56B5"/>
    <w:rsid w:val="7DFE77B6"/>
    <w:rsid w:val="7E00FC29"/>
    <w:rsid w:val="7E071101"/>
    <w:rsid w:val="7E073019"/>
    <w:rsid w:val="7E13F157"/>
    <w:rsid w:val="7E161D9C"/>
    <w:rsid w:val="7E17F6F2"/>
    <w:rsid w:val="7E1DC4CA"/>
    <w:rsid w:val="7E1F9EB9"/>
    <w:rsid w:val="7E2BE8DF"/>
    <w:rsid w:val="7E2EB7AB"/>
    <w:rsid w:val="7E317914"/>
    <w:rsid w:val="7E36BA83"/>
    <w:rsid w:val="7E435422"/>
    <w:rsid w:val="7E45C646"/>
    <w:rsid w:val="7E4D23C2"/>
    <w:rsid w:val="7E509A99"/>
    <w:rsid w:val="7E50D79F"/>
    <w:rsid w:val="7E52372F"/>
    <w:rsid w:val="7E581CC4"/>
    <w:rsid w:val="7E5841B2"/>
    <w:rsid w:val="7E597EB2"/>
    <w:rsid w:val="7E5D7212"/>
    <w:rsid w:val="7E5EDE25"/>
    <w:rsid w:val="7E62AD3B"/>
    <w:rsid w:val="7E631771"/>
    <w:rsid w:val="7E696792"/>
    <w:rsid w:val="7E6F1821"/>
    <w:rsid w:val="7E752C7F"/>
    <w:rsid w:val="7E7899F5"/>
    <w:rsid w:val="7E78C5A8"/>
    <w:rsid w:val="7E811144"/>
    <w:rsid w:val="7E8886C0"/>
    <w:rsid w:val="7E8CA089"/>
    <w:rsid w:val="7E90E16D"/>
    <w:rsid w:val="7E928529"/>
    <w:rsid w:val="7E94614B"/>
    <w:rsid w:val="7E95B269"/>
    <w:rsid w:val="7E963BC2"/>
    <w:rsid w:val="7E965797"/>
    <w:rsid w:val="7E970ADB"/>
    <w:rsid w:val="7E9901EE"/>
    <w:rsid w:val="7E996408"/>
    <w:rsid w:val="7E9CF2C1"/>
    <w:rsid w:val="7E9E1408"/>
    <w:rsid w:val="7EA12BF3"/>
    <w:rsid w:val="7EA38778"/>
    <w:rsid w:val="7EA3F411"/>
    <w:rsid w:val="7EA4B2F8"/>
    <w:rsid w:val="7EA6910A"/>
    <w:rsid w:val="7EA6BEC8"/>
    <w:rsid w:val="7EA6D903"/>
    <w:rsid w:val="7EAAC95D"/>
    <w:rsid w:val="7EB0A018"/>
    <w:rsid w:val="7EB5EE2B"/>
    <w:rsid w:val="7EB664C5"/>
    <w:rsid w:val="7EBE2C8F"/>
    <w:rsid w:val="7EBE467A"/>
    <w:rsid w:val="7EC0EF29"/>
    <w:rsid w:val="7EC4321D"/>
    <w:rsid w:val="7ECB7C8B"/>
    <w:rsid w:val="7ECD4EBB"/>
    <w:rsid w:val="7ECD4ECF"/>
    <w:rsid w:val="7ED6FF93"/>
    <w:rsid w:val="7EDB2FF1"/>
    <w:rsid w:val="7EE173BA"/>
    <w:rsid w:val="7EE2842F"/>
    <w:rsid w:val="7EE4FC73"/>
    <w:rsid w:val="7EE61396"/>
    <w:rsid w:val="7EEC73B8"/>
    <w:rsid w:val="7EEF5BE8"/>
    <w:rsid w:val="7EF05AA5"/>
    <w:rsid w:val="7EF1D677"/>
    <w:rsid w:val="7EF2183F"/>
    <w:rsid w:val="7EFA2EEC"/>
    <w:rsid w:val="7EFC9E5D"/>
    <w:rsid w:val="7EFEC645"/>
    <w:rsid w:val="7F06C519"/>
    <w:rsid w:val="7F0AD4D2"/>
    <w:rsid w:val="7F124614"/>
    <w:rsid w:val="7F14BC9C"/>
    <w:rsid w:val="7F19AA17"/>
    <w:rsid w:val="7F201AF1"/>
    <w:rsid w:val="7F223173"/>
    <w:rsid w:val="7F236155"/>
    <w:rsid w:val="7F299CC7"/>
    <w:rsid w:val="7F2ABDD3"/>
    <w:rsid w:val="7F2CDBBD"/>
    <w:rsid w:val="7F301083"/>
    <w:rsid w:val="7F33BF14"/>
    <w:rsid w:val="7F3563E1"/>
    <w:rsid w:val="7F38DE76"/>
    <w:rsid w:val="7F3AC8F7"/>
    <w:rsid w:val="7F3BFD6F"/>
    <w:rsid w:val="7F3EFC21"/>
    <w:rsid w:val="7F402EE1"/>
    <w:rsid w:val="7F40893B"/>
    <w:rsid w:val="7F44F791"/>
    <w:rsid w:val="7F45CEF1"/>
    <w:rsid w:val="7F46AAF9"/>
    <w:rsid w:val="7F4E4958"/>
    <w:rsid w:val="7F5C359E"/>
    <w:rsid w:val="7F5D3668"/>
    <w:rsid w:val="7F621653"/>
    <w:rsid w:val="7F64B791"/>
    <w:rsid w:val="7F657833"/>
    <w:rsid w:val="7F68E0E5"/>
    <w:rsid w:val="7F6961DD"/>
    <w:rsid w:val="7F6BD199"/>
    <w:rsid w:val="7F6C0FB2"/>
    <w:rsid w:val="7F6EB4DE"/>
    <w:rsid w:val="7F6F8221"/>
    <w:rsid w:val="7F72C245"/>
    <w:rsid w:val="7F7DE14E"/>
    <w:rsid w:val="7F7FC049"/>
    <w:rsid w:val="7F814C4B"/>
    <w:rsid w:val="7F846CA4"/>
    <w:rsid w:val="7F86531C"/>
    <w:rsid w:val="7F878559"/>
    <w:rsid w:val="7F8B2B3A"/>
    <w:rsid w:val="7F8D0EDF"/>
    <w:rsid w:val="7F8D6DBE"/>
    <w:rsid w:val="7F8DCF24"/>
    <w:rsid w:val="7F8F5624"/>
    <w:rsid w:val="7F8F8842"/>
    <w:rsid w:val="7F8FE4B5"/>
    <w:rsid w:val="7F931779"/>
    <w:rsid w:val="7F94D0F9"/>
    <w:rsid w:val="7F98C436"/>
    <w:rsid w:val="7F9A9A6D"/>
    <w:rsid w:val="7F9EC25F"/>
    <w:rsid w:val="7F9FF052"/>
    <w:rsid w:val="7FA23ECC"/>
    <w:rsid w:val="7FA31923"/>
    <w:rsid w:val="7FA37F95"/>
    <w:rsid w:val="7FA713A4"/>
    <w:rsid w:val="7FAA10E2"/>
    <w:rsid w:val="7FB095B4"/>
    <w:rsid w:val="7FB7537F"/>
    <w:rsid w:val="7FB9BAD4"/>
    <w:rsid w:val="7FBC3943"/>
    <w:rsid w:val="7FBCAF82"/>
    <w:rsid w:val="7FBF6112"/>
    <w:rsid w:val="7FC3C429"/>
    <w:rsid w:val="7FC82471"/>
    <w:rsid w:val="7FC8F0A5"/>
    <w:rsid w:val="7FC9A897"/>
    <w:rsid w:val="7FCAFC15"/>
    <w:rsid w:val="7FCB3D3B"/>
    <w:rsid w:val="7FCD5382"/>
    <w:rsid w:val="7FD2BDD6"/>
    <w:rsid w:val="7FD55EE7"/>
    <w:rsid w:val="7FDBEA67"/>
    <w:rsid w:val="7FDD438F"/>
    <w:rsid w:val="7FDD56D5"/>
    <w:rsid w:val="7FE0D9DB"/>
    <w:rsid w:val="7FE5389F"/>
    <w:rsid w:val="7FE5E378"/>
    <w:rsid w:val="7FE7B2FC"/>
    <w:rsid w:val="7FE9CC54"/>
    <w:rsid w:val="7FE9ED8C"/>
    <w:rsid w:val="7FEB1979"/>
    <w:rsid w:val="7FF2745A"/>
    <w:rsid w:val="7FF52E90"/>
    <w:rsid w:val="7FF88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61F45"/>
  <w15:docId w15:val="{BB7E567A-2361-4307-9B87-5C22E08E8D7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Calibri" w:hAnsi="Calibri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2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rsid w:val="00494800"/>
    <w:pPr>
      <w:spacing w:before="120" w:after="120" w:line="312" w:lineRule="auto"/>
      <w:jc w:val="both"/>
    </w:pPr>
    <w:rPr>
      <w:rFonts w:eastAsia="Times New Roman" w:asciiTheme="minorHAnsi" w:hAnsiTheme="minorHAnsi" w:cstheme="minorBidi"/>
      <w:sz w:val="22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523940"/>
    <w:pPr>
      <w:keepNext/>
      <w:pageBreakBefore/>
      <w:numPr>
        <w:numId w:val="12"/>
      </w:numPr>
      <w:spacing w:before="240" w:line="288" w:lineRule="auto"/>
      <w:jc w:val="left"/>
      <w:outlineLvl w:val="0"/>
    </w:pPr>
    <w:rPr>
      <w:b/>
      <w:bCs/>
      <w:smallCaps/>
      <w:color w:val="17365D"/>
      <w:kern w:val="32"/>
      <w:sz w:val="52"/>
      <w:szCs w:val="32"/>
    </w:rPr>
  </w:style>
  <w:style w:type="paragraph" w:styleId="Nagwek2">
    <w:name w:val="heading 2"/>
    <w:basedOn w:val="Normalny"/>
    <w:next w:val="Normalny"/>
    <w:link w:val="Nagwek2Znak"/>
    <w:qFormat/>
    <w:rsid w:val="000D585E"/>
    <w:pPr>
      <w:keepNext/>
      <w:jc w:val="left"/>
      <w:outlineLvl w:val="1"/>
    </w:pPr>
    <w:rPr>
      <w:b/>
      <w:bCs/>
      <w:smallCaps/>
      <w:color w:val="1F497D" w:themeColor="text2"/>
      <w:sz w:val="36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8D2D58"/>
    <w:pPr>
      <w:keepNext/>
      <w:spacing w:before="240" w:after="240"/>
      <w:outlineLvl w:val="2"/>
    </w:pPr>
    <w:rPr>
      <w:b/>
      <w:bCs/>
      <w:smallCaps/>
      <w:color w:val="1F497D" w:themeColor="text2"/>
      <w:sz w:val="28"/>
      <w:szCs w:val="26"/>
    </w:rPr>
  </w:style>
  <w:style w:type="paragraph" w:styleId="Nagwek4">
    <w:name w:val="heading 4"/>
    <w:basedOn w:val="Normalny"/>
    <w:next w:val="Normalny"/>
    <w:link w:val="Nagwek4Znak"/>
    <w:qFormat/>
    <w:rsid w:val="00DC018E"/>
    <w:pPr>
      <w:keepNext/>
      <w:numPr>
        <w:ilvl w:val="3"/>
        <w:numId w:val="11"/>
      </w:numPr>
      <w:spacing w:before="240" w:after="240"/>
      <w:jc w:val="left"/>
      <w:outlineLvl w:val="3"/>
    </w:pPr>
    <w:rPr>
      <w:b/>
      <w:bCs/>
      <w:color w:val="17365D"/>
      <w:sz w:val="24"/>
      <w:szCs w:val="28"/>
    </w:rPr>
  </w:style>
  <w:style w:type="paragraph" w:styleId="Nagwek5">
    <w:name w:val="heading 5"/>
    <w:basedOn w:val="Normalny"/>
    <w:next w:val="Normalny"/>
    <w:link w:val="Nagwek5Znak"/>
    <w:qFormat/>
    <w:rsid w:val="00FC7B92"/>
    <w:pPr>
      <w:keepNext/>
      <w:keepLines/>
      <w:shd w:val="pct40" w:color="auto" w:fill="auto"/>
      <w:spacing w:before="40" w:after="0" w:line="264" w:lineRule="auto"/>
      <w:outlineLvl w:val="4"/>
    </w:pPr>
    <w:rPr>
      <w:b/>
      <w:bCs/>
      <w:iCs/>
      <w:szCs w:val="26"/>
    </w:rPr>
  </w:style>
  <w:style w:type="paragraph" w:styleId="Nagwek6">
    <w:name w:val="heading 6"/>
    <w:basedOn w:val="Normalny"/>
    <w:next w:val="Normalny"/>
    <w:link w:val="Nagwek6Znak"/>
    <w:uiPriority w:val="2"/>
    <w:qFormat/>
    <w:rsid w:val="00FC7B92"/>
    <w:pPr>
      <w:keepNext/>
      <w:keepLines/>
      <w:shd w:val="pct35" w:color="auto" w:fill="auto"/>
      <w:spacing w:before="40" w:after="0" w:line="264" w:lineRule="auto"/>
      <w:ind w:left="709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FC7B92"/>
    <w:pPr>
      <w:keepNext/>
      <w:keepLines/>
      <w:shd w:val="pct30" w:color="auto" w:fill="auto"/>
      <w:spacing w:before="40" w:after="0" w:line="264" w:lineRule="auto"/>
      <w:ind w:left="1418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FC7B92"/>
    <w:pPr>
      <w:keepNext/>
      <w:keepLines/>
      <w:shd w:val="pct25" w:color="auto" w:fill="auto"/>
      <w:spacing w:before="40" w:after="0" w:line="264" w:lineRule="auto"/>
      <w:ind w:left="2126"/>
      <w:outlineLvl w:val="7"/>
    </w:pPr>
    <w:rPr>
      <w:b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FC7B92"/>
    <w:pPr>
      <w:keepNext/>
      <w:keepLines/>
      <w:shd w:val="pct20" w:color="auto" w:fill="auto"/>
      <w:spacing w:before="40" w:after="0" w:line="264" w:lineRule="auto"/>
      <w:ind w:left="2835"/>
      <w:outlineLvl w:val="8"/>
    </w:pPr>
    <w:rPr>
      <w:b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1Znak" w:customStyle="1">
    <w:name w:val="Nagłówek 1 Znak"/>
    <w:link w:val="Nagwek1"/>
    <w:rsid w:val="00523940"/>
    <w:rPr>
      <w:rFonts w:eastAsia="Times New Roman" w:asciiTheme="minorHAnsi" w:hAnsiTheme="minorHAnsi" w:cstheme="minorBidi"/>
      <w:b/>
      <w:bCs/>
      <w:smallCaps/>
      <w:color w:val="17365D"/>
      <w:kern w:val="32"/>
      <w:sz w:val="52"/>
      <w:szCs w:val="32"/>
      <w:lang w:eastAsia="en-US"/>
    </w:rPr>
  </w:style>
  <w:style w:type="character" w:styleId="Nagwek2Znak" w:customStyle="1">
    <w:name w:val="Nagłówek 2 Znak"/>
    <w:link w:val="Nagwek2"/>
    <w:rsid w:val="000D585E"/>
    <w:rPr>
      <w:rFonts w:eastAsia="Times New Roman" w:asciiTheme="minorHAnsi" w:hAnsiTheme="minorHAnsi" w:cstheme="minorBidi"/>
      <w:b/>
      <w:bCs/>
      <w:smallCaps/>
      <w:color w:val="1F497D" w:themeColor="text2"/>
      <w:sz w:val="36"/>
      <w:szCs w:val="28"/>
    </w:rPr>
  </w:style>
  <w:style w:type="character" w:styleId="Nagwek3Znak" w:customStyle="1">
    <w:name w:val="Nagłówek 3 Znak"/>
    <w:link w:val="Nagwek3"/>
    <w:rsid w:val="008D2D58"/>
    <w:rPr>
      <w:rFonts w:eastAsia="Times New Roman" w:asciiTheme="minorHAnsi" w:hAnsiTheme="minorHAnsi" w:cstheme="minorBidi"/>
      <w:b/>
      <w:bCs/>
      <w:smallCaps/>
      <w:color w:val="1F497D" w:themeColor="text2"/>
      <w:sz w:val="28"/>
      <w:szCs w:val="26"/>
      <w:lang w:eastAsia="en-US"/>
    </w:rPr>
  </w:style>
  <w:style w:type="character" w:styleId="Nagwek4Znak" w:customStyle="1">
    <w:name w:val="Nagłówek 4 Znak"/>
    <w:link w:val="Nagwek4"/>
    <w:rsid w:val="00DC018E"/>
    <w:rPr>
      <w:rFonts w:eastAsia="Times New Roman" w:asciiTheme="minorHAnsi" w:hAnsiTheme="minorHAnsi" w:cstheme="minorBidi"/>
      <w:b/>
      <w:bCs/>
      <w:color w:val="17365D"/>
      <w:sz w:val="24"/>
      <w:szCs w:val="28"/>
      <w:lang w:eastAsia="en-US"/>
    </w:rPr>
  </w:style>
  <w:style w:type="character" w:styleId="Nagwek5Znak" w:customStyle="1">
    <w:name w:val="Nagłówek 5 Znak"/>
    <w:link w:val="Nagwek5"/>
    <w:rsid w:val="00FC7B92"/>
    <w:rPr>
      <w:rFonts w:eastAsia="Times New Roman" w:asciiTheme="minorHAnsi" w:hAnsiTheme="minorHAnsi" w:cstheme="minorBidi"/>
      <w:b/>
      <w:bCs/>
      <w:iCs/>
      <w:sz w:val="22"/>
      <w:szCs w:val="26"/>
      <w:shd w:val="pct40" w:color="auto" w:fill="auto"/>
      <w:lang w:eastAsia="en-US"/>
    </w:rPr>
  </w:style>
  <w:style w:type="character" w:styleId="Nagwek6Znak" w:customStyle="1">
    <w:name w:val="Nagłówek 6 Znak"/>
    <w:link w:val="Nagwek6"/>
    <w:uiPriority w:val="2"/>
    <w:rsid w:val="00FC7B92"/>
    <w:rPr>
      <w:rFonts w:eastAsia="Times New Roman" w:asciiTheme="minorHAnsi" w:hAnsiTheme="minorHAnsi" w:cstheme="minorBidi"/>
      <w:b/>
      <w:bCs/>
      <w:sz w:val="22"/>
      <w:szCs w:val="24"/>
      <w:shd w:val="pct35" w:color="auto" w:fill="auto"/>
      <w:lang w:eastAsia="en-US"/>
    </w:rPr>
  </w:style>
  <w:style w:type="character" w:styleId="Nagwek7Znak" w:customStyle="1">
    <w:name w:val="Nagłówek 7 Znak"/>
    <w:link w:val="Nagwek7"/>
    <w:uiPriority w:val="99"/>
    <w:rsid w:val="00FC7B92"/>
    <w:rPr>
      <w:rFonts w:eastAsia="Times New Roman" w:asciiTheme="minorHAnsi" w:hAnsiTheme="minorHAnsi" w:cstheme="minorBidi"/>
      <w:b/>
      <w:sz w:val="22"/>
      <w:szCs w:val="24"/>
      <w:shd w:val="pct30" w:color="auto" w:fill="auto"/>
      <w:lang w:eastAsia="en-US"/>
    </w:rPr>
  </w:style>
  <w:style w:type="character" w:styleId="Nagwek8Znak" w:customStyle="1">
    <w:name w:val="Nagłówek 8 Znak"/>
    <w:link w:val="Nagwek8"/>
    <w:uiPriority w:val="99"/>
    <w:rsid w:val="00FC7B92"/>
    <w:rPr>
      <w:rFonts w:eastAsia="Times New Roman" w:asciiTheme="minorHAnsi" w:hAnsiTheme="minorHAnsi" w:cstheme="minorBidi"/>
      <w:b/>
      <w:iCs/>
      <w:sz w:val="22"/>
      <w:szCs w:val="24"/>
      <w:shd w:val="pct25" w:color="auto" w:fill="auto"/>
      <w:lang w:eastAsia="en-US"/>
    </w:rPr>
  </w:style>
  <w:style w:type="character" w:styleId="Nagwek9Znak" w:customStyle="1">
    <w:name w:val="Nagłówek 9 Znak"/>
    <w:link w:val="Nagwek9"/>
    <w:uiPriority w:val="99"/>
    <w:rsid w:val="00FC7B92"/>
    <w:rPr>
      <w:rFonts w:eastAsia="Times New Roman" w:asciiTheme="minorHAnsi" w:hAnsiTheme="minorHAnsi" w:cstheme="minorBidi"/>
      <w:b/>
      <w:sz w:val="22"/>
      <w:szCs w:val="24"/>
      <w:shd w:val="pct20" w:color="auto" w:fill="auto"/>
      <w:lang w:eastAsia="en-US"/>
    </w:rPr>
  </w:style>
  <w:style w:type="paragraph" w:styleId="Tabelapunktowanie2" w:customStyle="1">
    <w:name w:val="Tabela_punktowanie_2"/>
    <w:basedOn w:val="Tabelapunktowanie1"/>
    <w:qFormat/>
    <w:rsid w:val="00EC643B"/>
    <w:pPr>
      <w:ind w:left="720" w:hanging="360"/>
    </w:pPr>
  </w:style>
  <w:style w:type="paragraph" w:styleId="Tabelapunktowanie1" w:customStyle="1">
    <w:name w:val="Tabela_punktowanie_1"/>
    <w:basedOn w:val="Tabela-punktowanie"/>
    <w:autoRedefine/>
    <w:qFormat/>
    <w:rsid w:val="00EC643B"/>
    <w:pPr>
      <w:ind w:left="227" w:hanging="170"/>
    </w:pPr>
  </w:style>
  <w:style w:type="paragraph" w:styleId="Tabela-punktowanie" w:customStyle="1">
    <w:name w:val="Tabela-punktowanie"/>
    <w:basedOn w:val="Normalny"/>
    <w:autoRedefine/>
    <w:uiPriority w:val="99"/>
    <w:qFormat/>
    <w:rsid w:val="00B51BAF"/>
    <w:pPr>
      <w:numPr>
        <w:numId w:val="5"/>
      </w:numPr>
      <w:spacing w:before="20" w:after="20"/>
      <w:jc w:val="left"/>
    </w:pPr>
    <w:rPr>
      <w:bCs/>
      <w:sz w:val="20"/>
      <w:szCs w:val="20"/>
    </w:rPr>
  </w:style>
  <w:style w:type="paragraph" w:styleId="Spisdiagramw" w:customStyle="1">
    <w:name w:val="Spis diagramów"/>
    <w:basedOn w:val="Spisilustracji"/>
    <w:autoRedefine/>
    <w:uiPriority w:val="2"/>
    <w:qFormat/>
    <w:rsid w:val="00B51BAF"/>
    <w:pPr>
      <w:tabs>
        <w:tab w:val="left" w:pos="2268"/>
        <w:tab w:val="right" w:leader="dot" w:pos="9072"/>
      </w:tabs>
      <w:ind w:left="1701" w:right="1134" w:hanging="1134"/>
      <w:jc w:val="left"/>
    </w:pPr>
    <w:rPr>
      <w:lang w:eastAsia="ar-SA"/>
    </w:rPr>
  </w:style>
  <w:style w:type="paragraph" w:styleId="Spisilustracji">
    <w:name w:val="table of figures"/>
    <w:basedOn w:val="Normalny"/>
    <w:next w:val="Normalny"/>
    <w:uiPriority w:val="99"/>
    <w:unhideWhenUsed/>
    <w:rsid w:val="00B51BAF"/>
  </w:style>
  <w:style w:type="paragraph" w:styleId="tabelanormalny" w:customStyle="1">
    <w:name w:val="tabela_normalny"/>
    <w:basedOn w:val="Normalny"/>
    <w:autoRedefine/>
    <w:uiPriority w:val="99"/>
    <w:qFormat/>
    <w:rsid w:val="00B1192B"/>
    <w:pPr>
      <w:spacing w:before="40" w:after="40" w:line="264" w:lineRule="auto"/>
    </w:pPr>
    <w:rPr>
      <w:bCs/>
      <w:szCs w:val="20"/>
    </w:rPr>
  </w:style>
  <w:style w:type="paragraph" w:styleId="wypunktowanie" w:customStyle="1">
    <w:name w:val="wypunktowanie"/>
    <w:basedOn w:val="Normalny"/>
    <w:link w:val="wypunktowanieZnak"/>
    <w:uiPriority w:val="1"/>
    <w:qFormat/>
    <w:rsid w:val="00B51BAF"/>
    <w:pPr>
      <w:numPr>
        <w:numId w:val="7"/>
      </w:numPr>
    </w:pPr>
    <w:rPr>
      <w:lang w:val="x-none"/>
    </w:rPr>
  </w:style>
  <w:style w:type="character" w:styleId="wypunktowanieZnak" w:customStyle="1">
    <w:name w:val="wypunktowanie Znak"/>
    <w:link w:val="wypunktowanie"/>
    <w:uiPriority w:val="1"/>
    <w:rsid w:val="00B51BAF"/>
    <w:rPr>
      <w:rFonts w:eastAsia="Times New Roman" w:asciiTheme="minorHAnsi" w:hAnsiTheme="minorHAnsi" w:cstheme="minorBidi"/>
      <w:sz w:val="22"/>
      <w:szCs w:val="24"/>
      <w:lang w:val="x-none" w:eastAsia="en-US"/>
    </w:rPr>
  </w:style>
  <w:style w:type="paragraph" w:styleId="metrykatabela" w:customStyle="1">
    <w:name w:val="metryka_tabela"/>
    <w:basedOn w:val="Normalny"/>
    <w:autoRedefine/>
    <w:uiPriority w:val="1"/>
    <w:qFormat/>
    <w:rsid w:val="00FF6B51"/>
    <w:pPr>
      <w:spacing w:before="40" w:after="40"/>
      <w:jc w:val="left"/>
    </w:pPr>
    <w:rPr>
      <w:noProof/>
      <w:sz w:val="20"/>
      <w:lang w:eastAsia="pl-PL"/>
    </w:rPr>
  </w:style>
  <w:style w:type="paragraph" w:styleId="metrykatabelanaglowek" w:customStyle="1">
    <w:name w:val="metryka_tabela_naglowek"/>
    <w:basedOn w:val="Normalny"/>
    <w:autoRedefine/>
    <w:uiPriority w:val="1"/>
    <w:qFormat/>
    <w:rsid w:val="00FF6B51"/>
    <w:pPr>
      <w:spacing w:before="0" w:after="0"/>
      <w:jc w:val="left"/>
    </w:pPr>
    <w:rPr>
      <w:b/>
      <w:noProof/>
      <w:sz w:val="20"/>
      <w:lang w:eastAsia="pl-PL"/>
    </w:rPr>
  </w:style>
  <w:style w:type="paragraph" w:styleId="tabelanumeracja" w:customStyle="1">
    <w:name w:val="tabela_numeracja"/>
    <w:basedOn w:val="Normalny"/>
    <w:uiPriority w:val="99"/>
    <w:qFormat/>
    <w:rsid w:val="00CA0327"/>
    <w:pPr>
      <w:numPr>
        <w:numId w:val="6"/>
      </w:numPr>
    </w:pPr>
    <w:rPr>
      <w:szCs w:val="20"/>
    </w:rPr>
  </w:style>
  <w:style w:type="paragraph" w:styleId="metrykanaglowek" w:customStyle="1">
    <w:name w:val="metryka_naglowek"/>
    <w:basedOn w:val="Normalny"/>
    <w:link w:val="metrykanaglowekZnak"/>
    <w:autoRedefine/>
    <w:uiPriority w:val="1"/>
    <w:qFormat/>
    <w:rsid w:val="00694A86"/>
    <w:pPr>
      <w:keepNext/>
    </w:pPr>
    <w:rPr>
      <w:rFonts w:ascii="Trebuchet MS" w:hAnsi="Trebuchet MS"/>
      <w:b/>
      <w:color w:val="17365D"/>
      <w:szCs w:val="26"/>
      <w:lang w:eastAsia="pl-PL"/>
    </w:rPr>
  </w:style>
  <w:style w:type="character" w:styleId="metrykanaglowekZnak" w:customStyle="1">
    <w:name w:val="metryka_naglowek Znak"/>
    <w:link w:val="metrykanaglowek"/>
    <w:uiPriority w:val="1"/>
    <w:rsid w:val="00694A86"/>
    <w:rPr>
      <w:rFonts w:ascii="Trebuchet MS" w:hAnsi="Trebuchet MS" w:eastAsia="Times New Roman"/>
      <w:b/>
      <w:color w:val="17365D"/>
      <w:sz w:val="22"/>
      <w:szCs w:val="26"/>
    </w:rPr>
  </w:style>
  <w:style w:type="paragraph" w:styleId="stopkastrony" w:customStyle="1">
    <w:name w:val="stopka_strony"/>
    <w:basedOn w:val="Stopka"/>
    <w:uiPriority w:val="1"/>
    <w:qFormat/>
    <w:rsid w:val="00B51BAF"/>
    <w:pPr>
      <w:tabs>
        <w:tab w:val="left" w:pos="4678"/>
      </w:tabs>
      <w:spacing w:before="0"/>
      <w:jc w:val="center"/>
    </w:pPr>
    <w:rPr>
      <w:b w:val="0"/>
      <w:sz w:val="24"/>
      <w:lang w:val="x-none" w:eastAsia="x-none"/>
    </w:rPr>
  </w:style>
  <w:style w:type="paragraph" w:styleId="Stopka">
    <w:name w:val="footer"/>
    <w:basedOn w:val="Normalny"/>
    <w:link w:val="StopkaZnak"/>
    <w:autoRedefine/>
    <w:uiPriority w:val="99"/>
    <w:unhideWhenUsed/>
    <w:qFormat/>
    <w:rsid w:val="00B51BAF"/>
    <w:pPr>
      <w:tabs>
        <w:tab w:val="right" w:pos="9639"/>
      </w:tabs>
      <w:spacing w:before="240"/>
      <w:contextualSpacing/>
      <w:jc w:val="right"/>
    </w:pPr>
    <w:rPr>
      <w:b/>
      <w:noProof/>
      <w:szCs w:val="20"/>
      <w:lang w:eastAsia="pl-PL"/>
    </w:rPr>
  </w:style>
  <w:style w:type="character" w:styleId="StopkaZnak" w:customStyle="1">
    <w:name w:val="Stopka Znak"/>
    <w:link w:val="Stopka"/>
    <w:uiPriority w:val="99"/>
    <w:rsid w:val="00B51BAF"/>
    <w:rPr>
      <w:rFonts w:ascii="Arial" w:hAnsi="Arial" w:eastAsia="Times New Roman" w:cs="Arial"/>
      <w:b/>
      <w:noProof/>
      <w:sz w:val="22"/>
    </w:rPr>
  </w:style>
  <w:style w:type="paragraph" w:styleId="przypisdolny" w:customStyle="1">
    <w:name w:val="przypis_dolny"/>
    <w:basedOn w:val="Tekstprzypisudolnego"/>
    <w:uiPriority w:val="1"/>
    <w:qFormat/>
    <w:rsid w:val="00B51BAF"/>
    <w:pPr>
      <w:tabs>
        <w:tab w:val="right" w:pos="-142"/>
      </w:tabs>
      <w:ind w:left="142" w:hanging="142"/>
    </w:pPr>
    <w:rPr>
      <w:sz w:val="18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51BAF"/>
  </w:style>
  <w:style w:type="character" w:styleId="TekstprzypisudolnegoZnak" w:customStyle="1">
    <w:name w:val="Tekst przypisu dolnego Znak"/>
    <w:link w:val="Tekstprzypisudolnego"/>
    <w:uiPriority w:val="99"/>
    <w:rsid w:val="00B51BAF"/>
    <w:rPr>
      <w:rFonts w:eastAsia="Times New Roman"/>
      <w:sz w:val="22"/>
      <w:szCs w:val="24"/>
      <w:lang w:eastAsia="en-US"/>
    </w:rPr>
  </w:style>
  <w:style w:type="paragraph" w:styleId="Wymagania-sekcja" w:customStyle="1">
    <w:name w:val="Wymagania - sekcja"/>
    <w:basedOn w:val="Normalny"/>
    <w:uiPriority w:val="99"/>
    <w:qFormat/>
    <w:rsid w:val="00B51BAF"/>
    <w:rPr>
      <w:b/>
    </w:rPr>
  </w:style>
  <w:style w:type="paragraph" w:styleId="WymaganieL1" w:customStyle="1">
    <w:name w:val="Wymaganie L1"/>
    <w:basedOn w:val="Normalny"/>
    <w:link w:val="WymaganieL1Znak"/>
    <w:qFormat/>
    <w:rsid w:val="00CA0327"/>
    <w:pPr>
      <w:numPr>
        <w:ilvl w:val="3"/>
        <w:numId w:val="8"/>
      </w:numPr>
      <w:jc w:val="left"/>
    </w:pPr>
    <w:rPr>
      <w:lang w:val="x-none"/>
    </w:rPr>
  </w:style>
  <w:style w:type="character" w:styleId="WymaganieL1Znak" w:customStyle="1">
    <w:name w:val="Wymaganie L1 Znak"/>
    <w:link w:val="WymaganieL1"/>
    <w:rsid w:val="00B51BAF"/>
    <w:rPr>
      <w:rFonts w:eastAsia="Times New Roman" w:asciiTheme="minorHAnsi" w:hAnsiTheme="minorHAnsi" w:cstheme="minorBidi"/>
      <w:sz w:val="22"/>
      <w:szCs w:val="24"/>
      <w:lang w:val="x-none" w:eastAsia="en-US"/>
    </w:rPr>
  </w:style>
  <w:style w:type="paragraph" w:styleId="WymaganieL2" w:customStyle="1">
    <w:name w:val="Wymaganie L2"/>
    <w:basedOn w:val="WymaganieL1"/>
    <w:link w:val="WymaganieL2Znak"/>
    <w:qFormat/>
    <w:rsid w:val="00CA0327"/>
    <w:pPr>
      <w:numPr>
        <w:ilvl w:val="4"/>
      </w:numPr>
      <w:spacing w:before="60"/>
    </w:pPr>
  </w:style>
  <w:style w:type="character" w:styleId="WymaganieL2Znak" w:customStyle="1">
    <w:name w:val="Wymaganie L2 Znak"/>
    <w:link w:val="WymaganieL2"/>
    <w:rsid w:val="00B51BAF"/>
    <w:rPr>
      <w:rFonts w:eastAsia="Times New Roman" w:asciiTheme="minorHAnsi" w:hAnsiTheme="minorHAnsi" w:cstheme="minorBidi"/>
      <w:sz w:val="22"/>
      <w:szCs w:val="24"/>
      <w:lang w:val="x-none" w:eastAsia="en-US"/>
    </w:rPr>
  </w:style>
  <w:style w:type="paragraph" w:styleId="wymagania-punkty" w:customStyle="1">
    <w:name w:val="wymagania - punkty"/>
    <w:basedOn w:val="WymaganieL2"/>
    <w:link w:val="wymagania-punktyZnak"/>
    <w:qFormat/>
    <w:rsid w:val="00CA0327"/>
    <w:pPr>
      <w:numPr>
        <w:ilvl w:val="5"/>
      </w:numPr>
      <w:spacing w:before="0"/>
    </w:pPr>
  </w:style>
  <w:style w:type="character" w:styleId="wymagania-punktyZnak" w:customStyle="1">
    <w:name w:val="wymagania - punkty Znak"/>
    <w:link w:val="wymagania-punkty"/>
    <w:rsid w:val="00B51BAF"/>
    <w:rPr>
      <w:rFonts w:eastAsia="Times New Roman" w:asciiTheme="minorHAnsi" w:hAnsiTheme="minorHAnsi" w:cstheme="minorBidi"/>
      <w:sz w:val="22"/>
      <w:szCs w:val="24"/>
      <w:lang w:val="x-none" w:eastAsia="en-US"/>
    </w:rPr>
  </w:style>
  <w:style w:type="paragraph" w:styleId="Wymagania-punkyL2" w:customStyle="1">
    <w:name w:val="Wymagania - punky L2"/>
    <w:basedOn w:val="wymagania-punkty"/>
    <w:uiPriority w:val="99"/>
    <w:qFormat/>
    <w:rsid w:val="00CA0327"/>
    <w:pPr>
      <w:numPr>
        <w:ilvl w:val="6"/>
      </w:numPr>
    </w:pPr>
    <w:rPr>
      <w:lang w:eastAsia="pl-PL"/>
    </w:rPr>
  </w:style>
  <w:style w:type="paragraph" w:styleId="Legenda">
    <w:name w:val="caption"/>
    <w:basedOn w:val="Normalny"/>
    <w:next w:val="Normalny"/>
    <w:autoRedefine/>
    <w:qFormat/>
    <w:rsid w:val="006928E5"/>
    <w:pPr>
      <w:keepNext/>
      <w:keepLines/>
      <w:spacing w:before="0" w:after="240"/>
      <w:jc w:val="center"/>
    </w:pPr>
    <w:rPr>
      <w:szCs w:val="22"/>
      <w:lang w:eastAsia="pl-PL"/>
    </w:rPr>
  </w:style>
  <w:style w:type="paragraph" w:styleId="Tytu">
    <w:name w:val="Title"/>
    <w:basedOn w:val="Normalny"/>
    <w:next w:val="Normalny"/>
    <w:link w:val="TytuZnak"/>
    <w:autoRedefine/>
    <w:uiPriority w:val="99"/>
    <w:qFormat/>
    <w:rsid w:val="00694A86"/>
    <w:pPr>
      <w:keepNext/>
      <w:keepLines/>
      <w:spacing w:before="5400" w:after="1800"/>
      <w:contextualSpacing/>
      <w:jc w:val="left"/>
    </w:pPr>
    <w:rPr>
      <w:b/>
      <w:caps/>
      <w:color w:val="17365D"/>
      <w:kern w:val="28"/>
      <w:sz w:val="48"/>
      <w:szCs w:val="64"/>
      <w:lang w:val="cs-CZ" w:eastAsia="pl-PL"/>
    </w:rPr>
  </w:style>
  <w:style w:type="character" w:styleId="TytuZnak" w:customStyle="1">
    <w:name w:val="Tytuł Znak"/>
    <w:link w:val="Tytu"/>
    <w:uiPriority w:val="99"/>
    <w:rsid w:val="00694A86"/>
    <w:rPr>
      <w:rFonts w:eastAsia="Times New Roman"/>
      <w:b/>
      <w:caps/>
      <w:color w:val="17365D"/>
      <w:kern w:val="28"/>
      <w:sz w:val="48"/>
      <w:szCs w:val="64"/>
      <w:lang w:val="cs-CZ"/>
    </w:rPr>
  </w:style>
  <w:style w:type="paragraph" w:styleId="Podtytu">
    <w:name w:val="Subtitle"/>
    <w:basedOn w:val="Nagwek5"/>
    <w:next w:val="Normalny"/>
    <w:link w:val="PodtytuZnak"/>
    <w:autoRedefine/>
    <w:uiPriority w:val="99"/>
    <w:qFormat/>
    <w:rsid w:val="00313560"/>
    <w:pPr>
      <w:spacing w:before="0"/>
      <w:jc w:val="right"/>
      <w:outlineLvl w:val="9"/>
    </w:pPr>
    <w:rPr>
      <w:bCs w:val="0"/>
      <w:i/>
      <w:iCs w:val="0"/>
      <w:smallCaps/>
      <w:color w:val="17365D"/>
      <w:sz w:val="36"/>
      <w:szCs w:val="20"/>
    </w:rPr>
  </w:style>
  <w:style w:type="character" w:styleId="PodtytuZnak" w:customStyle="1">
    <w:name w:val="Podtytuł Znak"/>
    <w:link w:val="Podtytu"/>
    <w:uiPriority w:val="99"/>
    <w:rsid w:val="00313560"/>
    <w:rPr>
      <w:rFonts w:ascii="Arial" w:hAnsi="Arial" w:eastAsia="Times New Roman" w:cs="Arial"/>
      <w:b/>
      <w:smallCaps/>
      <w:color w:val="17365D"/>
      <w:sz w:val="36"/>
      <w:lang w:eastAsia="en-US"/>
    </w:rPr>
  </w:style>
  <w:style w:type="character" w:styleId="Pogrubienie">
    <w:name w:val="Strong"/>
    <w:uiPriority w:val="22"/>
    <w:qFormat/>
    <w:rsid w:val="00B51BAF"/>
    <w:rPr>
      <w:b/>
      <w:bCs/>
    </w:rPr>
  </w:style>
  <w:style w:type="character" w:styleId="Uwydatnienie">
    <w:name w:val="Emphasis"/>
    <w:qFormat/>
    <w:rsid w:val="00B51BAF"/>
    <w:rPr>
      <w:rFonts w:ascii="Calibri" w:hAnsi="Calibri"/>
      <w:i/>
      <w:iCs/>
      <w:color w:val="8B8178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51BAF"/>
    <w:rPr>
      <w:szCs w:val="20"/>
    </w:rPr>
  </w:style>
  <w:style w:type="character" w:styleId="TekstprzypisukocowegoZnak" w:customStyle="1">
    <w:name w:val="Tekst przypisu końcowego Znak"/>
    <w:link w:val="Tekstprzypisukocowego"/>
    <w:uiPriority w:val="99"/>
    <w:semiHidden/>
    <w:rsid w:val="00B51BAF"/>
    <w:rPr>
      <w:rFonts w:eastAsia="Times New Roman"/>
      <w:sz w:val="22"/>
      <w:lang w:eastAsia="en-US"/>
    </w:rPr>
  </w:style>
  <w:style w:type="character" w:styleId="Odwoanieprzypisukocowego">
    <w:name w:val="endnote reference"/>
    <w:uiPriority w:val="99"/>
    <w:semiHidden/>
    <w:unhideWhenUsed/>
    <w:rsid w:val="00B51BAF"/>
    <w:rPr>
      <w:vertAlign w:val="superscript"/>
    </w:rPr>
  </w:style>
  <w:style w:type="character" w:styleId="Odwoanieprzypisudolnego">
    <w:name w:val="footnote reference"/>
    <w:uiPriority w:val="99"/>
    <w:unhideWhenUsed/>
    <w:rsid w:val="00B51BA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1BAF"/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B51BAF"/>
    <w:rPr>
      <w:rFonts w:ascii="Tahoma" w:hAnsi="Tahoma" w:eastAsia="Times New Roman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B51BAF"/>
    <w:pPr>
      <w:tabs>
        <w:tab w:val="center" w:pos="4536"/>
        <w:tab w:val="right" w:pos="9072"/>
      </w:tabs>
    </w:pPr>
  </w:style>
  <w:style w:type="character" w:styleId="NagwekZnak" w:customStyle="1">
    <w:name w:val="Nagłówek Znak"/>
    <w:link w:val="Nagwek"/>
    <w:uiPriority w:val="99"/>
    <w:rsid w:val="00B51BAF"/>
    <w:rPr>
      <w:rFonts w:eastAsia="Times New Roman"/>
      <w:sz w:val="22"/>
      <w:szCs w:val="24"/>
      <w:lang w:eastAsia="en-US"/>
    </w:rPr>
  </w:style>
  <w:style w:type="character" w:styleId="Odwoaniedokomentarza">
    <w:name w:val="annotation reference"/>
    <w:uiPriority w:val="99"/>
    <w:semiHidden/>
    <w:unhideWhenUsed/>
    <w:rsid w:val="00B51B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51BAF"/>
    <w:rPr>
      <w:szCs w:val="20"/>
    </w:rPr>
  </w:style>
  <w:style w:type="character" w:styleId="TekstkomentarzaZnak" w:customStyle="1">
    <w:name w:val="Tekst komentarza Znak"/>
    <w:link w:val="Tekstkomentarza"/>
    <w:uiPriority w:val="99"/>
    <w:rsid w:val="00B51BAF"/>
    <w:rPr>
      <w:rFonts w:eastAsia="Times New Roman"/>
      <w:sz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1BAF"/>
    <w:rPr>
      <w:b/>
      <w:bCs/>
    </w:rPr>
  </w:style>
  <w:style w:type="character" w:styleId="TematkomentarzaZnak" w:customStyle="1">
    <w:name w:val="Temat komentarza Znak"/>
    <w:link w:val="Tematkomentarza"/>
    <w:uiPriority w:val="99"/>
    <w:semiHidden/>
    <w:rsid w:val="00B51BAF"/>
    <w:rPr>
      <w:rFonts w:eastAsia="Times New Roman"/>
      <w:b/>
      <w:bCs/>
      <w:sz w:val="22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861E48"/>
    <w:pPr>
      <w:tabs>
        <w:tab w:val="left" w:pos="400"/>
        <w:tab w:val="right" w:leader="dot" w:pos="9062"/>
      </w:tabs>
      <w:spacing w:after="60" w:line="264" w:lineRule="auto"/>
      <w:ind w:left="57" w:hanging="57"/>
      <w:jc w:val="left"/>
    </w:pPr>
    <w:rPr>
      <w:b/>
    </w:rPr>
  </w:style>
  <w:style w:type="paragraph" w:styleId="Spistreci2">
    <w:name w:val="toc 2"/>
    <w:basedOn w:val="Normalny"/>
    <w:next w:val="Normalny"/>
    <w:autoRedefine/>
    <w:uiPriority w:val="39"/>
    <w:unhideWhenUsed/>
    <w:rsid w:val="00C528FA"/>
    <w:pPr>
      <w:tabs>
        <w:tab w:val="right" w:leader="dot" w:pos="9628"/>
      </w:tabs>
      <w:spacing w:after="60" w:line="264" w:lineRule="auto"/>
      <w:ind w:left="907" w:hanging="510"/>
      <w:jc w:val="left"/>
    </w:pPr>
  </w:style>
  <w:style w:type="paragraph" w:styleId="Spistreci3">
    <w:name w:val="toc 3"/>
    <w:basedOn w:val="Normalny"/>
    <w:next w:val="Normalny"/>
    <w:autoRedefine/>
    <w:uiPriority w:val="39"/>
    <w:unhideWhenUsed/>
    <w:rsid w:val="00861E48"/>
    <w:pPr>
      <w:tabs>
        <w:tab w:val="left" w:pos="1320"/>
        <w:tab w:val="right" w:leader="dot" w:pos="9062"/>
      </w:tabs>
      <w:spacing w:after="100" w:line="264" w:lineRule="auto"/>
      <w:ind w:left="1871" w:hanging="964"/>
    </w:pPr>
  </w:style>
  <w:style w:type="character" w:styleId="Hipercze">
    <w:name w:val="Hyperlink"/>
    <w:uiPriority w:val="99"/>
    <w:unhideWhenUsed/>
    <w:rsid w:val="007B3E49"/>
    <w:rPr>
      <w:rFonts w:ascii="Calibri" w:hAnsi="Calibri"/>
      <w:color w:val="auto"/>
      <w:sz w:val="22"/>
      <w:u w:val="single"/>
    </w:rPr>
  </w:style>
  <w:style w:type="character" w:styleId="UyteHipercze">
    <w:name w:val="FollowedHyperlink"/>
    <w:uiPriority w:val="99"/>
    <w:semiHidden/>
    <w:unhideWhenUsed/>
    <w:rsid w:val="00B51BAF"/>
    <w:rPr>
      <w:color w:val="800080"/>
      <w:u w:val="single"/>
    </w:rPr>
  </w:style>
  <w:style w:type="paragraph" w:styleId="Numerowaniepoz1" w:customStyle="1">
    <w:name w:val="Numerowanie_poz_1"/>
    <w:basedOn w:val="Normalny"/>
    <w:link w:val="Numerowaniepoz1Znak"/>
    <w:autoRedefine/>
    <w:qFormat/>
    <w:rsid w:val="00F7455D"/>
    <w:pPr>
      <w:numPr>
        <w:numId w:val="1"/>
      </w:numPr>
      <w:spacing w:line="288" w:lineRule="auto"/>
    </w:pPr>
  </w:style>
  <w:style w:type="character" w:styleId="Numerowaniepoz1Znak" w:customStyle="1">
    <w:name w:val="Numerowanie_poz_1 Znak"/>
    <w:link w:val="Numerowaniepoz1"/>
    <w:rsid w:val="00F7455D"/>
    <w:rPr>
      <w:rFonts w:eastAsia="Times New Roman" w:asciiTheme="minorHAnsi" w:hAnsiTheme="minorHAnsi" w:cstheme="minorBidi"/>
      <w:sz w:val="22"/>
      <w:szCs w:val="24"/>
      <w:lang w:eastAsia="en-US"/>
    </w:rPr>
  </w:style>
  <w:style w:type="paragraph" w:styleId="spistreci-tytu" w:customStyle="1">
    <w:name w:val="spis treści-tytuł"/>
    <w:basedOn w:val="Normalny"/>
    <w:uiPriority w:val="99"/>
    <w:qFormat/>
    <w:rsid w:val="00B51BAF"/>
    <w:pPr>
      <w:pageBreakBefore/>
    </w:pPr>
    <w:rPr>
      <w:b/>
      <w:color w:val="17365D"/>
    </w:rPr>
  </w:style>
  <w:style w:type="paragraph" w:styleId="Tabelanagwekdolewej" w:customStyle="1">
    <w:name w:val="Tabela nagłówek do lewej"/>
    <w:basedOn w:val="Normalny"/>
    <w:autoRedefine/>
    <w:uiPriority w:val="99"/>
    <w:qFormat/>
    <w:rsid w:val="00DE1B42"/>
    <w:pPr>
      <w:spacing w:before="48" w:beforeLines="20" w:after="48" w:afterLines="20" w:line="240" w:lineRule="auto"/>
      <w:jc w:val="left"/>
    </w:pPr>
    <w:rPr>
      <w:b/>
      <w:color w:val="FFFFFF"/>
      <w:sz w:val="20"/>
      <w:szCs w:val="20"/>
      <w:lang w:eastAsia="pl-PL"/>
    </w:rPr>
  </w:style>
  <w:style w:type="paragraph" w:styleId="Tabelanagwekdorodka" w:customStyle="1">
    <w:name w:val="Tabela nagłówek do środka"/>
    <w:basedOn w:val="Tabelanagwekdolewej"/>
    <w:next w:val="Normalny"/>
    <w:autoRedefine/>
    <w:uiPriority w:val="99"/>
    <w:qFormat/>
    <w:rsid w:val="00B51BAF"/>
    <w:pPr>
      <w:jc w:val="center"/>
    </w:pPr>
  </w:style>
  <w:style w:type="paragraph" w:styleId="Tabelanumerowanie1" w:customStyle="1">
    <w:name w:val="Tabela_numerowanie_1"/>
    <w:basedOn w:val="Tabelapunktowanie1"/>
    <w:autoRedefine/>
    <w:qFormat/>
    <w:rsid w:val="00EC643B"/>
    <w:pPr>
      <w:numPr>
        <w:numId w:val="9"/>
      </w:numPr>
      <w:spacing w:before="40" w:after="40" w:line="264" w:lineRule="auto"/>
    </w:pPr>
    <w:rPr>
      <w:lang w:eastAsia="pl-PL"/>
    </w:rPr>
  </w:style>
  <w:style w:type="paragraph" w:styleId="Tytudokumentu" w:customStyle="1">
    <w:name w:val="Tytuł dokumentu"/>
    <w:basedOn w:val="Podtytu"/>
    <w:uiPriority w:val="99"/>
    <w:qFormat/>
    <w:rsid w:val="00B51BAF"/>
    <w:pPr>
      <w:spacing w:before="6000"/>
    </w:pPr>
    <w:rPr>
      <w:smallCaps w:val="0"/>
      <w:sz w:val="72"/>
    </w:rPr>
  </w:style>
  <w:style w:type="paragraph" w:styleId="Wyrnienie" w:customStyle="1">
    <w:name w:val="Wyróżnienie"/>
    <w:basedOn w:val="Normalny"/>
    <w:autoRedefine/>
    <w:uiPriority w:val="99"/>
    <w:qFormat/>
    <w:rsid w:val="00B51BAF"/>
    <w:pPr>
      <w:spacing w:before="360"/>
    </w:pPr>
    <w:rPr>
      <w:b/>
      <w:color w:val="000000"/>
    </w:rPr>
  </w:style>
  <w:style w:type="paragraph" w:styleId="Wyrnienie2" w:customStyle="1">
    <w:name w:val="Wyróżnienie_2"/>
    <w:basedOn w:val="Podtytu"/>
    <w:autoRedefine/>
    <w:uiPriority w:val="99"/>
    <w:qFormat/>
    <w:rsid w:val="00B51BAF"/>
    <w:pPr>
      <w:spacing w:before="120"/>
    </w:pPr>
    <w:rPr>
      <w:sz w:val="28"/>
    </w:rPr>
  </w:style>
  <w:style w:type="paragraph" w:styleId="Punktowaniepoz1" w:customStyle="1">
    <w:name w:val="Punktowanie_poz_1"/>
    <w:basedOn w:val="Normalny"/>
    <w:autoRedefine/>
    <w:uiPriority w:val="99"/>
    <w:qFormat/>
    <w:rsid w:val="00DC018E"/>
    <w:pPr>
      <w:numPr>
        <w:numId w:val="2"/>
      </w:numPr>
      <w:jc w:val="left"/>
    </w:pPr>
    <w:rPr>
      <w:lang w:eastAsia="pl-PL"/>
    </w:rPr>
  </w:style>
  <w:style w:type="paragraph" w:styleId="Punktowaniepoz2" w:customStyle="1">
    <w:name w:val="Punktowanie_poz_2"/>
    <w:basedOn w:val="Punktowaniepoz1"/>
    <w:autoRedefine/>
    <w:uiPriority w:val="99"/>
    <w:qFormat/>
    <w:rsid w:val="00DC018E"/>
    <w:pPr>
      <w:numPr>
        <w:numId w:val="3"/>
      </w:numPr>
    </w:pPr>
  </w:style>
  <w:style w:type="paragraph" w:styleId="Punktowaniepoz3" w:customStyle="1">
    <w:name w:val="Punktowanie_poz_3"/>
    <w:basedOn w:val="Punktowaniepoz2"/>
    <w:autoRedefine/>
    <w:uiPriority w:val="99"/>
    <w:qFormat/>
    <w:rsid w:val="00DC018E"/>
    <w:pPr>
      <w:numPr>
        <w:numId w:val="4"/>
      </w:numPr>
      <w:spacing w:before="60" w:after="60"/>
    </w:pPr>
  </w:style>
  <w:style w:type="paragraph" w:styleId="Spistrecinagwek" w:customStyle="1">
    <w:name w:val="Spis treści_nagłówek"/>
    <w:basedOn w:val="Normalny"/>
    <w:uiPriority w:val="99"/>
    <w:qFormat/>
    <w:rsid w:val="00EC643B"/>
    <w:pPr>
      <w:jc w:val="left"/>
    </w:pPr>
    <w:rPr>
      <w:b/>
      <w:color w:val="17365D"/>
    </w:rPr>
  </w:style>
  <w:style w:type="character" w:styleId="Tekstzastpczy">
    <w:name w:val="Placeholder Text"/>
    <w:uiPriority w:val="99"/>
    <w:semiHidden/>
    <w:rsid w:val="00B51BAF"/>
    <w:rPr>
      <w:color w:val="808080"/>
    </w:rPr>
  </w:style>
  <w:style w:type="paragraph" w:styleId="WTekstpodstawowy" w:customStyle="1">
    <w:name w:val="W_Tekst podstawowy"/>
    <w:basedOn w:val="Normalny"/>
    <w:uiPriority w:val="99"/>
    <w:rsid w:val="00FF6B51"/>
    <w:pPr>
      <w:spacing w:before="40" w:after="60" w:line="240" w:lineRule="auto"/>
      <w:ind w:left="1134"/>
    </w:pPr>
    <w:rPr>
      <w:rFonts w:ascii="Arial Narrow" w:hAnsi="Arial Narrow"/>
      <w:szCs w:val="22"/>
      <w:lang w:val="x-none" w:eastAsia="pl-PL"/>
    </w:rPr>
  </w:style>
  <w:style w:type="paragraph" w:styleId="Akapitzlist">
    <w:name w:val="List Paragraph"/>
    <w:aliases w:val="Numerowanie,L1,Akapit z listą5,Akapit normalny,Akapit z listą1"/>
    <w:basedOn w:val="Normalny"/>
    <w:link w:val="AkapitzlistZnak"/>
    <w:uiPriority w:val="34"/>
    <w:qFormat/>
    <w:rsid w:val="00E46697"/>
    <w:pPr>
      <w:spacing w:line="276" w:lineRule="auto"/>
      <w:ind w:left="720"/>
      <w:contextualSpacing/>
    </w:pPr>
    <w:rPr>
      <w:rFonts w:ascii="Calibri" w:hAnsi="Calibri" w:cs="Times New Roman"/>
    </w:rPr>
  </w:style>
  <w:style w:type="character" w:styleId="AkapitzlistZnak" w:customStyle="1">
    <w:name w:val="Akapit z listą Znak"/>
    <w:aliases w:val="Numerowanie Znak,L1 Znak,Akapit z listą5 Znak,Akapit normalny Znak,Akapit z listą1 Znak"/>
    <w:link w:val="Akapitzlist"/>
    <w:uiPriority w:val="34"/>
    <w:locked/>
    <w:rsid w:val="00E46697"/>
    <w:rPr>
      <w:rFonts w:eastAsia="Times New Roman"/>
      <w:sz w:val="22"/>
      <w:szCs w:val="24"/>
      <w:lang w:eastAsia="en-US"/>
    </w:rPr>
  </w:style>
  <w:style w:type="paragraph" w:styleId="Default" w:customStyle="1">
    <w:name w:val="Default"/>
    <w:uiPriority w:val="99"/>
    <w:rsid w:val="00E46697"/>
    <w:pPr>
      <w:autoSpaceDE w:val="0"/>
      <w:autoSpaceDN w:val="0"/>
      <w:adjustRightInd w:val="0"/>
    </w:pPr>
    <w:rPr>
      <w:rFonts w:ascii="Georgia" w:hAnsi="Georgia" w:eastAsia="Times New Roman" w:cs="Georgia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E46697"/>
    <w:rPr>
      <w:rFonts w:eastAsia="Times New Roman"/>
      <w:sz w:val="22"/>
      <w:szCs w:val="24"/>
      <w:lang w:eastAsia="en-US"/>
    </w:rPr>
  </w:style>
  <w:style w:type="table" w:styleId="Tabela-Siatka">
    <w:name w:val="Table Grid"/>
    <w:basedOn w:val="Standardowy"/>
    <w:uiPriority w:val="39"/>
    <w:rsid w:val="00E4669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sr-only1" w:customStyle="1">
    <w:name w:val="sr-only1"/>
    <w:basedOn w:val="Domylnaczcionkaakapitu"/>
    <w:rsid w:val="00E46697"/>
    <w:rPr>
      <w:bdr w:val="none" w:color="auto" w:sz="0" w:space="0" w:frame="1"/>
    </w:rPr>
  </w:style>
  <w:style w:type="character" w:styleId="highlight" w:customStyle="1">
    <w:name w:val="highlight"/>
    <w:basedOn w:val="Domylnaczcionkaakapitu"/>
    <w:rsid w:val="00E46697"/>
  </w:style>
  <w:style w:type="table" w:styleId="redniasiatka2akcent1">
    <w:name w:val="Medium Grid 2 Accent 1"/>
    <w:basedOn w:val="Standardowy"/>
    <w:uiPriority w:val="68"/>
    <w:rsid w:val="00745F5B"/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color="4F81BD" w:themeColor="accent1" w:sz="6" w:space="0"/>
          <w:insideV w:val="single" w:color="4F81BD" w:themeColor="accent1" w:sz="6" w:space="0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Nagwekspisutreci">
    <w:name w:val="TOC Heading"/>
    <w:basedOn w:val="Nagwek1"/>
    <w:next w:val="Normalny"/>
    <w:uiPriority w:val="39"/>
    <w:unhideWhenUsed/>
    <w:qFormat/>
    <w:rsid w:val="00647C0A"/>
    <w:pPr>
      <w:keepLines/>
      <w:pageBreakBefore w:val="0"/>
      <w:numPr>
        <w:numId w:val="0"/>
      </w:numPr>
      <w:spacing w:after="0" w:line="259" w:lineRule="auto"/>
      <w:outlineLvl w:val="9"/>
    </w:pPr>
    <w:rPr>
      <w:rFonts w:asciiTheme="majorHAnsi" w:hAnsiTheme="majorHAnsi" w:eastAsiaTheme="majorEastAsia" w:cstheme="majorBidi"/>
      <w:b w:val="0"/>
      <w:bCs w:val="0"/>
      <w:smallCaps w:val="0"/>
      <w:color w:val="365F91" w:themeColor="accent1" w:themeShade="BF"/>
      <w:kern w:val="0"/>
      <w:sz w:val="32"/>
      <w:lang w:eastAsia="pl-PL"/>
    </w:rPr>
  </w:style>
  <w:style w:type="character" w:styleId="tlid-translation" w:customStyle="1">
    <w:name w:val="tlid-translation"/>
    <w:basedOn w:val="Domylnaczcionkaakapitu"/>
    <w:rsid w:val="004726C8"/>
  </w:style>
  <w:style w:type="paragraph" w:styleId="NormalnyWeb">
    <w:name w:val="Normal (Web)"/>
    <w:basedOn w:val="Normalny"/>
    <w:uiPriority w:val="99"/>
    <w:unhideWhenUsed/>
    <w:rsid w:val="004519EE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D1A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  <w:jc w:val="left"/>
    </w:pPr>
    <w:rPr>
      <w:rFonts w:ascii="Courier New" w:hAnsi="Courier New" w:cs="Courier New"/>
      <w:sz w:val="20"/>
      <w:szCs w:val="20"/>
      <w:lang w:eastAsia="pl-PL"/>
    </w:rPr>
  </w:style>
  <w:style w:type="character" w:styleId="HTML-wstpniesformatowanyZnak" w:customStyle="1">
    <w:name w:val="HTML - wstępnie sformatowany Znak"/>
    <w:basedOn w:val="Domylnaczcionkaakapitu"/>
    <w:link w:val="HTML-wstpniesformatowany"/>
    <w:uiPriority w:val="99"/>
    <w:rsid w:val="003D1ABB"/>
    <w:rPr>
      <w:rFonts w:ascii="Courier New" w:hAnsi="Courier New" w:eastAsia="Times New Roman" w:cs="Courier New"/>
    </w:rPr>
  </w:style>
  <w:style w:type="character" w:styleId="hlquot" w:customStyle="1">
    <w:name w:val="hlquot"/>
    <w:basedOn w:val="Domylnaczcionkaakapitu"/>
    <w:rsid w:val="003D1ABB"/>
  </w:style>
  <w:style w:type="character" w:styleId="st" w:customStyle="1">
    <w:name w:val="st"/>
    <w:basedOn w:val="Domylnaczcionkaakapitu"/>
    <w:rsid w:val="00184B0E"/>
  </w:style>
  <w:style w:type="paragraph" w:styleId="paragraph" w:customStyle="1">
    <w:name w:val="paragraph"/>
    <w:basedOn w:val="Normalny"/>
    <w:rsid w:val="00B41B1A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lang w:eastAsia="pl-PL"/>
    </w:rPr>
  </w:style>
  <w:style w:type="character" w:styleId="normaltextrun" w:customStyle="1">
    <w:name w:val="normaltextrun"/>
    <w:basedOn w:val="Domylnaczcionkaakapitu"/>
    <w:rsid w:val="00B41B1A"/>
  </w:style>
  <w:style w:type="character" w:styleId="eop" w:customStyle="1">
    <w:name w:val="eop"/>
    <w:basedOn w:val="Domylnaczcionkaakapitu"/>
    <w:rsid w:val="00B41B1A"/>
  </w:style>
  <w:style w:type="character" w:styleId="spellingerror" w:customStyle="1">
    <w:name w:val="spellingerror"/>
    <w:basedOn w:val="Domylnaczcionkaakapitu"/>
    <w:rsid w:val="00B41B1A"/>
  </w:style>
  <w:style w:type="paragraph" w:styleId="Spistreci4">
    <w:name w:val="toc 4"/>
    <w:basedOn w:val="Normalny"/>
    <w:next w:val="Normalny"/>
    <w:autoRedefine/>
    <w:uiPriority w:val="39"/>
    <w:unhideWhenUsed/>
    <w:rsid w:val="00861E48"/>
    <w:pPr>
      <w:spacing w:before="0" w:after="100" w:line="264" w:lineRule="auto"/>
      <w:ind w:left="1134"/>
      <w:jc w:val="left"/>
    </w:pPr>
    <w:rPr>
      <w:rFonts w:eastAsiaTheme="minorEastAsia"/>
      <w:szCs w:val="2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734A5C"/>
    <w:pPr>
      <w:spacing w:before="0" w:after="100" w:line="259" w:lineRule="auto"/>
      <w:ind w:left="880"/>
      <w:jc w:val="left"/>
    </w:pPr>
    <w:rPr>
      <w:rFonts w:eastAsiaTheme="minorEastAsia"/>
      <w:szCs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734A5C"/>
    <w:pPr>
      <w:spacing w:before="0" w:after="100" w:line="259" w:lineRule="auto"/>
      <w:ind w:left="1100"/>
      <w:jc w:val="left"/>
    </w:pPr>
    <w:rPr>
      <w:rFonts w:eastAsiaTheme="minorEastAsia"/>
      <w:szCs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734A5C"/>
    <w:pPr>
      <w:spacing w:before="0" w:after="100" w:line="259" w:lineRule="auto"/>
      <w:ind w:left="1320"/>
      <w:jc w:val="left"/>
    </w:pPr>
    <w:rPr>
      <w:rFonts w:eastAsiaTheme="minorEastAsia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734A5C"/>
    <w:pPr>
      <w:spacing w:before="0" w:after="100" w:line="259" w:lineRule="auto"/>
      <w:ind w:left="1540"/>
      <w:jc w:val="left"/>
    </w:pPr>
    <w:rPr>
      <w:rFonts w:eastAsiaTheme="minorEastAsia"/>
      <w:szCs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734A5C"/>
    <w:pPr>
      <w:spacing w:before="0" w:after="100" w:line="259" w:lineRule="auto"/>
      <w:ind w:left="1760"/>
      <w:jc w:val="left"/>
    </w:pPr>
    <w:rPr>
      <w:rFonts w:eastAsiaTheme="minorEastAsia"/>
      <w:szCs w:val="22"/>
      <w:lang w:eastAsia="pl-PL"/>
    </w:rPr>
  </w:style>
  <w:style w:type="paragraph" w:styleId="2" w:customStyle="1">
    <w:name w:val="2"/>
    <w:uiPriority w:val="99"/>
    <w:unhideWhenUsed/>
    <w:rsid w:val="00B9542F"/>
  </w:style>
  <w:style w:type="paragraph" w:styleId="msonormal0" w:customStyle="1">
    <w:name w:val="msonormal"/>
    <w:basedOn w:val="Normalny"/>
    <w:uiPriority w:val="99"/>
    <w:semiHidden/>
    <w:rsid w:val="00562C79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lang w:eastAsia="pl-PL"/>
    </w:rPr>
  </w:style>
  <w:style w:type="character" w:styleId="UnresolvedMention1" w:customStyle="1">
    <w:name w:val="Unresolved Mention1"/>
    <w:basedOn w:val="Domylnaczcionkaakapitu"/>
    <w:uiPriority w:val="99"/>
    <w:semiHidden/>
    <w:unhideWhenUsed/>
    <w:rsid w:val="006E04F8"/>
    <w:rPr>
      <w:color w:val="605E5C"/>
      <w:shd w:val="clear" w:color="auto" w:fill="E1DFDD"/>
    </w:rPr>
  </w:style>
  <w:style w:type="character" w:styleId="contextualspellingandgrammarerror" w:customStyle="1">
    <w:name w:val="contextualspellingandgrammarerror"/>
    <w:basedOn w:val="Domylnaczcionkaakapitu"/>
    <w:rsid w:val="00396486"/>
  </w:style>
  <w:style w:type="character" w:styleId="Nierozpoznanawzmianka1" w:customStyle="1">
    <w:name w:val="Nierozpoznana wzmianka1"/>
    <w:basedOn w:val="Domylnaczcionkaakapitu"/>
    <w:uiPriority w:val="99"/>
    <w:semiHidden/>
    <w:unhideWhenUsed/>
    <w:rsid w:val="006369A3"/>
    <w:rPr>
      <w:color w:val="605E5C"/>
      <w:shd w:val="clear" w:color="auto" w:fill="E1DFDD"/>
    </w:rPr>
  </w:style>
  <w:style w:type="paragraph" w:styleId="1" w:customStyle="1">
    <w:name w:val="1"/>
    <w:uiPriority w:val="99"/>
    <w:unhideWhenUsed/>
    <w:rsid w:val="002560CE"/>
  </w:style>
  <w:style w:type="character" w:styleId="UnresolvedMention2" w:customStyle="1">
    <w:name w:val="Unresolved Mention2"/>
    <w:basedOn w:val="Domylnaczcionkaakapitu"/>
    <w:uiPriority w:val="99"/>
    <w:semiHidden/>
    <w:unhideWhenUsed/>
    <w:rsid w:val="00703BD3"/>
    <w:rPr>
      <w:color w:val="605E5C"/>
      <w:shd w:val="clear" w:color="auto" w:fill="E1DFDD"/>
    </w:rPr>
  </w:style>
  <w:style w:type="character" w:styleId="UnresolvedMention3" w:customStyle="1">
    <w:name w:val="Unresolved Mention3"/>
    <w:basedOn w:val="Domylnaczcionkaakapitu"/>
    <w:uiPriority w:val="99"/>
    <w:semiHidden/>
    <w:unhideWhenUsed/>
    <w:rsid w:val="002A2F7D"/>
    <w:rPr>
      <w:color w:val="605E5C"/>
      <w:shd w:val="clear" w:color="auto" w:fill="E1DFDD"/>
    </w:rPr>
  </w:style>
  <w:style w:type="character" w:styleId="UnresolvedMention4" w:customStyle="1">
    <w:name w:val="Unresolved Mention4"/>
    <w:basedOn w:val="Domylnaczcionkaakapitu"/>
    <w:uiPriority w:val="99"/>
    <w:semiHidden/>
    <w:unhideWhenUsed/>
    <w:rsid w:val="00ED29E7"/>
    <w:rPr>
      <w:color w:val="605E5C"/>
      <w:shd w:val="clear" w:color="auto" w:fill="E1DFDD"/>
    </w:rPr>
  </w:style>
  <w:style w:type="character" w:styleId="UnresolvedMention5" w:customStyle="1">
    <w:name w:val="Unresolved Mention5"/>
    <w:basedOn w:val="Domylnaczcionkaakapitu"/>
    <w:uiPriority w:val="99"/>
    <w:semiHidden/>
    <w:unhideWhenUsed/>
    <w:rsid w:val="00173D4F"/>
    <w:rPr>
      <w:color w:val="605E5C"/>
      <w:shd w:val="clear" w:color="auto" w:fill="E1DFDD"/>
    </w:rPr>
  </w:style>
  <w:style w:type="character" w:styleId="UnresolvedMention50" w:customStyle="1">
    <w:name w:val="Unresolved Mention50"/>
    <w:basedOn w:val="Domylnaczcionkaakapitu"/>
    <w:uiPriority w:val="99"/>
    <w:semiHidden/>
    <w:unhideWhenUsed/>
    <w:rsid w:val="00983FF3"/>
    <w:rPr>
      <w:color w:val="605E5C"/>
      <w:shd w:val="clear" w:color="auto" w:fill="E1DFDD"/>
    </w:rPr>
  </w:style>
  <w:style w:type="character" w:styleId="UnresolvedMention6" w:customStyle="1">
    <w:name w:val="Unresolved Mention6"/>
    <w:basedOn w:val="Domylnaczcionkaakapitu"/>
    <w:uiPriority w:val="99"/>
    <w:semiHidden/>
    <w:unhideWhenUsed/>
    <w:rsid w:val="00CB3724"/>
    <w:rPr>
      <w:color w:val="605E5C"/>
      <w:shd w:val="clear" w:color="auto" w:fill="E1DFDD"/>
    </w:rPr>
  </w:style>
  <w:style w:type="character" w:styleId="UnresolvedMention7" w:customStyle="1">
    <w:name w:val="Unresolved Mention7"/>
    <w:basedOn w:val="Domylnaczcionkaakapitu"/>
    <w:uiPriority w:val="99"/>
    <w:semiHidden/>
    <w:unhideWhenUsed/>
    <w:rsid w:val="0003292A"/>
    <w:rPr>
      <w:color w:val="605E5C"/>
      <w:shd w:val="clear" w:color="auto" w:fill="E1DFDD"/>
    </w:rPr>
  </w:style>
  <w:style w:type="character" w:styleId="UnresolvedMention8" w:customStyle="1">
    <w:name w:val="Unresolved Mention8"/>
    <w:basedOn w:val="Domylnaczcionkaakapitu"/>
    <w:uiPriority w:val="99"/>
    <w:semiHidden/>
    <w:unhideWhenUsed/>
    <w:rsid w:val="00BE6F95"/>
    <w:rPr>
      <w:color w:val="605E5C"/>
      <w:shd w:val="clear" w:color="auto" w:fill="E1DFDD"/>
    </w:rPr>
  </w:style>
  <w:style w:type="table" w:styleId="Tabela-Siatka1" w:customStyle="1">
    <w:name w:val="Tabela - Siatka1"/>
    <w:basedOn w:val="Standardowy"/>
    <w:next w:val="Tabela-Siatka"/>
    <w:uiPriority w:val="39"/>
    <w:rsid w:val="009B14CC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elasiatki1jasna">
    <w:name w:val="Grid Table 1 Light"/>
    <w:basedOn w:val="Standardowy"/>
    <w:uiPriority w:val="46"/>
    <w:rsid w:val="00D2639B"/>
    <w:rPr>
      <w:rFonts w:asciiTheme="minorHAnsi" w:hAnsiTheme="minorHAnsi" w:eastAsiaTheme="minorHAnsi" w:cstheme="minorBidi"/>
      <w:sz w:val="22"/>
      <w:szCs w:val="22"/>
      <w:lang w:val="en-US" w:eastAsia="en-US"/>
    </w:rPr>
    <w:tblPr>
      <w:tblStyleRowBandSize w:val="1"/>
      <w:tblStyleColBandSize w:val="1"/>
      <w:tblBorders>
        <w:top w:val="single" w:color="999999" w:themeColor="text1" w:themeTint="66" w:sz="4" w:space="0"/>
        <w:left w:val="single" w:color="999999" w:themeColor="text1" w:themeTint="66" w:sz="4" w:space="0"/>
        <w:bottom w:val="single" w:color="999999" w:themeColor="text1" w:themeTint="66" w:sz="4" w:space="0"/>
        <w:right w:val="single" w:color="999999" w:themeColor="text1" w:themeTint="66" w:sz="4" w:space="0"/>
        <w:insideH w:val="single" w:color="999999" w:themeColor="text1" w:themeTint="66" w:sz="4" w:space="0"/>
        <w:insideV w:val="single" w:color="999999" w:themeColor="text1" w:themeTint="66" w:sz="4" w:space="0"/>
      </w:tblBorders>
    </w:tblPr>
    <w:tblStylePr w:type="firstRow">
      <w:rPr>
        <w:b/>
        <w:bCs/>
      </w:rPr>
      <w:tblPr/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666666" w:themeColor="tex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Nierozpoznanawzmianka2" w:customStyle="1">
    <w:name w:val="Nierozpoznana wzmianka2"/>
    <w:basedOn w:val="Domylnaczcionkaakapitu"/>
    <w:uiPriority w:val="99"/>
    <w:semiHidden/>
    <w:unhideWhenUsed/>
    <w:rsid w:val="00C56DE0"/>
    <w:rPr>
      <w:color w:val="605E5C"/>
      <w:shd w:val="clear" w:color="auto" w:fill="E1DFDD"/>
    </w:rPr>
  </w:style>
  <w:style w:type="character" w:styleId="UnresolvedMention9" w:customStyle="1">
    <w:name w:val="Unresolved Mention9"/>
    <w:basedOn w:val="Domylnaczcionkaakapitu"/>
    <w:uiPriority w:val="99"/>
    <w:semiHidden/>
    <w:unhideWhenUsed/>
    <w:rsid w:val="0088141C"/>
    <w:rPr>
      <w:color w:val="605E5C"/>
      <w:shd w:val="clear" w:color="auto" w:fill="E1DFDD"/>
    </w:rPr>
  </w:style>
  <w:style w:type="character" w:styleId="UnresolvedMention10" w:customStyle="1">
    <w:name w:val="Unresolved Mention10"/>
    <w:basedOn w:val="Domylnaczcionkaakapitu"/>
    <w:uiPriority w:val="99"/>
    <w:semiHidden/>
    <w:unhideWhenUsed/>
    <w:rsid w:val="00EE5ED0"/>
    <w:rPr>
      <w:color w:val="605E5C"/>
      <w:shd w:val="clear" w:color="auto" w:fill="E1DFDD"/>
    </w:rPr>
  </w:style>
  <w:style w:type="character" w:styleId="Nierozpoznanawzmianka3" w:customStyle="1">
    <w:name w:val="Nierozpoznana wzmianka3"/>
    <w:basedOn w:val="Domylnaczcionkaakapitu"/>
    <w:uiPriority w:val="99"/>
    <w:semiHidden/>
    <w:unhideWhenUsed/>
    <w:rsid w:val="005D375B"/>
    <w:rPr>
      <w:color w:val="605E5C"/>
      <w:shd w:val="clear" w:color="auto" w:fill="E1DFDD"/>
    </w:rPr>
  </w:style>
  <w:style w:type="character" w:styleId="UnresolvedMention11" w:customStyle="1">
    <w:name w:val="Unresolved Mention11"/>
    <w:basedOn w:val="Domylnaczcionkaakapitu"/>
    <w:uiPriority w:val="99"/>
    <w:semiHidden/>
    <w:unhideWhenUsed/>
    <w:rsid w:val="00686423"/>
    <w:rPr>
      <w:color w:val="605E5C"/>
      <w:shd w:val="clear" w:color="auto" w:fill="E1DFDD"/>
    </w:rPr>
  </w:style>
  <w:style w:type="character" w:styleId="Nierozpoznanawzmianka4" w:customStyle="1">
    <w:name w:val="Nierozpoznana wzmianka4"/>
    <w:basedOn w:val="Domylnaczcionkaakapitu"/>
    <w:uiPriority w:val="99"/>
    <w:semiHidden/>
    <w:unhideWhenUsed/>
    <w:rsid w:val="008D38F4"/>
    <w:rPr>
      <w:color w:val="605E5C"/>
      <w:shd w:val="clear" w:color="auto" w:fill="E1DFDD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10157D"/>
    <w:pPr>
      <w:spacing w:before="0" w:after="0" w:line="240" w:lineRule="auto"/>
      <w:ind w:left="220" w:hanging="220"/>
    </w:pPr>
  </w:style>
  <w:style w:type="paragraph" w:styleId="Nagwek10" w:customStyle="1">
    <w:name w:val="Nagłówek 10"/>
    <w:basedOn w:val="Normalny"/>
    <w:next w:val="Normalny"/>
    <w:link w:val="Nagwek10Znak"/>
    <w:qFormat/>
    <w:rsid w:val="00FC7B92"/>
    <w:pPr>
      <w:keepNext/>
      <w:keepLines/>
      <w:shd w:val="pct15" w:color="auto" w:fill="auto"/>
      <w:spacing w:before="40" w:after="0" w:line="264" w:lineRule="auto"/>
      <w:ind w:left="3544"/>
    </w:pPr>
    <w:rPr>
      <w:rFonts w:eastAsia="Calibri" w:cs="Calibri"/>
      <w:b/>
      <w:szCs w:val="22"/>
    </w:rPr>
  </w:style>
  <w:style w:type="character" w:styleId="Nagwek10Znak" w:customStyle="1">
    <w:name w:val="Nagłówek 10 Znak"/>
    <w:basedOn w:val="Domylnaczcionkaakapitu"/>
    <w:link w:val="Nagwek10"/>
    <w:rsid w:val="00FC7B92"/>
    <w:rPr>
      <w:rFonts w:cs="Calibri" w:asciiTheme="minorHAnsi" w:hAnsiTheme="minorHAnsi"/>
      <w:b/>
      <w:sz w:val="22"/>
      <w:szCs w:val="22"/>
      <w:shd w:val="pct15" w:color="auto" w:fill="auto"/>
      <w:lang w:eastAsia="en-US"/>
    </w:rPr>
  </w:style>
  <w:style w:type="paragraph" w:styleId="Nagwek11" w:customStyle="1">
    <w:name w:val="Nagłówek 11"/>
    <w:basedOn w:val="Normalny"/>
    <w:next w:val="Normalny"/>
    <w:link w:val="Nagwek11Znak"/>
    <w:qFormat/>
    <w:rsid w:val="00FC7B92"/>
    <w:pPr>
      <w:keepNext/>
      <w:keepLines/>
      <w:shd w:val="pct10" w:color="auto" w:fill="auto"/>
      <w:spacing w:before="40" w:after="0" w:line="264" w:lineRule="auto"/>
      <w:ind w:left="4253"/>
    </w:pPr>
    <w:rPr>
      <w:rFonts w:eastAsia="Calibri" w:cs="Calibri"/>
      <w:b/>
      <w:szCs w:val="22"/>
    </w:rPr>
  </w:style>
  <w:style w:type="character" w:styleId="Nagwek11Znak" w:customStyle="1">
    <w:name w:val="Nagłówek 11 Znak"/>
    <w:basedOn w:val="Domylnaczcionkaakapitu"/>
    <w:link w:val="Nagwek11"/>
    <w:rsid w:val="00FC7B92"/>
    <w:rPr>
      <w:rFonts w:cs="Calibri" w:asciiTheme="minorHAnsi" w:hAnsiTheme="minorHAnsi"/>
      <w:b/>
      <w:sz w:val="22"/>
      <w:szCs w:val="22"/>
      <w:shd w:val="pct10" w:color="auto" w:fill="auto"/>
      <w:lang w:eastAsia="en-US"/>
    </w:rPr>
  </w:style>
  <w:style w:type="character" w:styleId="UnresolvedMention12" w:customStyle="1">
    <w:name w:val="Unresolved Mention12"/>
    <w:basedOn w:val="Domylnaczcionkaakapitu"/>
    <w:uiPriority w:val="99"/>
    <w:semiHidden/>
    <w:unhideWhenUsed/>
    <w:rsid w:val="001C44EE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A0327"/>
    <w:rPr>
      <w:color w:val="605E5C"/>
      <w:shd w:val="clear" w:color="auto" w:fill="E1DFDD"/>
    </w:rPr>
  </w:style>
  <w:style w:type="character" w:styleId="Nierozpoznanawzmianka5" w:customStyle="1">
    <w:name w:val="Nierozpoznana wzmianka5"/>
    <w:basedOn w:val="Domylnaczcionkaakapitu"/>
    <w:uiPriority w:val="99"/>
    <w:semiHidden/>
    <w:unhideWhenUsed/>
    <w:rsid w:val="00CA0327"/>
    <w:rPr>
      <w:color w:val="605E5C"/>
      <w:shd w:val="clear" w:color="auto" w:fill="E1DFDD"/>
    </w:rPr>
  </w:style>
  <w:style w:type="paragraph" w:styleId="ui-chatitem" w:customStyle="1">
    <w:name w:val="ui-chat__item"/>
    <w:basedOn w:val="Normalny"/>
    <w:rsid w:val="006B120F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lang w:eastAsia="pl-PL"/>
    </w:rPr>
  </w:style>
  <w:style w:type="character" w:styleId="ui-text" w:customStyle="1">
    <w:name w:val="ui-text"/>
    <w:basedOn w:val="Domylnaczcionkaakapitu"/>
    <w:rsid w:val="006B12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7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8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777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285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5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67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318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3342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5724657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30104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2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50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9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659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4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796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994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5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9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3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7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7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5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25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94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66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5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6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8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5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3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4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97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7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08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90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053972">
                  <w:marLeft w:val="96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322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92051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626634">
                  <w:marLeft w:val="96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396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5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39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22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3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0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6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4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7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2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36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51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5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55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0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4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00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47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400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68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8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8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56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29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728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803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268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2413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5040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311383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87288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19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9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5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6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3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47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2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4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2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47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29454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591501">
                  <w:marLeft w:val="96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698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91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517118">
                  <w:marLeft w:val="96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90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4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66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4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18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76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0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395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62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51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4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811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285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61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8220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0094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262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797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43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834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652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611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5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576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495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74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384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946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525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65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371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065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079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58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46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8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1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032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1555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38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830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430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0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7723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170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795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6252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1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56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4027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314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686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54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473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5041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791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2247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240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075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237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763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127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6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5783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227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923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8045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788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3327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5120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574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838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067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3195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194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92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5425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143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42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17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5105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333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9310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674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3891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19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2433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507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840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655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647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5762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55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231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441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653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03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1323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9269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32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38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724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8037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68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514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095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233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6920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7765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974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9868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392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248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18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756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8176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303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9022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288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536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04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811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346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9283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682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3751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228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2708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36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3314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841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657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275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18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031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7524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328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256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824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668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786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268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270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8282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158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58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590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668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1406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974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1012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6889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821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409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551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379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543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092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3898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1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617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9707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226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344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806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414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869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23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79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938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36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1853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946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6324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216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914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7776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65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428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758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838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413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4404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853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010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88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04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287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329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6568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33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66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782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3332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827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3840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49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130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3673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757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856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167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089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042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0075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70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10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431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638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5709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47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16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981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2186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89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6768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597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1039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126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369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3482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7544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768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11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68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1284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68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275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164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763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7352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452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4644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07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7272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884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3090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548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07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546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08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05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5883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6539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856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48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0826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770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585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111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579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27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18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999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915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493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587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6866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937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687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265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987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473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587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319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247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40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3447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55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074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298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3537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24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492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896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538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081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3263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101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4291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064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3075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545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7491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847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536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6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091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3950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546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6881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77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641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3190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444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239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572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265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228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3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4339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447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150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62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0606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91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7439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480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21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547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167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825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3471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517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915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089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1968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14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9607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464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0054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7271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996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965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408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309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539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569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0064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5507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695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2584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538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057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7357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575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456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471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574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07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81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3150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105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35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4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269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75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08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44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593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4819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171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602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2908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896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92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995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889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012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244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7341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42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0578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6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0784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1040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358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019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513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394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4674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053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680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353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615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195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594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064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4242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5656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26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320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806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932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257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330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7915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619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485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271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9444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133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4206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730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5672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01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9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30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27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9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262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468954">
                              <w:marLeft w:val="-240"/>
                              <w:marRight w:val="-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6700193">
                                  <w:marLeft w:val="0"/>
                                  <w:marRight w:val="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7766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5188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11639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1958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1281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93773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96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166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072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8063504">
                              <w:marLeft w:val="-240"/>
                              <w:marRight w:val="-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7455277">
                                  <w:marLeft w:val="0"/>
                                  <w:marRight w:val="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9718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819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71774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27590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33878230">
                              <w:marLeft w:val="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0110077">
                                  <w:marLeft w:val="-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8084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70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427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26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36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48386">
                              <w:marLeft w:val="-240"/>
                              <w:marRight w:val="-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51963">
                                  <w:marLeft w:val="0"/>
                                  <w:marRight w:val="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6844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5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26094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0059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21536562">
                              <w:marLeft w:val="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030662">
                                  <w:marLeft w:val="-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23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9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9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5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6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9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21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26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9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0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3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2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2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59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54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0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7319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0862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3464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2664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2218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77607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73117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BABAB"/>
                                                        <w:left w:val="single" w:sz="6" w:space="0" w:color="ABABAB"/>
                                                        <w:bottom w:val="single" w:sz="6" w:space="0" w:color="ABABAB"/>
                                                        <w:right w:val="single" w:sz="6" w:space="0" w:color="ABABAB"/>
                                                      </w:divBdr>
                                                      <w:divsChild>
                                                        <w:div w:id="12285380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33498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258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12036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7654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405346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0585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71989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30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5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4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4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0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1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30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05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footer" Target="footer2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eader" Target="header2.xml" Id="rId14" /><Relationship Type="http://schemas.openxmlformats.org/officeDocument/2006/relationships/glossaryDocument" Target="glossary/document.xml" Id="R8aaf3342c78c47da" 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svg"/><Relationship Id="rId1" Type="http://schemas.openxmlformats.org/officeDocument/2006/relationships/image" Target="media/image2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9b9672-c8a2-4353-8b31-df1d4cb9c787}"/>
      </w:docPartPr>
      <w:docPartBody>
        <w:p w14:paraId="2872177A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ca5e60ef-252a-49be-96a6-99735f95980c">
  <we:reference id="WA104379821" version="1.0.0.0" store="pl-PL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9c74927f-2f07-45c2-8c27-d33f1e79f432" xsi:nil="true"/>
    <datigodzina xmlns="9c74927f-2f07-45c2-8c27-d33f1e79f432" xsi:nil="true"/>
    <_ip_UnifiedCompliancePolicyUIAction xmlns="http://schemas.microsoft.com/sharepoint/v3" xsi:nil="true"/>
    <_ip_UnifiedCompliancePolicyProperties xmlns="http://schemas.microsoft.com/sharepoint/v3" xsi:nil="true"/>
    <lcf76f155ced4ddcb4097134ff3c332f xmlns="9c74927f-2f07-45c2-8c27-d33f1e79f432">
      <Terms xmlns="http://schemas.microsoft.com/office/infopath/2007/PartnerControls"/>
    </lcf76f155ced4ddcb4097134ff3c332f>
    <TaxCatchAll xmlns="2b4fec8c-6342-430f-9a53-83f3fffa3636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52E7702E84604F837A707BBC573350" ma:contentTypeVersion="23" ma:contentTypeDescription="Utwórz nowy dokument." ma:contentTypeScope="" ma:versionID="1e6627b8a5a8181bcfa480ee105d4d7e">
  <xsd:schema xmlns:xsd="http://www.w3.org/2001/XMLSchema" xmlns:xs="http://www.w3.org/2001/XMLSchema" xmlns:p="http://schemas.microsoft.com/office/2006/metadata/properties" xmlns:ns1="http://schemas.microsoft.com/sharepoint/v3" xmlns:ns2="9c74927f-2f07-45c2-8c27-d33f1e79f432" xmlns:ns3="2b4fec8c-6342-430f-9a53-83f3fffa3636" targetNamespace="http://schemas.microsoft.com/office/2006/metadata/properties" ma:root="true" ma:fieldsID="cfd05182cf43fe4f8f5807ad9baf6f48" ns1:_="" ns2:_="" ns3:_="">
    <xsd:import namespace="http://schemas.microsoft.com/sharepoint/v3"/>
    <xsd:import namespace="9c74927f-2f07-45c2-8c27-d33f1e79f432"/>
    <xsd:import namespace="2b4fec8c-6342-430f-9a53-83f3fffa36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AutoKeyPoints" minOccurs="0"/>
                <xsd:element ref="ns2:MediaServiceKeyPoints" minOccurs="0"/>
                <xsd:element ref="ns2:datigodzina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74927f-2f07-45c2-8c27-d33f1e79f4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_Flow_SignoffStatus" ma:index="17" nillable="true" ma:displayName="Stan zatwierdzenia" ma:internalName="Stan_x0020_zatwierdzenia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atigodzina" ma:index="20" nillable="true" ma:displayName="dat i godzina" ma:format="DateTime" ma:internalName="datigodzina">
      <xsd:simpleType>
        <xsd:restriction base="dms:DateTime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Tagi obrazów" ma:readOnly="false" ma:fieldId="{5cf76f15-5ced-4ddc-b409-7134ff3c332f}" ma:taxonomyMulti="true" ma:sspId="6203b583-8050-4136-8cdf-9dc75ae04d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4fec8c-6342-430f-9a53-83f3fffa363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dea8094-9afe-449c-8a5e-929e236c2c81}" ma:internalName="TaxCatchAll" ma:showField="CatchAllData" ma:web="2b4fec8c-6342-430f-9a53-83f3fffa36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2122A8C-9F7A-4592-BDD6-0660B974BD39}">
  <ds:schemaRefs>
    <ds:schemaRef ds:uri="http://schemas.microsoft.com/office/2006/metadata/properties"/>
    <ds:schemaRef ds:uri="http://schemas.microsoft.com/office/infopath/2007/PartnerControls"/>
    <ds:schemaRef ds:uri="9c74927f-2f07-45c2-8c27-d33f1e79f432"/>
    <ds:schemaRef ds:uri="http://schemas.microsoft.com/sharepoint/v3"/>
    <ds:schemaRef ds:uri="2b4fec8c-6342-430f-9a53-83f3fffa3636"/>
  </ds:schemaRefs>
</ds:datastoreItem>
</file>

<file path=customXml/itemProps2.xml><?xml version="1.0" encoding="utf-8"?>
<ds:datastoreItem xmlns:ds="http://schemas.openxmlformats.org/officeDocument/2006/customXml" ds:itemID="{80BC5066-5575-479F-8AD7-3FE2CC10ACE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88143E4-E87B-4264-8EE6-AFB31B676D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c74927f-2f07-45c2-8c27-d33f1e79f432"/>
    <ds:schemaRef ds:uri="2b4fec8c-6342-430f-9a53-83f3fffa36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DA90DC1-C4C3-4C81-AC7A-F8A197F4F8EE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/>
  <lastModifiedBy>Marjanowski Andrzej</lastModifiedBy>
  <revision>3</revision>
  <dcterms:created xsi:type="dcterms:W3CDTF">2023-01-05T11:50:00.0000000Z</dcterms:created>
  <dcterms:modified xsi:type="dcterms:W3CDTF">2023-01-09T11:02:34.6870098Z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0x010100D052E7702E84604F837A707BBC573350</vt:lpwstr>
  </property>
  <property fmtid="{D5CDD505-2E9C-101B-9397-08002B2CF9AE}" pid="3" name="MediaServiceImageTags">
    <vt:lpwstr/>
  </property>
</Properties>
</file>